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519B9AD" w14:textId="6EC679B9" w:rsidR="00893BE4" w:rsidRPr="00893BE4" w:rsidRDefault="00893BE4" w:rsidP="00893BE4">
      <w:pPr>
        <w:pStyle w:val="paragraph"/>
        <w:spacing w:before="0" w:beforeAutospacing="0" w:after="0" w:afterAutospacing="0"/>
        <w:jc w:val="center"/>
        <w:textAlignment w:val="baseline"/>
        <w:rPr>
          <w:rFonts w:ascii="Segoe UI" w:hAnsi="Segoe UI" w:cs="Segoe UI"/>
          <w:sz w:val="18"/>
          <w:szCs w:val="18"/>
        </w:rPr>
      </w:pPr>
      <w:bookmarkStart w:id="0" w:name="_Hlk165806050"/>
      <w:r w:rsidRPr="00893BE4">
        <w:rPr>
          <w:rFonts w:ascii="Segoe UI" w:hAnsi="Segoe UI" w:cs="Segoe UI"/>
          <w:noProof/>
          <w:sz w:val="18"/>
          <w:szCs w:val="18"/>
        </w:rPr>
        <w:drawing>
          <wp:inline distT="0" distB="0" distL="0" distR="0" wp14:anchorId="37375BE5" wp14:editId="61CD21D4">
            <wp:extent cx="2470150" cy="863600"/>
            <wp:effectExtent l="0" t="0" r="6350" b="0"/>
            <wp:docPr id="1" name="Picture 2"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 blue and black 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0150" cy="863600"/>
                    </a:xfrm>
                    <a:prstGeom prst="rect">
                      <a:avLst/>
                    </a:prstGeom>
                    <a:noFill/>
                    <a:ln>
                      <a:noFill/>
                    </a:ln>
                  </pic:spPr>
                </pic:pic>
              </a:graphicData>
            </a:graphic>
          </wp:inline>
        </w:drawing>
      </w:r>
      <w:r w:rsidRPr="00893BE4">
        <w:rPr>
          <w:rFonts w:ascii="Calibri" w:hAnsi="Calibri" w:cs="Calibri"/>
        </w:rPr>
        <w:t> </w:t>
      </w:r>
    </w:p>
    <w:p w14:paraId="56F50580" w14:textId="77777777" w:rsidR="00893BE4" w:rsidRPr="00893BE4" w:rsidRDefault="00893BE4" w:rsidP="00893BE4">
      <w:pPr>
        <w:spacing w:line="240" w:lineRule="auto"/>
        <w:jc w:val="center"/>
        <w:textAlignment w:val="baseline"/>
        <w:rPr>
          <w:rFonts w:ascii="Segoe UI" w:eastAsia="Times New Roman" w:hAnsi="Segoe UI" w:cs="Segoe UI"/>
          <w:sz w:val="18"/>
          <w:szCs w:val="18"/>
        </w:rPr>
      </w:pPr>
      <w:r w:rsidRPr="00893BE4">
        <w:rPr>
          <w:rFonts w:ascii="Calibri" w:eastAsia="Times New Roman" w:hAnsi="Calibri" w:cs="Calibri"/>
          <w:b/>
          <w:bCs/>
          <w:sz w:val="24"/>
          <w:szCs w:val="24"/>
          <w:lang w:val="en-AU"/>
        </w:rPr>
        <w:t>COMMISSION</w:t>
      </w:r>
      <w:r w:rsidRPr="00893BE4">
        <w:rPr>
          <w:rFonts w:ascii="Calibri" w:eastAsia="Times New Roman" w:hAnsi="Calibri" w:cs="Calibri"/>
          <w:sz w:val="24"/>
          <w:szCs w:val="24"/>
        </w:rPr>
        <w:t> </w:t>
      </w:r>
    </w:p>
    <w:p w14:paraId="10E0EFAC" w14:textId="2163017C" w:rsidR="00893BE4" w:rsidRPr="00893BE4" w:rsidRDefault="00893BE4" w:rsidP="00893BE4">
      <w:pPr>
        <w:spacing w:line="240" w:lineRule="auto"/>
        <w:jc w:val="center"/>
        <w:textAlignment w:val="baseline"/>
        <w:rPr>
          <w:rFonts w:ascii="Segoe UI" w:eastAsia="Times New Roman" w:hAnsi="Segoe UI" w:cs="Segoe UI"/>
          <w:sz w:val="18"/>
          <w:szCs w:val="18"/>
        </w:rPr>
      </w:pPr>
      <w:r w:rsidRPr="00893BE4">
        <w:rPr>
          <w:rFonts w:ascii="Calibri" w:eastAsia="Times New Roman" w:hAnsi="Calibri" w:cs="Calibri"/>
          <w:b/>
          <w:bCs/>
          <w:sz w:val="24"/>
          <w:szCs w:val="24"/>
          <w:lang w:val="en-AU"/>
        </w:rPr>
        <w:t>Twenty-Second Regular Session</w:t>
      </w:r>
    </w:p>
    <w:p w14:paraId="205749BE" w14:textId="6E3CC1FE" w:rsidR="00893BE4" w:rsidRPr="00893BE4" w:rsidRDefault="00893BE4" w:rsidP="00893BE4">
      <w:pPr>
        <w:spacing w:line="240" w:lineRule="auto"/>
        <w:jc w:val="center"/>
        <w:textAlignment w:val="baseline"/>
        <w:rPr>
          <w:rFonts w:ascii="Segoe UI" w:eastAsia="Times New Roman" w:hAnsi="Segoe UI" w:cs="Segoe UI"/>
          <w:sz w:val="18"/>
          <w:szCs w:val="18"/>
        </w:rPr>
      </w:pPr>
      <w:r w:rsidRPr="00893BE4">
        <w:rPr>
          <w:rFonts w:ascii="Calibri" w:eastAsia="Times New Roman" w:hAnsi="Calibri" w:cs="Calibri"/>
          <w:sz w:val="24"/>
          <w:szCs w:val="24"/>
          <w:lang w:val="en-AU"/>
        </w:rPr>
        <w:t>1-5 December 2025</w:t>
      </w:r>
    </w:p>
    <w:p w14:paraId="4FB4B099" w14:textId="2BEB2636" w:rsidR="00893BE4" w:rsidRPr="00893BE4" w:rsidRDefault="00893BE4" w:rsidP="00893BE4">
      <w:pPr>
        <w:spacing w:line="240" w:lineRule="auto"/>
        <w:jc w:val="center"/>
        <w:textAlignment w:val="baseline"/>
        <w:rPr>
          <w:rFonts w:ascii="Segoe UI" w:eastAsia="Times New Roman" w:hAnsi="Segoe UI" w:cs="Segoe UI"/>
          <w:sz w:val="18"/>
          <w:szCs w:val="18"/>
        </w:rPr>
      </w:pPr>
      <w:r w:rsidRPr="00893BE4">
        <w:rPr>
          <w:rFonts w:ascii="Calibri" w:eastAsia="Times New Roman" w:hAnsi="Calibri" w:cs="Calibri"/>
          <w:sz w:val="24"/>
          <w:szCs w:val="24"/>
          <w:lang w:val="en-AU"/>
        </w:rPr>
        <w:t>Manila, Philippines (Hybrid)</w:t>
      </w:r>
    </w:p>
    <w:p w14:paraId="61E7CEB9" w14:textId="713F700D" w:rsidR="00893BE4" w:rsidRPr="00893BE4" w:rsidRDefault="00CC481D" w:rsidP="00893BE4">
      <w:pPr>
        <w:pBdr>
          <w:top w:val="single" w:sz="12" w:space="1" w:color="000000"/>
          <w:bottom w:val="single" w:sz="12" w:space="1" w:color="000000"/>
        </w:pBdr>
        <w:spacing w:line="240" w:lineRule="auto"/>
        <w:jc w:val="center"/>
        <w:textAlignment w:val="baseline"/>
        <w:rPr>
          <w:rFonts w:ascii="Segoe UI" w:eastAsia="Times New Roman" w:hAnsi="Segoe UI" w:cs="Segoe UI"/>
          <w:sz w:val="18"/>
          <w:szCs w:val="18"/>
        </w:rPr>
      </w:pPr>
      <w:r>
        <w:rPr>
          <w:rFonts w:ascii="Calibri" w:eastAsia="Times New Roman" w:hAnsi="Calibri" w:cs="Calibri"/>
          <w:b/>
          <w:bCs/>
          <w:sz w:val="24"/>
          <w:szCs w:val="24"/>
        </w:rPr>
        <w:t>Updated Working Draft</w:t>
      </w:r>
      <w:r w:rsidR="00420D03">
        <w:rPr>
          <w:rFonts w:ascii="Calibri" w:eastAsia="Times New Roman" w:hAnsi="Calibri" w:cs="Calibri"/>
          <w:b/>
          <w:bCs/>
          <w:sz w:val="24"/>
          <w:szCs w:val="24"/>
        </w:rPr>
        <w:t xml:space="preserve"> Scope of Monitoring for Potential Infringements for the </w:t>
      </w:r>
      <w:r w:rsidR="000B0613">
        <w:rPr>
          <w:rFonts w:ascii="Calibri" w:eastAsia="Times New Roman" w:hAnsi="Calibri" w:cs="Calibri"/>
          <w:b/>
          <w:bCs/>
          <w:sz w:val="24"/>
          <w:szCs w:val="24"/>
        </w:rPr>
        <w:t>WCPFC Compliance Case File System Cases</w:t>
      </w:r>
    </w:p>
    <w:p w14:paraId="67BB7205" w14:textId="7D5DFF63" w:rsidR="00CC481D" w:rsidRDefault="00CC481D" w:rsidP="00CC481D">
      <w:pPr>
        <w:pStyle w:val="paragraph"/>
        <w:spacing w:before="0" w:beforeAutospacing="0" w:after="0" w:afterAutospacing="0"/>
        <w:jc w:val="right"/>
        <w:textAlignment w:val="baseline"/>
        <w:rPr>
          <w:rFonts w:ascii="Segoe UI" w:hAnsi="Segoe UI" w:cs="Segoe UI"/>
          <w:sz w:val="18"/>
          <w:szCs w:val="18"/>
        </w:rPr>
      </w:pPr>
      <w:r>
        <w:rPr>
          <w:rStyle w:val="normaltextrun"/>
          <w:rFonts w:ascii="Calibri" w:eastAsiaTheme="majorEastAsia" w:hAnsi="Calibri" w:cs="Calibri"/>
          <w:b/>
          <w:bCs/>
        </w:rPr>
        <w:t>WCPFC22-2025-</w:t>
      </w:r>
      <w:r>
        <w:rPr>
          <w:rStyle w:val="normaltextrun"/>
          <w:rFonts w:ascii="Calibri" w:hAnsi="Calibri" w:cs="Calibri"/>
          <w:b/>
          <w:bCs/>
        </w:rPr>
        <w:t>IP04b</w:t>
      </w:r>
    </w:p>
    <w:p w14:paraId="1D1206CE" w14:textId="77777777" w:rsidR="00CC481D" w:rsidRDefault="00CC481D" w:rsidP="00CC481D">
      <w:pPr>
        <w:pStyle w:val="paragraph"/>
        <w:spacing w:before="0" w:beforeAutospacing="0" w:after="0" w:afterAutospacing="0"/>
        <w:jc w:val="right"/>
        <w:textAlignment w:val="baseline"/>
        <w:rPr>
          <w:rStyle w:val="normaltextrun"/>
          <w:rFonts w:ascii="Calibri" w:hAnsi="Calibri" w:cs="Calibri"/>
          <w:b/>
          <w:bCs/>
        </w:rPr>
      </w:pPr>
      <w:r>
        <w:rPr>
          <w:rStyle w:val="normaltextrun"/>
          <w:rFonts w:ascii="Calibri" w:hAnsi="Calibri" w:cs="Calibri"/>
          <w:b/>
          <w:bCs/>
        </w:rPr>
        <w:t>15 November 2025</w:t>
      </w:r>
    </w:p>
    <w:p w14:paraId="0C89F5C3" w14:textId="77777777" w:rsidR="00CC481D" w:rsidRDefault="00CC481D" w:rsidP="00893BE4">
      <w:pPr>
        <w:spacing w:line="240" w:lineRule="auto"/>
        <w:jc w:val="center"/>
        <w:textAlignment w:val="baseline"/>
        <w:rPr>
          <w:rFonts w:ascii="Calibri" w:eastAsia="Times New Roman" w:hAnsi="Calibri" w:cs="Calibri"/>
          <w:b/>
          <w:bCs/>
        </w:rPr>
      </w:pPr>
    </w:p>
    <w:p w14:paraId="2FDBAA9B" w14:textId="77777777" w:rsidR="00CC481D" w:rsidRDefault="00CC481D" w:rsidP="00893BE4">
      <w:pPr>
        <w:spacing w:line="240" w:lineRule="auto"/>
        <w:jc w:val="center"/>
        <w:textAlignment w:val="baseline"/>
        <w:rPr>
          <w:rFonts w:ascii="Calibri" w:eastAsia="Times New Roman" w:hAnsi="Calibri" w:cs="Calibri"/>
          <w:b/>
          <w:bCs/>
        </w:rPr>
      </w:pPr>
    </w:p>
    <w:p w14:paraId="06B99FC6" w14:textId="23A5EF57" w:rsidR="00893BE4" w:rsidRDefault="00893BE4" w:rsidP="00893BE4">
      <w:pPr>
        <w:spacing w:line="240" w:lineRule="auto"/>
        <w:jc w:val="center"/>
        <w:textAlignment w:val="baseline"/>
        <w:rPr>
          <w:rFonts w:ascii="Calibri" w:eastAsia="Aptos Display" w:hAnsi="Calibri" w:cs="Calibri"/>
          <w:b/>
          <w:bCs/>
          <w:sz w:val="24"/>
          <w:szCs w:val="24"/>
        </w:rPr>
      </w:pPr>
      <w:r w:rsidRPr="00893BE4">
        <w:rPr>
          <w:rFonts w:ascii="Calibri" w:eastAsia="Times New Roman" w:hAnsi="Calibri" w:cs="Calibri"/>
          <w:b/>
          <w:bCs/>
        </w:rPr>
        <w:t xml:space="preserve">Submitted by </w:t>
      </w:r>
      <w:r w:rsidR="00CC481D" w:rsidRPr="005B2502">
        <w:rPr>
          <w:rFonts w:ascii="Calibri" w:eastAsia="Aptos Display" w:hAnsi="Calibri" w:cs="Calibri"/>
          <w:b/>
          <w:bCs/>
          <w:sz w:val="24"/>
          <w:szCs w:val="24"/>
        </w:rPr>
        <w:t>the ROP-IWG Chair</w:t>
      </w:r>
    </w:p>
    <w:p w14:paraId="002E7CCD" w14:textId="5D3A7652" w:rsidR="006A09BD" w:rsidRPr="00893BE4" w:rsidRDefault="006A09BD" w:rsidP="00893BE4">
      <w:pPr>
        <w:spacing w:line="240" w:lineRule="auto"/>
        <w:jc w:val="center"/>
        <w:textAlignment w:val="baseline"/>
        <w:rPr>
          <w:rFonts w:ascii="Segoe UI" w:eastAsia="Times New Roman" w:hAnsi="Segoe UI" w:cs="Segoe UI"/>
          <w:sz w:val="18"/>
          <w:szCs w:val="18"/>
        </w:rPr>
      </w:pPr>
      <w:r>
        <w:rPr>
          <w:rStyle w:val="normaltextrun"/>
          <w:rFonts w:ascii="Calibri" w:hAnsi="Calibri" w:cs="Calibri"/>
          <w:b/>
          <w:bCs/>
        </w:rPr>
        <w:t xml:space="preserve">(as provided to TCC21 </w:t>
      </w:r>
      <w:r w:rsidR="008C5A0B">
        <w:rPr>
          <w:rStyle w:val="normaltextrun"/>
          <w:rFonts w:ascii="Calibri" w:hAnsi="Calibri" w:cs="Calibri"/>
          <w:b/>
          <w:bCs/>
        </w:rPr>
        <w:t>-</w:t>
      </w:r>
      <w:r>
        <w:rPr>
          <w:rStyle w:val="normaltextrun"/>
          <w:rFonts w:ascii="Calibri" w:hAnsi="Calibri" w:cs="Calibri"/>
          <w:b/>
          <w:bCs/>
        </w:rPr>
        <w:t xml:space="preserve"> feedback requested)</w:t>
      </w:r>
    </w:p>
    <w:p w14:paraId="79B1524C" w14:textId="77259FAF" w:rsidR="00893BE4" w:rsidRDefault="00893BE4">
      <w:pPr>
        <w:spacing w:after="160" w:line="278" w:lineRule="auto"/>
        <w:rPr>
          <w:rFonts w:asciiTheme="majorHAnsi" w:hAnsiTheme="majorHAnsi" w:cstheme="majorHAnsi"/>
          <w:sz w:val="24"/>
          <w:szCs w:val="24"/>
        </w:rPr>
      </w:pPr>
      <w:r>
        <w:rPr>
          <w:rFonts w:asciiTheme="majorHAnsi" w:hAnsiTheme="majorHAnsi" w:cstheme="majorHAnsi"/>
          <w:sz w:val="24"/>
          <w:szCs w:val="24"/>
        </w:rPr>
        <w:br w:type="page"/>
      </w:r>
    </w:p>
    <w:p w14:paraId="01D588C6" w14:textId="05B7DD4C" w:rsidR="00FB1866" w:rsidRDefault="00FB1866" w:rsidP="00FB1866">
      <w:pPr>
        <w:widowControl w:val="0"/>
        <w:kinsoku w:val="0"/>
        <w:overflowPunct w:val="0"/>
        <w:autoSpaceDE w:val="0"/>
        <w:autoSpaceDN w:val="0"/>
        <w:adjustRightInd w:val="0"/>
        <w:snapToGrid w:val="0"/>
        <w:spacing w:line="240" w:lineRule="auto"/>
        <w:jc w:val="center"/>
        <w:rPr>
          <w:rFonts w:asciiTheme="majorHAnsi" w:hAnsiTheme="majorHAnsi" w:cstheme="majorHAnsi"/>
          <w:sz w:val="24"/>
          <w:szCs w:val="24"/>
        </w:rPr>
      </w:pPr>
      <w:r>
        <w:rPr>
          <w:rFonts w:asciiTheme="majorHAnsi" w:hAnsiTheme="majorHAnsi" w:cstheme="majorHAnsi"/>
          <w:noProof/>
          <w:sz w:val="24"/>
          <w:szCs w:val="24"/>
        </w:rPr>
        <w:lastRenderedPageBreak/>
        <w:drawing>
          <wp:inline distT="0" distB="0" distL="0" distR="0" wp14:anchorId="07B33A70" wp14:editId="48CEDC48">
            <wp:extent cx="2476500" cy="863600"/>
            <wp:effectExtent l="0" t="0" r="0" b="0"/>
            <wp:docPr id="2006337922" name="Picture 1"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 blue and black logo&#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476500" cy="863600"/>
                    </a:xfrm>
                    <a:prstGeom prst="rect">
                      <a:avLst/>
                    </a:prstGeom>
                    <a:noFill/>
                    <a:ln>
                      <a:noFill/>
                    </a:ln>
                  </pic:spPr>
                </pic:pic>
              </a:graphicData>
            </a:graphic>
          </wp:inline>
        </w:drawing>
      </w:r>
    </w:p>
    <w:p w14:paraId="50B44AFD" w14:textId="77777777" w:rsidR="00924A8D" w:rsidRPr="00924A8D" w:rsidRDefault="00924A8D" w:rsidP="00924A8D">
      <w:pPr>
        <w:widowControl w:val="0"/>
        <w:kinsoku w:val="0"/>
        <w:overflowPunct w:val="0"/>
        <w:autoSpaceDE w:val="0"/>
        <w:autoSpaceDN w:val="0"/>
        <w:adjustRightInd w:val="0"/>
        <w:snapToGrid w:val="0"/>
        <w:spacing w:line="240" w:lineRule="auto"/>
        <w:jc w:val="center"/>
        <w:rPr>
          <w:rFonts w:ascii="Calibri" w:eastAsiaTheme="minorEastAsia" w:hAnsi="Calibri" w:cs="Calibri"/>
          <w:bCs/>
          <w:sz w:val="24"/>
          <w:szCs w:val="24"/>
          <w:lang w:eastAsia="ko-KR"/>
        </w:rPr>
      </w:pPr>
      <w:r w:rsidRPr="00924A8D">
        <w:rPr>
          <w:rFonts w:ascii="Calibri" w:eastAsiaTheme="minorEastAsia" w:hAnsi="Calibri" w:cs="Calibri"/>
          <w:b/>
          <w:bCs/>
          <w:sz w:val="24"/>
          <w:szCs w:val="24"/>
          <w:lang w:eastAsia="ko-KR"/>
        </w:rPr>
        <w:t>TECHNICAL AND COMPLIANCE COMMITTEE</w:t>
      </w:r>
      <w:r w:rsidRPr="00924A8D">
        <w:rPr>
          <w:rFonts w:ascii="Calibri" w:eastAsiaTheme="minorEastAsia" w:hAnsi="Calibri" w:cs="Calibri"/>
          <w:bCs/>
          <w:sz w:val="24"/>
          <w:szCs w:val="24"/>
          <w:lang w:eastAsia="ko-KR"/>
        </w:rPr>
        <w:t>  </w:t>
      </w:r>
    </w:p>
    <w:p w14:paraId="2FADB676" w14:textId="77777777" w:rsidR="00924A8D" w:rsidRPr="00924A8D" w:rsidRDefault="00924A8D" w:rsidP="00924A8D">
      <w:pPr>
        <w:widowControl w:val="0"/>
        <w:kinsoku w:val="0"/>
        <w:overflowPunct w:val="0"/>
        <w:autoSpaceDE w:val="0"/>
        <w:autoSpaceDN w:val="0"/>
        <w:adjustRightInd w:val="0"/>
        <w:snapToGrid w:val="0"/>
        <w:spacing w:line="240" w:lineRule="auto"/>
        <w:jc w:val="center"/>
        <w:rPr>
          <w:rFonts w:ascii="Calibri" w:eastAsiaTheme="minorEastAsia" w:hAnsi="Calibri" w:cs="Calibri"/>
          <w:bCs/>
          <w:sz w:val="24"/>
          <w:szCs w:val="24"/>
          <w:lang w:eastAsia="ko-KR"/>
        </w:rPr>
      </w:pPr>
      <w:r w:rsidRPr="00924A8D">
        <w:rPr>
          <w:rFonts w:ascii="Calibri" w:eastAsiaTheme="minorEastAsia" w:hAnsi="Calibri" w:cs="Calibri"/>
          <w:b/>
          <w:bCs/>
          <w:sz w:val="24"/>
          <w:szCs w:val="24"/>
          <w:lang w:eastAsia="ko-KR"/>
        </w:rPr>
        <w:t>Twenty-First Regular Session</w:t>
      </w:r>
      <w:r w:rsidRPr="00924A8D">
        <w:rPr>
          <w:rFonts w:ascii="Calibri" w:eastAsiaTheme="minorEastAsia" w:hAnsi="Calibri" w:cs="Calibri"/>
          <w:bCs/>
          <w:sz w:val="24"/>
          <w:szCs w:val="24"/>
          <w:lang w:eastAsia="ko-KR"/>
        </w:rPr>
        <w:t> </w:t>
      </w:r>
    </w:p>
    <w:p w14:paraId="363D8B95" w14:textId="77777777" w:rsidR="00924A8D" w:rsidRPr="00924A8D" w:rsidRDefault="00924A8D" w:rsidP="00924A8D">
      <w:pPr>
        <w:widowControl w:val="0"/>
        <w:kinsoku w:val="0"/>
        <w:overflowPunct w:val="0"/>
        <w:autoSpaceDE w:val="0"/>
        <w:autoSpaceDN w:val="0"/>
        <w:adjustRightInd w:val="0"/>
        <w:snapToGrid w:val="0"/>
        <w:spacing w:line="240" w:lineRule="auto"/>
        <w:jc w:val="center"/>
        <w:rPr>
          <w:rFonts w:ascii="Calibri" w:eastAsiaTheme="minorEastAsia" w:hAnsi="Calibri" w:cs="Calibri"/>
          <w:bCs/>
          <w:sz w:val="24"/>
          <w:szCs w:val="24"/>
          <w:lang w:eastAsia="ko-KR"/>
        </w:rPr>
      </w:pPr>
      <w:r w:rsidRPr="00924A8D">
        <w:rPr>
          <w:rFonts w:ascii="Calibri" w:eastAsiaTheme="minorEastAsia" w:hAnsi="Calibri" w:cs="Calibri"/>
          <w:b/>
          <w:bCs/>
          <w:sz w:val="24"/>
          <w:szCs w:val="24"/>
          <w:lang w:eastAsia="ko-KR"/>
        </w:rPr>
        <w:t>24 September to 30 September 2025</w:t>
      </w:r>
      <w:r w:rsidRPr="00924A8D">
        <w:rPr>
          <w:rFonts w:ascii="Calibri" w:eastAsiaTheme="minorEastAsia" w:hAnsi="Calibri" w:cs="Calibri"/>
          <w:bCs/>
          <w:sz w:val="24"/>
          <w:szCs w:val="24"/>
          <w:lang w:eastAsia="ko-KR"/>
        </w:rPr>
        <w:t> </w:t>
      </w:r>
    </w:p>
    <w:p w14:paraId="10B19536" w14:textId="435ECF38" w:rsidR="00FB1866" w:rsidRPr="005B2502" w:rsidRDefault="00924A8D" w:rsidP="00924A8D">
      <w:pPr>
        <w:widowControl w:val="0"/>
        <w:kinsoku w:val="0"/>
        <w:overflowPunct w:val="0"/>
        <w:autoSpaceDE w:val="0"/>
        <w:autoSpaceDN w:val="0"/>
        <w:adjustRightInd w:val="0"/>
        <w:snapToGrid w:val="0"/>
        <w:spacing w:line="240" w:lineRule="auto"/>
        <w:jc w:val="center"/>
        <w:rPr>
          <w:rFonts w:ascii="Calibri" w:eastAsiaTheme="minorEastAsia" w:hAnsi="Calibri" w:cs="Calibri"/>
          <w:bCs/>
          <w:sz w:val="24"/>
          <w:szCs w:val="24"/>
          <w:lang w:eastAsia="ko-KR"/>
        </w:rPr>
      </w:pPr>
      <w:r w:rsidRPr="00924A8D">
        <w:rPr>
          <w:rFonts w:ascii="Calibri" w:eastAsiaTheme="minorEastAsia" w:hAnsi="Calibri" w:cs="Calibri"/>
          <w:b/>
          <w:bCs/>
          <w:sz w:val="24"/>
          <w:szCs w:val="24"/>
          <w:lang w:eastAsia="ko-KR"/>
        </w:rPr>
        <w:t>Pohnpei, Federated States of Micronesia (Hybrid)</w:t>
      </w:r>
    </w:p>
    <w:bookmarkEnd w:id="0"/>
    <w:p w14:paraId="07B5ED4C" w14:textId="59AA4E39" w:rsidR="00FB1866" w:rsidRPr="00FB1866" w:rsidRDefault="000B47EE" w:rsidP="00FB1866">
      <w:pPr>
        <w:pStyle w:val="BodyText"/>
        <w:widowControl w:val="0"/>
        <w:pBdr>
          <w:top w:val="single" w:sz="18" w:space="1" w:color="auto"/>
          <w:bottom w:val="single" w:sz="18" w:space="1" w:color="auto"/>
        </w:pBdr>
        <w:kinsoku w:val="0"/>
        <w:overflowPunct w:val="0"/>
        <w:autoSpaceDE w:val="0"/>
        <w:autoSpaceDN w:val="0"/>
        <w:adjustRightInd w:val="0"/>
        <w:snapToGrid w:val="0"/>
        <w:rPr>
          <w:rFonts w:ascii="Calibri" w:hAnsi="Calibri" w:cs="Calibri"/>
          <w:b/>
          <w:bCs/>
          <w:lang w:val="en-US"/>
        </w:rPr>
      </w:pPr>
      <w:r>
        <w:rPr>
          <w:rFonts w:ascii="Calibri" w:eastAsia="Malgun Gothic" w:hAnsi="Calibri" w:cs="Calibri"/>
          <w:b/>
          <w:bCs/>
          <w:lang w:eastAsia="ko-KR"/>
        </w:rPr>
        <w:t xml:space="preserve">UPDATED WORKING DRAFT </w:t>
      </w:r>
      <w:r w:rsidR="00F7513C" w:rsidRPr="00ED35EC">
        <w:rPr>
          <w:rFonts w:ascii="Calibri" w:eastAsia="Malgun Gothic" w:hAnsi="Calibri" w:cs="Calibri"/>
          <w:b/>
          <w:bCs/>
          <w:lang w:eastAsia="ko-KR"/>
        </w:rPr>
        <w:t>SCOPE OF MONITORING FOR POTENTIAL INFRINGEMENTS FOR THE WCPFC COMPLIANCE CASE FILE SYSTEM CASES</w:t>
      </w:r>
    </w:p>
    <w:p w14:paraId="695D2452" w14:textId="3E12AABA" w:rsidR="00FB1866" w:rsidRPr="00285B4B" w:rsidRDefault="00FB1866" w:rsidP="4B34EC44">
      <w:pPr>
        <w:widowControl w:val="0"/>
        <w:kinsoku w:val="0"/>
        <w:overflowPunct w:val="0"/>
        <w:autoSpaceDE w:val="0"/>
        <w:autoSpaceDN w:val="0"/>
        <w:adjustRightInd w:val="0"/>
        <w:snapToGrid w:val="0"/>
        <w:spacing w:line="240" w:lineRule="auto"/>
        <w:jc w:val="right"/>
        <w:rPr>
          <w:rFonts w:ascii="Calibri" w:eastAsia="Malgun Gothic" w:hAnsi="Calibri" w:cs="Calibri"/>
          <w:b/>
          <w:bCs/>
          <w:sz w:val="24"/>
          <w:szCs w:val="24"/>
          <w:lang w:eastAsia="ko-KR"/>
        </w:rPr>
      </w:pPr>
      <w:r w:rsidRPr="40AEFD20">
        <w:rPr>
          <w:rFonts w:ascii="Calibri" w:hAnsi="Calibri" w:cs="Calibri"/>
          <w:b/>
          <w:bCs/>
          <w:sz w:val="24"/>
          <w:szCs w:val="24"/>
        </w:rPr>
        <w:t>WCPFC-</w:t>
      </w:r>
      <w:r w:rsidR="25D9DFBD" w:rsidRPr="40AEFD20">
        <w:rPr>
          <w:rFonts w:ascii="Calibri" w:hAnsi="Calibri" w:cs="Calibri"/>
          <w:b/>
          <w:bCs/>
          <w:sz w:val="24"/>
          <w:szCs w:val="24"/>
        </w:rPr>
        <w:t>TCC</w:t>
      </w:r>
      <w:r w:rsidRPr="40AEFD20">
        <w:rPr>
          <w:rFonts w:ascii="Calibri" w:hAnsi="Calibri" w:cs="Calibri"/>
          <w:b/>
          <w:bCs/>
          <w:sz w:val="24"/>
          <w:szCs w:val="24"/>
        </w:rPr>
        <w:t>21-20</w:t>
      </w:r>
      <w:r w:rsidRPr="40AEFD20">
        <w:rPr>
          <w:rFonts w:ascii="Calibri" w:eastAsia="Malgun Gothic" w:hAnsi="Calibri" w:cs="Calibri"/>
          <w:b/>
          <w:bCs/>
          <w:sz w:val="24"/>
          <w:szCs w:val="24"/>
          <w:lang w:eastAsia="ko-KR"/>
        </w:rPr>
        <w:t>25</w:t>
      </w:r>
      <w:r w:rsidR="29E6789D" w:rsidRPr="40AEFD20">
        <w:rPr>
          <w:rFonts w:ascii="Calibri" w:eastAsia="Malgun Gothic" w:hAnsi="Calibri" w:cs="Calibri"/>
          <w:b/>
          <w:bCs/>
          <w:sz w:val="24"/>
          <w:szCs w:val="24"/>
          <w:lang w:eastAsia="ko-KR"/>
        </w:rPr>
        <w:t>-17</w:t>
      </w:r>
      <w:r w:rsidR="00FE0355">
        <w:rPr>
          <w:rFonts w:ascii="Calibri" w:eastAsia="Malgun Gothic" w:hAnsi="Calibri" w:cs="Calibri"/>
          <w:b/>
          <w:bCs/>
          <w:sz w:val="24"/>
          <w:szCs w:val="24"/>
          <w:lang w:eastAsia="ko-KR"/>
        </w:rPr>
        <w:t>C</w:t>
      </w:r>
      <w:r w:rsidR="00B04C39">
        <w:rPr>
          <w:rFonts w:ascii="Calibri" w:eastAsia="Malgun Gothic" w:hAnsi="Calibri" w:cs="Calibri"/>
          <w:b/>
          <w:bCs/>
          <w:sz w:val="24"/>
          <w:szCs w:val="24"/>
          <w:lang w:eastAsia="ko-KR"/>
        </w:rPr>
        <w:t>_rev1</w:t>
      </w:r>
      <w:r w:rsidR="00A22DBE">
        <w:rPr>
          <w:rStyle w:val="FootnoteReference"/>
          <w:rFonts w:ascii="Calibri" w:eastAsia="Malgun Gothic" w:hAnsi="Calibri" w:cs="Calibri"/>
          <w:b/>
          <w:bCs/>
          <w:sz w:val="24"/>
          <w:szCs w:val="24"/>
          <w:lang w:eastAsia="ko-KR"/>
        </w:rPr>
        <w:footnoteReference w:id="1"/>
      </w:r>
    </w:p>
    <w:p w14:paraId="0760C859" w14:textId="78195BEA" w:rsidR="4288581C" w:rsidRPr="00285B4B" w:rsidRDefault="00B04C39" w:rsidP="03F367B0">
      <w:pPr>
        <w:widowControl w:val="0"/>
        <w:spacing w:line="240" w:lineRule="auto"/>
        <w:jc w:val="right"/>
        <w:rPr>
          <w:rFonts w:ascii="Calibri" w:eastAsia="Malgun Gothic" w:hAnsi="Calibri" w:cs="Calibri"/>
          <w:b/>
          <w:bCs/>
          <w:sz w:val="24"/>
          <w:szCs w:val="24"/>
          <w:lang w:eastAsia="ko-KR"/>
        </w:rPr>
      </w:pPr>
      <w:r>
        <w:rPr>
          <w:rFonts w:ascii="Calibri" w:eastAsia="Malgun Gothic" w:hAnsi="Calibri" w:cs="Calibri"/>
          <w:b/>
          <w:bCs/>
          <w:sz w:val="24"/>
          <w:szCs w:val="24"/>
          <w:lang w:eastAsia="ko-KR"/>
        </w:rPr>
        <w:t>29</w:t>
      </w:r>
      <w:r w:rsidR="59D27D59" w:rsidRPr="538C0DA4">
        <w:rPr>
          <w:rFonts w:ascii="Calibri" w:eastAsia="Malgun Gothic" w:hAnsi="Calibri" w:cs="Calibri"/>
          <w:b/>
          <w:bCs/>
          <w:sz w:val="24"/>
          <w:szCs w:val="24"/>
          <w:lang w:eastAsia="ko-KR"/>
        </w:rPr>
        <w:t xml:space="preserve"> September </w:t>
      </w:r>
      <w:r w:rsidR="4288581C" w:rsidRPr="538C0DA4">
        <w:rPr>
          <w:rFonts w:ascii="Calibri" w:eastAsia="Malgun Gothic" w:hAnsi="Calibri" w:cs="Calibri"/>
          <w:b/>
          <w:bCs/>
          <w:sz w:val="24"/>
          <w:szCs w:val="24"/>
          <w:lang w:eastAsia="ko-KR"/>
        </w:rPr>
        <w:t>202</w:t>
      </w:r>
      <w:r w:rsidR="6EA66B3D" w:rsidRPr="538C0DA4">
        <w:rPr>
          <w:rFonts w:ascii="Calibri" w:eastAsia="Malgun Gothic" w:hAnsi="Calibri" w:cs="Calibri"/>
          <w:b/>
          <w:bCs/>
          <w:sz w:val="24"/>
          <w:szCs w:val="24"/>
          <w:lang w:eastAsia="ko-KR"/>
        </w:rPr>
        <w:t>5</w:t>
      </w:r>
    </w:p>
    <w:p w14:paraId="49F27FC4" w14:textId="14F3697A" w:rsidR="00670795" w:rsidRDefault="00670795" w:rsidP="4B34EC44">
      <w:pPr>
        <w:widowControl w:val="0"/>
        <w:kinsoku w:val="0"/>
        <w:overflowPunct w:val="0"/>
        <w:autoSpaceDE w:val="0"/>
        <w:autoSpaceDN w:val="0"/>
        <w:adjustRightInd w:val="0"/>
        <w:snapToGrid w:val="0"/>
        <w:spacing w:line="240" w:lineRule="auto"/>
        <w:jc w:val="right"/>
        <w:rPr>
          <w:rFonts w:asciiTheme="majorHAnsi" w:eastAsia="Malgun Gothic" w:hAnsiTheme="majorHAnsi" w:cstheme="majorBidi"/>
          <w:b/>
          <w:bCs/>
          <w:sz w:val="24"/>
          <w:szCs w:val="24"/>
          <w:lang w:eastAsia="ko-KR"/>
        </w:rPr>
      </w:pPr>
    </w:p>
    <w:p w14:paraId="5543E91F" w14:textId="4B5B9B65" w:rsidR="7E3A3841" w:rsidRPr="005B2502" w:rsidRDefault="00B453DD" w:rsidP="00CB0686">
      <w:pPr>
        <w:widowControl w:val="0"/>
        <w:kinsoku w:val="0"/>
        <w:overflowPunct w:val="0"/>
        <w:autoSpaceDE w:val="0"/>
        <w:autoSpaceDN w:val="0"/>
        <w:adjustRightInd w:val="0"/>
        <w:snapToGrid w:val="0"/>
        <w:spacing w:line="240" w:lineRule="auto"/>
        <w:jc w:val="center"/>
        <w:rPr>
          <w:rFonts w:ascii="Calibri" w:hAnsi="Calibri" w:cs="Calibri"/>
        </w:rPr>
      </w:pPr>
      <w:r>
        <w:rPr>
          <w:rFonts w:ascii="Calibri" w:eastAsia="Aptos Display" w:hAnsi="Calibri" w:cs="Calibri"/>
          <w:b/>
          <w:bCs/>
          <w:sz w:val="24"/>
          <w:szCs w:val="24"/>
        </w:rPr>
        <w:t>Submitted</w:t>
      </w:r>
      <w:r w:rsidR="171B8F43" w:rsidRPr="005B2502">
        <w:rPr>
          <w:rFonts w:ascii="Calibri" w:eastAsia="Aptos Display" w:hAnsi="Calibri" w:cs="Calibri"/>
          <w:b/>
          <w:bCs/>
          <w:sz w:val="24"/>
          <w:szCs w:val="24"/>
        </w:rPr>
        <w:t xml:space="preserve"> by the ROP-IWG Chair</w:t>
      </w:r>
    </w:p>
    <w:p w14:paraId="097C7BF2" w14:textId="77777777" w:rsidR="005B2502" w:rsidRPr="00F569FD" w:rsidRDefault="005B2502" w:rsidP="006A2682">
      <w:pPr>
        <w:spacing w:after="160" w:line="278" w:lineRule="auto"/>
        <w:rPr>
          <w:rFonts w:asciiTheme="majorHAnsi" w:hAnsiTheme="majorHAnsi"/>
          <w:b/>
          <w:bCs/>
          <w:color w:val="074F6A" w:themeColor="accent4" w:themeShade="80"/>
          <w:sz w:val="24"/>
          <w:szCs w:val="24"/>
          <w:lang w:val="en-AU"/>
        </w:rPr>
      </w:pPr>
    </w:p>
    <w:p w14:paraId="6A8731C5" w14:textId="76A094E1" w:rsidR="006A2682" w:rsidRPr="00E60449" w:rsidRDefault="006A2682" w:rsidP="00235176">
      <w:pPr>
        <w:rPr>
          <w:rFonts w:ascii="Calibri" w:hAnsi="Calibri" w:cs="Calibri"/>
          <w:color w:val="074F6A" w:themeColor="accent4" w:themeShade="80"/>
          <w:sz w:val="24"/>
          <w:szCs w:val="24"/>
        </w:rPr>
      </w:pPr>
      <w:r w:rsidRPr="00E60449">
        <w:rPr>
          <w:rFonts w:ascii="Calibri" w:hAnsi="Calibri" w:cs="Calibri"/>
          <w:color w:val="074F6A" w:themeColor="accent4" w:themeShade="80"/>
          <w:sz w:val="24"/>
          <w:szCs w:val="24"/>
          <w:lang w:val="en-AU"/>
        </w:rPr>
        <w:t>Purpose</w:t>
      </w:r>
    </w:p>
    <w:p w14:paraId="26BBAF7C" w14:textId="33E796F3" w:rsidR="00277D1F" w:rsidRDefault="00277D1F" w:rsidP="00235176">
      <w:pPr>
        <w:pStyle w:val="ListParagraph"/>
        <w:numPr>
          <w:ilvl w:val="0"/>
          <w:numId w:val="30"/>
        </w:numPr>
        <w:spacing w:before="120" w:after="120"/>
        <w:jc w:val="both"/>
        <w:rPr>
          <w:rFonts w:cs="Calibri"/>
        </w:rPr>
      </w:pPr>
      <w:r w:rsidRPr="00B453DD">
        <w:rPr>
          <w:rFonts w:cs="Calibri"/>
        </w:rPr>
        <w:t>This paper proposes updates to the ROP Minimum Standard Data Fields (MSDF) to</w:t>
      </w:r>
      <w:r w:rsidR="00851F62" w:rsidRPr="00B453DD">
        <w:rPr>
          <w:rFonts w:cs="Calibri"/>
        </w:rPr>
        <w:t xml:space="preserve"> </w:t>
      </w:r>
      <w:r w:rsidRPr="00B453DD">
        <w:rPr>
          <w:rFonts w:cs="Calibri"/>
        </w:rPr>
        <w:t>add or revise fields to better monitor newer or updated CMMs, clarify data reporting for scientific versus compliance purposes, and improve how ROP data feeds into the WCPFC Case File System (CCFS)</w:t>
      </w:r>
      <w:r w:rsidR="00851F62" w:rsidRPr="00B453DD">
        <w:rPr>
          <w:rFonts w:cs="Calibri"/>
        </w:rPr>
        <w:t>.</w:t>
      </w:r>
    </w:p>
    <w:p w14:paraId="604F5723" w14:textId="77777777" w:rsidR="00101671" w:rsidRDefault="00101671" w:rsidP="00235176">
      <w:pPr>
        <w:pStyle w:val="ListParagraph"/>
        <w:spacing w:before="120" w:after="120"/>
        <w:ind w:left="360" w:hanging="360"/>
        <w:jc w:val="both"/>
        <w:rPr>
          <w:rFonts w:cs="Calibri"/>
        </w:rPr>
      </w:pPr>
    </w:p>
    <w:p w14:paraId="4FFBAC0D" w14:textId="37832AED" w:rsidR="001C5B93" w:rsidRPr="000B47EE" w:rsidRDefault="004A243C" w:rsidP="00235176">
      <w:pPr>
        <w:pStyle w:val="ListParagraph"/>
        <w:numPr>
          <w:ilvl w:val="0"/>
          <w:numId w:val="30"/>
        </w:numPr>
        <w:spacing w:before="120" w:after="120" w:line="240" w:lineRule="auto"/>
        <w:jc w:val="both"/>
        <w:rPr>
          <w:rFonts w:cs="Calibri"/>
          <w:color w:val="074F6A" w:themeColor="accent4" w:themeShade="80"/>
          <w:sz w:val="24"/>
          <w:szCs w:val="24"/>
        </w:rPr>
      </w:pPr>
      <w:r w:rsidRPr="004A243C">
        <w:rPr>
          <w:rFonts w:cs="Calibri"/>
          <w:lang w:val="en-AU"/>
        </w:rPr>
        <w:t>It also provides updated information on the key points from the discussion on this paper at the ROP</w:t>
      </w:r>
      <w:r w:rsidR="00EE6024">
        <w:rPr>
          <w:rFonts w:cs="Calibri"/>
          <w:lang w:val="en-AU"/>
        </w:rPr>
        <w:t>-</w:t>
      </w:r>
      <w:r w:rsidRPr="004A243C">
        <w:rPr>
          <w:rFonts w:cs="Calibri"/>
          <w:lang w:val="en-AU"/>
        </w:rPr>
        <w:t>IWG6 meeting along with additional comments provided by CCMs on the proposed CCFS process flow to support ROP-IWG participant discussions.</w:t>
      </w:r>
      <w:r w:rsidRPr="004A243C">
        <w:rPr>
          <w:rFonts w:cs="Calibri"/>
        </w:rPr>
        <w:t> </w:t>
      </w:r>
      <w:r w:rsidR="00A22DBE">
        <w:rPr>
          <w:rFonts w:cs="Calibri"/>
        </w:rPr>
        <w:t xml:space="preserve"> </w:t>
      </w:r>
    </w:p>
    <w:p w14:paraId="1B455302" w14:textId="77777777" w:rsidR="000B47EE" w:rsidRPr="000B47EE" w:rsidRDefault="000B47EE" w:rsidP="000B47EE">
      <w:pPr>
        <w:pStyle w:val="ListParagraph"/>
        <w:rPr>
          <w:rFonts w:cs="Calibri"/>
          <w:color w:val="074F6A" w:themeColor="accent4" w:themeShade="80"/>
          <w:sz w:val="24"/>
          <w:szCs w:val="24"/>
        </w:rPr>
      </w:pPr>
    </w:p>
    <w:p w14:paraId="62297100" w14:textId="77777777" w:rsidR="000B47EE" w:rsidRPr="00C04CB7" w:rsidRDefault="000B47EE" w:rsidP="000B47EE">
      <w:pPr>
        <w:pStyle w:val="ListParagraph"/>
        <w:widowControl w:val="0"/>
        <w:numPr>
          <w:ilvl w:val="0"/>
          <w:numId w:val="30"/>
        </w:numPr>
        <w:kinsoku w:val="0"/>
        <w:overflowPunct w:val="0"/>
        <w:autoSpaceDE w:val="0"/>
        <w:autoSpaceDN w:val="0"/>
        <w:adjustRightInd w:val="0"/>
        <w:snapToGrid w:val="0"/>
        <w:spacing w:before="120" w:after="120" w:line="240" w:lineRule="exact"/>
        <w:contextualSpacing w:val="0"/>
        <w:jc w:val="both"/>
        <w:rPr>
          <w:rFonts w:eastAsiaTheme="minorEastAsia"/>
        </w:rPr>
      </w:pPr>
      <w:r w:rsidRPr="00C04CB7">
        <w:rPr>
          <w:rFonts w:eastAsiaTheme="minorEastAsia"/>
        </w:rPr>
        <w:t xml:space="preserve">The ROP-IWG Chair requests further feedback and views on this </w:t>
      </w:r>
      <w:r>
        <w:rPr>
          <w:rFonts w:eastAsiaTheme="minorEastAsia"/>
        </w:rPr>
        <w:t xml:space="preserve">working draft by </w:t>
      </w:r>
      <w:r w:rsidRPr="00536AA4">
        <w:rPr>
          <w:rFonts w:eastAsiaTheme="minorEastAsia"/>
          <w:b/>
          <w:bCs/>
        </w:rPr>
        <w:t>October 10, 2025.</w:t>
      </w:r>
      <w:r w:rsidRPr="00C04CB7">
        <w:rPr>
          <w:rFonts w:eastAsiaTheme="minorEastAsia"/>
        </w:rPr>
        <w:t xml:space="preserve">  </w:t>
      </w:r>
    </w:p>
    <w:p w14:paraId="0B7A0F8E" w14:textId="77777777" w:rsidR="004A243C" w:rsidRPr="004A243C" w:rsidRDefault="004A243C" w:rsidP="004A243C">
      <w:pPr>
        <w:pStyle w:val="ListParagraph"/>
        <w:spacing w:before="120" w:after="120"/>
        <w:ind w:left="0"/>
        <w:jc w:val="both"/>
        <w:rPr>
          <w:rFonts w:cs="Calibri"/>
          <w:color w:val="074F6A" w:themeColor="accent4" w:themeShade="80"/>
          <w:sz w:val="24"/>
          <w:szCs w:val="24"/>
          <w:lang w:val="en-AU"/>
        </w:rPr>
      </w:pPr>
    </w:p>
    <w:p w14:paraId="76DA75C9" w14:textId="1960229A" w:rsidR="00625415" w:rsidRPr="00395354" w:rsidRDefault="00CF79D9" w:rsidP="004A243C">
      <w:pPr>
        <w:spacing w:before="120" w:after="120" w:line="240" w:lineRule="auto"/>
        <w:jc w:val="both"/>
        <w:rPr>
          <w:rFonts w:ascii="Calibri" w:hAnsi="Calibri" w:cs="Calibri"/>
          <w:color w:val="0F4761" w:themeColor="accent1" w:themeShade="BF"/>
          <w:sz w:val="24"/>
          <w:szCs w:val="24"/>
        </w:rPr>
      </w:pPr>
      <w:r w:rsidRPr="00395354">
        <w:rPr>
          <w:rFonts w:ascii="Calibri" w:hAnsi="Calibri" w:cs="Calibri"/>
          <w:color w:val="0F4761" w:themeColor="accent1" w:themeShade="BF"/>
          <w:sz w:val="24"/>
          <w:szCs w:val="24"/>
          <w:lang w:val="en-AU"/>
        </w:rPr>
        <w:t>Updated information</w:t>
      </w:r>
      <w:r w:rsidRPr="00395354">
        <w:rPr>
          <w:rFonts w:ascii="Calibri" w:hAnsi="Calibri" w:cs="Calibri"/>
          <w:color w:val="0F4761" w:themeColor="accent1" w:themeShade="BF"/>
          <w:sz w:val="24"/>
          <w:szCs w:val="24"/>
        </w:rPr>
        <w:t> </w:t>
      </w:r>
    </w:p>
    <w:p w14:paraId="52838D84" w14:textId="77777777" w:rsidR="003427FD" w:rsidRDefault="003427FD" w:rsidP="003427FD">
      <w:pPr>
        <w:pStyle w:val="ListParagraph"/>
        <w:numPr>
          <w:ilvl w:val="0"/>
          <w:numId w:val="30"/>
        </w:numPr>
        <w:spacing w:before="120" w:after="120" w:line="240" w:lineRule="auto"/>
        <w:jc w:val="both"/>
        <w:rPr>
          <w:rFonts w:cs="Calibri"/>
        </w:rPr>
      </w:pPr>
      <w:r>
        <w:rPr>
          <w:rFonts w:cs="Calibri"/>
        </w:rPr>
        <w:t>At SC21 held between 13 – 21 August 2025, the following recommendation was made during discussions on management advice relating to oceanic whitetip sharks (Agenda item 4.6):</w:t>
      </w:r>
    </w:p>
    <w:p w14:paraId="1BD8E762" w14:textId="5C206D75" w:rsidR="003427FD" w:rsidRPr="003427FD" w:rsidRDefault="003427FD" w:rsidP="003427FD">
      <w:pPr>
        <w:spacing w:before="120" w:after="120" w:line="240" w:lineRule="auto"/>
        <w:ind w:left="720" w:right="720"/>
        <w:jc w:val="both"/>
        <w:rPr>
          <w:rFonts w:ascii="Calibri" w:hAnsi="Calibri" w:cs="Calibri"/>
        </w:rPr>
      </w:pPr>
      <w:r w:rsidRPr="0015079B">
        <w:rPr>
          <w:rFonts w:ascii="Calibri" w:hAnsi="Calibri" w:cs="Calibri"/>
          <w:i/>
          <w:iCs/>
        </w:rPr>
        <w:t>“SC21 recommended that the IWG-ROP assess and identify specific data gaps for enhancements needed in order to improve the accuracy and consistency of shark species identification and reporting, noting lower reporting rates of oceanic whitetip sharks by observers relative to logbooks in some regions and diminishing levels of length records since the implementation of CMM 2011-04</w:t>
      </w:r>
      <w:r>
        <w:rPr>
          <w:rFonts w:ascii="Calibri" w:hAnsi="Calibri" w:cs="Calibri"/>
          <w:i/>
          <w:iCs/>
        </w:rPr>
        <w:t xml:space="preserve">.” </w:t>
      </w:r>
      <w:r>
        <w:rPr>
          <w:rFonts w:ascii="Calibri" w:hAnsi="Calibri" w:cs="Calibri"/>
        </w:rPr>
        <w:t>(</w:t>
      </w:r>
      <w:hyperlink r:id="rId13" w:history="1">
        <w:r w:rsidRPr="00691277">
          <w:rPr>
            <w:rStyle w:val="Hyperlink"/>
            <w:rFonts w:ascii="Calibri" w:hAnsi="Calibri" w:cs="Calibri"/>
            <w:color w:val="45B0E1" w:themeColor="accent1" w:themeTint="99"/>
          </w:rPr>
          <w:t>SC21 Outcomes Document</w:t>
        </w:r>
      </w:hyperlink>
      <w:r w:rsidR="00726CB9">
        <w:rPr>
          <w:rFonts w:ascii="Calibri" w:hAnsi="Calibri" w:cs="Calibri"/>
        </w:rPr>
        <w:t>, paragraph 104)</w:t>
      </w:r>
    </w:p>
    <w:p w14:paraId="22AA3EAF" w14:textId="47A6F770" w:rsidR="00CF79D9" w:rsidRPr="00235176" w:rsidRDefault="00941584" w:rsidP="00235176">
      <w:pPr>
        <w:pStyle w:val="ListParagraph"/>
        <w:numPr>
          <w:ilvl w:val="0"/>
          <w:numId w:val="30"/>
        </w:numPr>
        <w:spacing w:before="120" w:after="120"/>
        <w:jc w:val="both"/>
        <w:rPr>
          <w:rFonts w:cs="Calibri"/>
        </w:rPr>
      </w:pPr>
      <w:r w:rsidRPr="00235176">
        <w:rPr>
          <w:rFonts w:cs="Calibri"/>
        </w:rPr>
        <w:t xml:space="preserve">The following key points on the proposed </w:t>
      </w:r>
      <w:r w:rsidR="00E40401" w:rsidRPr="00235176">
        <w:rPr>
          <w:rFonts w:cs="Calibri"/>
        </w:rPr>
        <w:t xml:space="preserve">approach to address </w:t>
      </w:r>
      <w:r w:rsidR="00E40401" w:rsidRPr="00235176">
        <w:t xml:space="preserve">current issues with the MSDFs and their use in CCFS </w:t>
      </w:r>
      <w:r w:rsidRPr="00235176">
        <w:rPr>
          <w:rFonts w:cs="Calibri"/>
        </w:rPr>
        <w:t>were noted from the ROPIWG6 discussions on 20 June 2025.</w:t>
      </w:r>
    </w:p>
    <w:p w14:paraId="792057D4" w14:textId="77777777" w:rsidR="00472C80" w:rsidRPr="00476DBE" w:rsidRDefault="00472C80" w:rsidP="00472C80">
      <w:pPr>
        <w:pStyle w:val="ListParagraph"/>
        <w:spacing w:before="120" w:after="120" w:line="240" w:lineRule="auto"/>
        <w:ind w:left="0"/>
        <w:jc w:val="both"/>
        <w:rPr>
          <w:rFonts w:cs="Calibri"/>
          <w:color w:val="auto"/>
          <w:lang w:val="en-AU"/>
        </w:rPr>
      </w:pPr>
    </w:p>
    <w:tbl>
      <w:tblPr>
        <w:tblStyle w:val="TableGrid"/>
        <w:tblW w:w="0" w:type="auto"/>
        <w:tblLook w:val="04A0" w:firstRow="1" w:lastRow="0" w:firstColumn="1" w:lastColumn="0" w:noHBand="0" w:noVBand="1"/>
      </w:tblPr>
      <w:tblGrid>
        <w:gridCol w:w="9350"/>
      </w:tblGrid>
      <w:tr w:rsidR="00472C80" w14:paraId="32022490" w14:textId="77777777" w:rsidTr="233CAD29">
        <w:tc>
          <w:tcPr>
            <w:tcW w:w="9350" w:type="dxa"/>
          </w:tcPr>
          <w:p w14:paraId="46626E95" w14:textId="77777777" w:rsidR="006036EC" w:rsidRPr="002962F3" w:rsidRDefault="006036EC" w:rsidP="006036EC">
            <w:pPr>
              <w:pStyle w:val="ListParagraph"/>
              <w:numPr>
                <w:ilvl w:val="0"/>
                <w:numId w:val="35"/>
              </w:numPr>
              <w:spacing w:after="120" w:line="240" w:lineRule="auto"/>
              <w:contextualSpacing w:val="0"/>
              <w:rPr>
                <w:rFonts w:cs="Calibri"/>
              </w:rPr>
            </w:pPr>
            <w:r w:rsidRPr="002962F3">
              <w:rPr>
                <w:rFonts w:cs="Calibri"/>
              </w:rPr>
              <w:lastRenderedPageBreak/>
              <w:t>Support for simplifying and prioritizing the Observer Trip Monitoring Summary by focusing on clearly verifiable infringements, while avoiding an overly lengthy checklist that might increase the burden on observers. It was suggested that yes/no indicators be considered as an initial step for certain obligations.</w:t>
            </w:r>
          </w:p>
          <w:p w14:paraId="49392790" w14:textId="77777777" w:rsidR="006036EC" w:rsidRPr="002962F3" w:rsidRDefault="006036EC" w:rsidP="006036EC">
            <w:pPr>
              <w:pStyle w:val="ListParagraph"/>
              <w:numPr>
                <w:ilvl w:val="0"/>
                <w:numId w:val="35"/>
              </w:numPr>
              <w:spacing w:after="120" w:line="240" w:lineRule="auto"/>
              <w:contextualSpacing w:val="0"/>
              <w:rPr>
                <w:rFonts w:cs="Calibri"/>
              </w:rPr>
            </w:pPr>
            <w:r w:rsidRPr="002962F3">
              <w:rPr>
                <w:rFonts w:cs="Calibri"/>
              </w:rPr>
              <w:t xml:space="preserve">Reservations about incorporating non-binding or “encouraged” provisions from CMMs into the MSDFs, with concerns that these may create implementation challenges for CCMs lacking domestic regulation in those areas. One participant proposed that </w:t>
            </w:r>
            <w:r>
              <w:rPr>
                <w:rFonts w:cs="Calibri"/>
              </w:rPr>
              <w:t>CMM 2017-04 04-05</w:t>
            </w:r>
            <w:r w:rsidRPr="002962F3">
              <w:rPr>
                <w:rFonts w:cs="Calibri"/>
              </w:rPr>
              <w:t xml:space="preserve"> be excluded from the </w:t>
            </w:r>
            <w:r>
              <w:rPr>
                <w:rFonts w:cs="Calibri"/>
              </w:rPr>
              <w:t>table</w:t>
            </w:r>
            <w:r w:rsidRPr="002962F3">
              <w:rPr>
                <w:rFonts w:cs="Calibri"/>
              </w:rPr>
              <w:t>.</w:t>
            </w:r>
          </w:p>
          <w:p w14:paraId="30AFAC8F" w14:textId="77777777" w:rsidR="006036EC" w:rsidRPr="002962F3" w:rsidRDefault="006036EC" w:rsidP="006036EC">
            <w:pPr>
              <w:pStyle w:val="ListParagraph"/>
              <w:numPr>
                <w:ilvl w:val="0"/>
                <w:numId w:val="35"/>
              </w:numPr>
              <w:spacing w:after="120" w:line="240" w:lineRule="auto"/>
              <w:contextualSpacing w:val="0"/>
              <w:rPr>
                <w:rFonts w:cs="Calibri"/>
              </w:rPr>
            </w:pPr>
            <w:r w:rsidRPr="002962F3">
              <w:rPr>
                <w:rFonts w:cs="Calibri"/>
              </w:rPr>
              <w:t>Questions were raised about the practicality of observers verifying technical obligations, such as tori line specifications or bycatch mitigation measures, noting that some determinations might be too complex for individual observers without additional tools or team-based inspection.</w:t>
            </w:r>
          </w:p>
          <w:p w14:paraId="5E7BBD58" w14:textId="77777777" w:rsidR="006036EC" w:rsidRPr="002962F3" w:rsidRDefault="006036EC" w:rsidP="006036EC">
            <w:pPr>
              <w:pStyle w:val="ListParagraph"/>
              <w:numPr>
                <w:ilvl w:val="0"/>
                <w:numId w:val="35"/>
              </w:numPr>
              <w:spacing w:after="120" w:line="240" w:lineRule="auto"/>
              <w:contextualSpacing w:val="0"/>
              <w:rPr>
                <w:rFonts w:cs="Calibri"/>
              </w:rPr>
            </w:pPr>
            <w:r w:rsidRPr="002962F3">
              <w:rPr>
                <w:rFonts w:cs="Calibri"/>
              </w:rPr>
              <w:t>Several participants indicated that questions related to observer obstruction, marine pollution, and fishing on data buoys should be retained or handled at the debriefing stage, rather than formalized as required fields in the Observer Trip Monitoring Summary.</w:t>
            </w:r>
          </w:p>
          <w:p w14:paraId="4C1BB92D" w14:textId="77777777" w:rsidR="006036EC" w:rsidRPr="002962F3" w:rsidRDefault="006036EC" w:rsidP="006036EC">
            <w:pPr>
              <w:pStyle w:val="ListParagraph"/>
              <w:numPr>
                <w:ilvl w:val="0"/>
                <w:numId w:val="35"/>
              </w:numPr>
              <w:spacing w:after="120" w:line="240" w:lineRule="auto"/>
              <w:contextualSpacing w:val="0"/>
              <w:rPr>
                <w:rFonts w:cs="Calibri"/>
              </w:rPr>
            </w:pPr>
            <w:r w:rsidRPr="002962F3">
              <w:rPr>
                <w:rFonts w:cs="Calibri"/>
              </w:rPr>
              <w:t>A suggestion was made to make key materials such as the FAD closure measure publicly available and distributed to observer providers in advance of observer placements, to improve awareness and reporting accuracy.</w:t>
            </w:r>
          </w:p>
          <w:p w14:paraId="5E9BD5E0" w14:textId="77777777" w:rsidR="006036EC" w:rsidRPr="002962F3" w:rsidRDefault="006036EC" w:rsidP="006036EC">
            <w:pPr>
              <w:pStyle w:val="ListParagraph"/>
              <w:numPr>
                <w:ilvl w:val="0"/>
                <w:numId w:val="35"/>
              </w:numPr>
              <w:spacing w:after="120" w:line="240" w:lineRule="auto"/>
              <w:contextualSpacing w:val="0"/>
              <w:rPr>
                <w:rFonts w:cs="Calibri"/>
              </w:rPr>
            </w:pPr>
            <w:r w:rsidRPr="002962F3">
              <w:rPr>
                <w:rFonts w:cs="Calibri"/>
              </w:rPr>
              <w:t xml:space="preserve">It was noted that some fields already covered in other ROP forms (e.g., sighting time for Species of Special Interest in the PS-3 form) may not need duplication in the </w:t>
            </w:r>
            <w:r>
              <w:rPr>
                <w:rFonts w:cs="Calibri"/>
              </w:rPr>
              <w:t xml:space="preserve">Observer </w:t>
            </w:r>
            <w:r w:rsidRPr="002962F3">
              <w:rPr>
                <w:rFonts w:cs="Calibri"/>
              </w:rPr>
              <w:t>Trip Monitoring Summary.</w:t>
            </w:r>
          </w:p>
          <w:p w14:paraId="1B68ED1C" w14:textId="77777777" w:rsidR="006036EC" w:rsidRDefault="006036EC" w:rsidP="006036EC">
            <w:pPr>
              <w:pStyle w:val="ListParagraph"/>
              <w:numPr>
                <w:ilvl w:val="0"/>
                <w:numId w:val="35"/>
              </w:numPr>
              <w:spacing w:after="120" w:line="240" w:lineRule="auto"/>
              <w:contextualSpacing w:val="0"/>
              <w:rPr>
                <w:rFonts w:cs="Calibri"/>
              </w:rPr>
            </w:pPr>
            <w:r w:rsidRPr="233CAD29">
              <w:rPr>
                <w:rFonts w:cs="Calibri"/>
              </w:rPr>
              <w:t>Concern was expressed about placing too much emphasis on asking observers or debriefers to interpret obligations or to as subjective matters such as the intent of a vessels crew, and it was recommended that data fields be limited to those that observers are clearly trained to record or ‘monitor’ which do not require interpretation.</w:t>
            </w:r>
          </w:p>
          <w:p w14:paraId="11A0BE4C" w14:textId="69DC9384" w:rsidR="233CAD29" w:rsidRDefault="233CAD29" w:rsidP="233CAD29">
            <w:pPr>
              <w:pStyle w:val="ListParagraph"/>
              <w:spacing w:before="120" w:after="120" w:line="240" w:lineRule="auto"/>
              <w:ind w:left="0"/>
              <w:jc w:val="both"/>
              <w:rPr>
                <w:rFonts w:cs="Calibri"/>
              </w:rPr>
            </w:pPr>
          </w:p>
          <w:p w14:paraId="051C840A" w14:textId="235D12E1" w:rsidR="00472C80" w:rsidRDefault="006036EC" w:rsidP="006036EC">
            <w:pPr>
              <w:pStyle w:val="ListParagraph"/>
              <w:spacing w:before="120" w:after="120" w:line="240" w:lineRule="auto"/>
              <w:ind w:left="0"/>
              <w:jc w:val="both"/>
              <w:rPr>
                <w:rFonts w:cs="Calibri"/>
                <w:color w:val="auto"/>
                <w:lang w:val="en-AU"/>
              </w:rPr>
            </w:pPr>
            <w:r w:rsidRPr="006C05DF">
              <w:rPr>
                <w:rFonts w:cs="Calibri"/>
              </w:rPr>
              <w:t xml:space="preserve">The Secretariat acknowledged the feedback and clarified that the ongoing review of the Minimum Standard Data Fields (MSDFs) is intended to address issues that have emerged in the use of ROP data within the Compliance Case File System (CCFS). It was noted that several years have passed since the MSDFs were initially developed, and a table was prepared in recognition that a review </w:t>
            </w:r>
            <w:r>
              <w:rPr>
                <w:rFonts w:cs="Calibri"/>
              </w:rPr>
              <w:t xml:space="preserve">of the alignment of observer data to CMM obligations </w:t>
            </w:r>
            <w:r w:rsidRPr="006C05DF">
              <w:rPr>
                <w:rFonts w:cs="Calibri"/>
              </w:rPr>
              <w:t>is timely to</w:t>
            </w:r>
            <w:r>
              <w:rPr>
                <w:rFonts w:cs="Calibri"/>
              </w:rPr>
              <w:t xml:space="preserve"> support the ROP-IWGs consideration of where refinements to the MSDFs may be needed</w:t>
            </w:r>
            <w:r w:rsidRPr="006C05DF">
              <w:rPr>
                <w:rFonts w:cs="Calibri"/>
              </w:rPr>
              <w:t xml:space="preserve">. The </w:t>
            </w:r>
            <w:proofErr w:type="gramStart"/>
            <w:r w:rsidRPr="006C05DF">
              <w:rPr>
                <w:rFonts w:cs="Calibri"/>
              </w:rPr>
              <w:t>overarching objective</w:t>
            </w:r>
            <w:proofErr w:type="gramEnd"/>
            <w:r w:rsidRPr="006C05DF">
              <w:rPr>
                <w:rFonts w:cs="Calibri"/>
              </w:rPr>
              <w:t xml:space="preserve"> is to ensure that </w:t>
            </w:r>
            <w:r>
              <w:rPr>
                <w:rFonts w:cs="Calibri"/>
              </w:rPr>
              <w:t>observer</w:t>
            </w:r>
            <w:r w:rsidRPr="006C05DF">
              <w:rPr>
                <w:rFonts w:cs="Calibri"/>
              </w:rPr>
              <w:t xml:space="preserve"> data </w:t>
            </w:r>
            <w:r>
              <w:rPr>
                <w:rFonts w:cs="Calibri"/>
              </w:rPr>
              <w:t xml:space="preserve">can </w:t>
            </w:r>
            <w:r w:rsidRPr="006C05DF">
              <w:rPr>
                <w:rFonts w:cs="Calibri"/>
              </w:rPr>
              <w:t xml:space="preserve">effectively </w:t>
            </w:r>
            <w:r>
              <w:rPr>
                <w:rFonts w:cs="Calibri"/>
              </w:rPr>
              <w:t xml:space="preserve">meet the purpose in Article 28 of the Convention, to </w:t>
            </w:r>
            <w:r w:rsidRPr="006C05DF">
              <w:rPr>
                <w:rFonts w:cs="Calibri"/>
              </w:rPr>
              <w:t>support the monitoring of the implementation of the various Conservation and Management Measures (CMMs) adopted by the Commission.</w:t>
            </w:r>
          </w:p>
        </w:tc>
      </w:tr>
    </w:tbl>
    <w:p w14:paraId="345AC0EC" w14:textId="77777777" w:rsidR="00476DBE" w:rsidRPr="00476DBE" w:rsidRDefault="00476DBE" w:rsidP="00476DBE">
      <w:pPr>
        <w:pStyle w:val="ListParagraph"/>
        <w:spacing w:before="120" w:after="120" w:line="240" w:lineRule="auto"/>
        <w:ind w:left="0"/>
        <w:jc w:val="both"/>
        <w:rPr>
          <w:rFonts w:cs="Calibri"/>
          <w:color w:val="auto"/>
          <w:lang w:val="en-AU"/>
        </w:rPr>
      </w:pPr>
    </w:p>
    <w:p w14:paraId="4084019F" w14:textId="4DCF48B2" w:rsidR="00540967" w:rsidRPr="00235176" w:rsidRDefault="00476DBE" w:rsidP="00235176">
      <w:pPr>
        <w:pStyle w:val="ListParagraph"/>
        <w:numPr>
          <w:ilvl w:val="0"/>
          <w:numId w:val="30"/>
        </w:numPr>
        <w:spacing w:before="120" w:after="120"/>
        <w:jc w:val="both"/>
        <w:rPr>
          <w:rFonts w:cs="Calibri"/>
        </w:rPr>
      </w:pPr>
      <w:r w:rsidRPr="00235176">
        <w:rPr>
          <w:rFonts w:cs="Calibri"/>
        </w:rPr>
        <w:t xml:space="preserve">The </w:t>
      </w:r>
      <w:r w:rsidR="006036EC" w:rsidRPr="00235176">
        <w:rPr>
          <w:rFonts w:cs="Calibri"/>
        </w:rPr>
        <w:t>C</w:t>
      </w:r>
      <w:r w:rsidRPr="00235176">
        <w:rPr>
          <w:rFonts w:cs="Calibri"/>
        </w:rPr>
        <w:t>hair of the ROP-IWG invited participants to provide written feedback. The following comments were received from CCMs.</w:t>
      </w:r>
    </w:p>
    <w:tbl>
      <w:tblPr>
        <w:tblStyle w:val="TableGrid"/>
        <w:tblW w:w="0" w:type="auto"/>
        <w:tblLook w:val="04A0" w:firstRow="1" w:lastRow="0" w:firstColumn="1" w:lastColumn="0" w:noHBand="0" w:noVBand="1"/>
      </w:tblPr>
      <w:tblGrid>
        <w:gridCol w:w="9350"/>
      </w:tblGrid>
      <w:tr w:rsidR="00625415" w14:paraId="02CDCCFC" w14:textId="77777777" w:rsidTr="00625415">
        <w:tc>
          <w:tcPr>
            <w:tcW w:w="9350" w:type="dxa"/>
          </w:tcPr>
          <w:p w14:paraId="74CFD94B" w14:textId="6D804481" w:rsidR="00071FAB" w:rsidRPr="00103843" w:rsidRDefault="00103843" w:rsidP="00071FAB">
            <w:pPr>
              <w:widowControl w:val="0"/>
              <w:tabs>
                <w:tab w:val="left" w:pos="212"/>
              </w:tabs>
              <w:autoSpaceDE w:val="0"/>
              <w:autoSpaceDN w:val="0"/>
              <w:spacing w:before="107" w:line="240" w:lineRule="auto"/>
              <w:rPr>
                <w:rFonts w:ascii="Calibri" w:hAnsi="Calibri" w:cs="Calibri"/>
                <w:b/>
                <w:bCs/>
              </w:rPr>
            </w:pPr>
            <w:r w:rsidRPr="00103843">
              <w:rPr>
                <w:rFonts w:ascii="Calibri" w:hAnsi="Calibri" w:cs="Calibri"/>
                <w:b/>
                <w:bCs/>
              </w:rPr>
              <w:t>JAPAN</w:t>
            </w:r>
            <w:r w:rsidR="00B96918">
              <w:rPr>
                <w:rFonts w:ascii="Calibri" w:hAnsi="Calibri" w:cs="Calibri"/>
                <w:b/>
                <w:bCs/>
              </w:rPr>
              <w:t>:</w:t>
            </w:r>
          </w:p>
          <w:p w14:paraId="3D752521" w14:textId="296723A9" w:rsidR="00071FAB" w:rsidRPr="0041673F" w:rsidRDefault="00071FAB" w:rsidP="0041673F">
            <w:pPr>
              <w:pStyle w:val="ListParagraph"/>
              <w:widowControl w:val="0"/>
              <w:numPr>
                <w:ilvl w:val="0"/>
                <w:numId w:val="33"/>
              </w:numPr>
              <w:tabs>
                <w:tab w:val="left" w:pos="212"/>
              </w:tabs>
              <w:autoSpaceDE w:val="0"/>
              <w:autoSpaceDN w:val="0"/>
              <w:spacing w:before="120" w:after="120" w:line="240" w:lineRule="auto"/>
              <w:jc w:val="both"/>
            </w:pPr>
            <w:r w:rsidRPr="0041673F">
              <w:t>Japan suggests considering three types of obligations at a later stage.</w:t>
            </w:r>
          </w:p>
          <w:p w14:paraId="521E4824" w14:textId="77777777" w:rsidR="00071FAB" w:rsidRPr="00103843" w:rsidRDefault="00071FAB" w:rsidP="00103843">
            <w:pPr>
              <w:pStyle w:val="ListParagraph"/>
              <w:widowControl w:val="0"/>
              <w:numPr>
                <w:ilvl w:val="2"/>
                <w:numId w:val="32"/>
              </w:numPr>
              <w:tabs>
                <w:tab w:val="left" w:pos="421"/>
                <w:tab w:val="left" w:pos="523"/>
              </w:tabs>
              <w:autoSpaceDE w:val="0"/>
              <w:autoSpaceDN w:val="0"/>
              <w:spacing w:before="120" w:after="120" w:line="240" w:lineRule="auto"/>
              <w:ind w:right="137" w:hanging="209"/>
              <w:contextualSpacing w:val="0"/>
              <w:jc w:val="both"/>
            </w:pPr>
            <w:r w:rsidRPr="00103843">
              <w:t xml:space="preserve">Provisions requiring some closer review by the Secretariat, as mentioned in the Working Paper </w:t>
            </w:r>
            <w:r w:rsidRPr="00103843">
              <w:lastRenderedPageBreak/>
              <w:t>1.</w:t>
            </w:r>
          </w:p>
          <w:p w14:paraId="6EC26F28" w14:textId="77777777" w:rsidR="00071FAB" w:rsidRPr="00103843" w:rsidRDefault="00071FAB" w:rsidP="00103843">
            <w:pPr>
              <w:pStyle w:val="ListParagraph"/>
              <w:widowControl w:val="0"/>
              <w:numPr>
                <w:ilvl w:val="2"/>
                <w:numId w:val="32"/>
              </w:numPr>
              <w:tabs>
                <w:tab w:val="left" w:pos="525"/>
              </w:tabs>
              <w:autoSpaceDE w:val="0"/>
              <w:autoSpaceDN w:val="0"/>
              <w:spacing w:before="120" w:after="120" w:line="240" w:lineRule="auto"/>
              <w:ind w:left="525" w:hanging="313"/>
              <w:contextualSpacing w:val="0"/>
              <w:jc w:val="both"/>
            </w:pPr>
            <w:r w:rsidRPr="00103843">
              <w:t>Provisions based on subjective determinations or interpretations by observers.</w:t>
            </w:r>
          </w:p>
          <w:p w14:paraId="342F48D1" w14:textId="77777777" w:rsidR="00071FAB" w:rsidRPr="00103843" w:rsidRDefault="00071FAB" w:rsidP="00103843">
            <w:pPr>
              <w:pStyle w:val="ListParagraph"/>
              <w:widowControl w:val="0"/>
              <w:numPr>
                <w:ilvl w:val="2"/>
                <w:numId w:val="32"/>
              </w:numPr>
              <w:tabs>
                <w:tab w:val="left" w:pos="525"/>
              </w:tabs>
              <w:autoSpaceDE w:val="0"/>
              <w:autoSpaceDN w:val="0"/>
              <w:spacing w:before="120" w:after="120" w:line="240" w:lineRule="auto"/>
              <w:ind w:left="525" w:hanging="313"/>
              <w:contextualSpacing w:val="0"/>
              <w:jc w:val="both"/>
            </w:pPr>
            <w:r w:rsidRPr="00103843">
              <w:t>Non-binding or “encouraged” provisions.</w:t>
            </w:r>
          </w:p>
          <w:p w14:paraId="15095A5D" w14:textId="77777777" w:rsidR="00071FAB" w:rsidRPr="00103843" w:rsidRDefault="00071FAB" w:rsidP="006036EC">
            <w:pPr>
              <w:pStyle w:val="ListParagraph"/>
              <w:widowControl w:val="0"/>
              <w:numPr>
                <w:ilvl w:val="1"/>
                <w:numId w:val="32"/>
              </w:numPr>
              <w:tabs>
                <w:tab w:val="left" w:pos="213"/>
              </w:tabs>
              <w:autoSpaceDE w:val="0"/>
              <w:autoSpaceDN w:val="0"/>
              <w:spacing w:before="120" w:after="120" w:line="240" w:lineRule="auto"/>
              <w:ind w:left="216" w:hanging="216"/>
              <w:contextualSpacing w:val="0"/>
              <w:jc w:val="both"/>
            </w:pPr>
            <w:r w:rsidRPr="00103843">
              <w:t>Japan also suggests prioritizing provisions that can be verified through an investigation by flag CCMs, such as the prohibition of retention and the provisions relating to fishing gear specifications.</w:t>
            </w:r>
          </w:p>
          <w:p w14:paraId="586C839F" w14:textId="2BDCFA0E" w:rsidR="00625415" w:rsidRPr="00071FAB" w:rsidRDefault="00716E9C" w:rsidP="00625415">
            <w:pPr>
              <w:spacing w:before="120" w:after="120" w:line="240" w:lineRule="auto"/>
              <w:rPr>
                <w:rFonts w:ascii="Calibri" w:hAnsi="Calibri" w:cs="Calibri"/>
                <w:b/>
                <w:bCs/>
                <w:lang w:val="en-AU"/>
              </w:rPr>
            </w:pPr>
            <w:r w:rsidRPr="00071FAB">
              <w:rPr>
                <w:rFonts w:ascii="Calibri" w:hAnsi="Calibri" w:cs="Calibri"/>
                <w:b/>
                <w:bCs/>
                <w:lang w:val="en-AU"/>
              </w:rPr>
              <w:t>PNA:</w:t>
            </w:r>
          </w:p>
          <w:p w14:paraId="5602425A" w14:textId="77777777" w:rsidR="00716E9C" w:rsidRDefault="00716E9C" w:rsidP="00716E9C">
            <w:pPr>
              <w:pStyle w:val="ListParagraph"/>
              <w:numPr>
                <w:ilvl w:val="0"/>
                <w:numId w:val="31"/>
              </w:numPr>
              <w:spacing w:line="259" w:lineRule="auto"/>
              <w:jc w:val="both"/>
            </w:pPr>
            <w:r w:rsidRPr="00FF0E64">
              <w:rPr>
                <w:b/>
                <w:bCs/>
              </w:rPr>
              <w:t>Observer Obstruction [CMM 2018-05]:</w:t>
            </w:r>
            <w:r>
              <w:t xml:space="preserve"> Support the current obligation under paragraph 15(g) with MSDFs in RS-a to RS-d in the GEN-3 Form. No changes to MSDFs proposed; Support including a summary comment.</w:t>
            </w:r>
          </w:p>
          <w:p w14:paraId="2FB85D80" w14:textId="77777777" w:rsidR="00716E9C" w:rsidRDefault="00716E9C" w:rsidP="00716E9C">
            <w:pPr>
              <w:pStyle w:val="ListParagraph"/>
              <w:ind w:left="360"/>
              <w:jc w:val="both"/>
            </w:pPr>
          </w:p>
          <w:p w14:paraId="4EE7B311" w14:textId="77777777" w:rsidR="00716E9C" w:rsidRDefault="00716E9C" w:rsidP="00716E9C">
            <w:pPr>
              <w:pStyle w:val="ListParagraph"/>
              <w:numPr>
                <w:ilvl w:val="0"/>
                <w:numId w:val="31"/>
              </w:numPr>
              <w:spacing w:line="259" w:lineRule="auto"/>
              <w:jc w:val="both"/>
            </w:pPr>
            <w:r w:rsidRPr="00FF0E64">
              <w:rPr>
                <w:b/>
                <w:bCs/>
              </w:rPr>
              <w:t>Driftnet Prohibition [CMM 2008-04 02]:</w:t>
            </w:r>
            <w:r>
              <w:t xml:space="preserve"> Captured in diary/report. Regarding the Secretariat’s proposal to add a Yes/No question on GEN-3, suggest omitting it and retaining it for the debriefing process, as it has a low impact currently.</w:t>
            </w:r>
          </w:p>
          <w:p w14:paraId="29CD7C87" w14:textId="77777777" w:rsidR="00716E9C" w:rsidRDefault="00716E9C" w:rsidP="00716E9C">
            <w:pPr>
              <w:pStyle w:val="ListParagraph"/>
              <w:ind w:left="360"/>
              <w:jc w:val="both"/>
            </w:pPr>
          </w:p>
          <w:p w14:paraId="4B2F095B" w14:textId="77777777" w:rsidR="00716E9C" w:rsidRDefault="00716E9C" w:rsidP="00716E9C">
            <w:pPr>
              <w:pStyle w:val="ListParagraph"/>
              <w:numPr>
                <w:ilvl w:val="0"/>
                <w:numId w:val="31"/>
              </w:numPr>
              <w:spacing w:line="259" w:lineRule="auto"/>
              <w:jc w:val="both"/>
            </w:pPr>
            <w:r w:rsidRPr="00FF0E64">
              <w:rPr>
                <w:b/>
                <w:bCs/>
              </w:rPr>
              <w:t>Fishing on Data Buoys Prohibition [CMM 2009-05 01, 03, 05]:</w:t>
            </w:r>
            <w:r>
              <w:t xml:space="preserve"> Captured in diary/report/journal. Regarding the Secretariat’s suggestion to add Yes/No questions, recommend keeping it at the debriefing level as it is of low impact currently.</w:t>
            </w:r>
          </w:p>
          <w:p w14:paraId="6686B861" w14:textId="77777777" w:rsidR="00716E9C" w:rsidRDefault="00716E9C" w:rsidP="00716E9C">
            <w:pPr>
              <w:pStyle w:val="ListParagraph"/>
              <w:ind w:left="360"/>
              <w:jc w:val="both"/>
            </w:pPr>
          </w:p>
          <w:p w14:paraId="595C56A6" w14:textId="77777777" w:rsidR="00716E9C" w:rsidRDefault="00716E9C" w:rsidP="00716E9C">
            <w:pPr>
              <w:pStyle w:val="ListParagraph"/>
              <w:numPr>
                <w:ilvl w:val="0"/>
                <w:numId w:val="31"/>
              </w:numPr>
              <w:spacing w:line="259" w:lineRule="auto"/>
              <w:jc w:val="both"/>
            </w:pPr>
            <w:r w:rsidRPr="00FF0E64">
              <w:rPr>
                <w:b/>
                <w:bCs/>
              </w:rPr>
              <w:t>Marine Pollution [CMM 2017-04]:</w:t>
            </w:r>
            <w:r>
              <w:t xml:space="preserve"> Support current obligation under paragraph 2 with MSDFs PN-a to PN-e in the GEN-3 Form. Regarding proposed refinements (discharge scale and gear retrieval efforts), endorse PNA’s view that only PN-a is useful for CCFS. Suggest the Secretariat’s comment on collecting ALDFG retrieval data is better suited for CCM reporting, not CCFS.</w:t>
            </w:r>
          </w:p>
          <w:p w14:paraId="46751058" w14:textId="77777777" w:rsidR="00716E9C" w:rsidRDefault="00716E9C" w:rsidP="00716E9C">
            <w:pPr>
              <w:pStyle w:val="ListParagraph"/>
              <w:ind w:left="360"/>
              <w:jc w:val="both"/>
            </w:pPr>
          </w:p>
          <w:p w14:paraId="1400EB58" w14:textId="77777777" w:rsidR="00716E9C" w:rsidRDefault="00716E9C" w:rsidP="00716E9C">
            <w:pPr>
              <w:pStyle w:val="ListParagraph"/>
              <w:numPr>
                <w:ilvl w:val="0"/>
                <w:numId w:val="31"/>
              </w:numPr>
              <w:spacing w:line="259" w:lineRule="auto"/>
              <w:jc w:val="both"/>
            </w:pPr>
            <w:r w:rsidRPr="00FF0E64">
              <w:rPr>
                <w:b/>
                <w:bCs/>
              </w:rPr>
              <w:t>FAD Closures [CMM 2023-01]:</w:t>
            </w:r>
            <w:r>
              <w:t xml:space="preserve"> Support current obligations under paragraphs 13-14, MSDFs (school association, location), and GEN-3 WC-c. No changes </w:t>
            </w:r>
            <w:proofErr w:type="gramStart"/>
            <w:r>
              <w:t>proposed, but</w:t>
            </w:r>
            <w:proofErr w:type="gramEnd"/>
            <w:r>
              <w:t xml:space="preserve"> recommend the Secretariat make CCM FAD exemption notifications publicly available on the website and circulate them widely to observer providers for better observer awareness during placement as suggested in the paper.</w:t>
            </w:r>
          </w:p>
          <w:p w14:paraId="02514D9D" w14:textId="77777777" w:rsidR="00716E9C" w:rsidRDefault="00716E9C" w:rsidP="00716E9C">
            <w:pPr>
              <w:pStyle w:val="ListParagraph"/>
              <w:ind w:left="360"/>
              <w:jc w:val="both"/>
            </w:pPr>
          </w:p>
          <w:p w14:paraId="041B2DD2" w14:textId="77777777" w:rsidR="00716E9C" w:rsidRDefault="00716E9C" w:rsidP="00716E9C">
            <w:pPr>
              <w:pStyle w:val="ListParagraph"/>
              <w:numPr>
                <w:ilvl w:val="0"/>
                <w:numId w:val="31"/>
              </w:numPr>
              <w:spacing w:line="259" w:lineRule="auto"/>
              <w:jc w:val="both"/>
            </w:pPr>
            <w:r w:rsidRPr="00FF0E64">
              <w:rPr>
                <w:b/>
                <w:bCs/>
              </w:rPr>
              <w:t xml:space="preserve">SSIs [Seabirds, Sharks, Cetaceans, </w:t>
            </w:r>
            <w:proofErr w:type="spellStart"/>
            <w:r w:rsidRPr="00FF0E64">
              <w:rPr>
                <w:b/>
                <w:bCs/>
              </w:rPr>
              <w:t>Mobulids</w:t>
            </w:r>
            <w:proofErr w:type="spellEnd"/>
            <w:r w:rsidRPr="00FF0E64">
              <w:rPr>
                <w:b/>
                <w:bCs/>
              </w:rPr>
              <w:t>, Turtles]:</w:t>
            </w:r>
            <w:r>
              <w:t xml:space="preserve"> MSDFs capture interactions in PS-3 and GEN-2. Regarding proposed new fields (e.g., SSI sighting time, encirclement) for compliance with CMMs 2018-03 (Seabirds at 30S), 2024-05 (Shark), and 2024-07 (Cetaceans). On adding new fields for SSI sighting time and encirclement, this MSDF is already captured in PS-3 form and suggest leaving it out.</w:t>
            </w:r>
          </w:p>
          <w:p w14:paraId="21B98418" w14:textId="77777777" w:rsidR="00716E9C" w:rsidRDefault="00716E9C" w:rsidP="00716E9C">
            <w:pPr>
              <w:pStyle w:val="ListParagraph"/>
              <w:ind w:left="360"/>
              <w:jc w:val="both"/>
            </w:pPr>
          </w:p>
          <w:p w14:paraId="2F44F092" w14:textId="5C81C266" w:rsidR="00716E9C" w:rsidRPr="00716E9C" w:rsidRDefault="00716E9C" w:rsidP="00716E9C">
            <w:pPr>
              <w:pStyle w:val="ListParagraph"/>
              <w:numPr>
                <w:ilvl w:val="0"/>
                <w:numId w:val="31"/>
              </w:numPr>
              <w:spacing w:line="259" w:lineRule="auto"/>
              <w:jc w:val="both"/>
            </w:pPr>
            <w:r w:rsidRPr="00FF0E64">
              <w:rPr>
                <w:b/>
                <w:bCs/>
              </w:rPr>
              <w:t>Proposals for Yes/No Questions in Observer Trip Monitoring Summary:</w:t>
            </w:r>
            <w:r>
              <w:t xml:space="preserve"> Regarding suggestions to add Yes/No questions for specific infringements (e.g., </w:t>
            </w:r>
            <w:proofErr w:type="spellStart"/>
            <w:r>
              <w:t>sharkfin</w:t>
            </w:r>
            <w:proofErr w:type="spellEnd"/>
            <w:r>
              <w:t xml:space="preserve"> storage, cetacean retention) and review MSDFs for sufficient documentation, recommend addressing these during debriefing to avoid overburdening observers with additional data fields.</w:t>
            </w:r>
          </w:p>
        </w:tc>
      </w:tr>
    </w:tbl>
    <w:p w14:paraId="6DE6B1E2" w14:textId="2F642010" w:rsidR="00185597" w:rsidRDefault="00185597" w:rsidP="003427FD">
      <w:pPr>
        <w:spacing w:before="120" w:after="120"/>
        <w:jc w:val="both"/>
        <w:rPr>
          <w:ins w:id="1" w:author="melissa.goldman" w:date="2025-09-27T00:52:00Z"/>
          <w:rFonts w:cs="Calibri"/>
        </w:rPr>
      </w:pPr>
    </w:p>
    <w:p w14:paraId="27AD7E28" w14:textId="1A4EAC10" w:rsidR="002575C2" w:rsidRDefault="002575C2">
      <w:pPr>
        <w:pStyle w:val="ListParagraph"/>
        <w:numPr>
          <w:ilvl w:val="0"/>
          <w:numId w:val="30"/>
        </w:numPr>
        <w:spacing w:before="120"/>
        <w:jc w:val="both"/>
        <w:rPr>
          <w:rFonts w:cs="Calibri"/>
        </w:rPr>
      </w:pPr>
      <w:ins w:id="2" w:author="melissa.goldman" w:date="2025-09-27T00:52:00Z">
        <w:r w:rsidRPr="001C5B93">
          <w:rPr>
            <w:rFonts w:cs="Calibri"/>
          </w:rPr>
          <w:lastRenderedPageBreak/>
          <w:t xml:space="preserve">Between the ROP-IWG06 meeting and the ROP-IWG07 meeting before TCC21, </w:t>
        </w:r>
      </w:ins>
      <w:ins w:id="3" w:author="melissa.goldman" w:date="2025-09-27T00:53:00Z">
        <w:r w:rsidRPr="001C5B93">
          <w:rPr>
            <w:rFonts w:cs="Calibri"/>
          </w:rPr>
          <w:t>the United States submitted a delegation paper, including a table integrating and summarizing the ROP-IWG’s work on identifying and classifying updated MSDFs</w:t>
        </w:r>
      </w:ins>
      <w:ins w:id="4" w:author="melissa.goldman" w:date="2025-09-27T00:54:00Z">
        <w:r w:rsidRPr="001C5B93">
          <w:rPr>
            <w:rFonts w:cs="Calibri"/>
          </w:rPr>
          <w:t>, as shown below.</w:t>
        </w:r>
      </w:ins>
      <w:ins w:id="5" w:author="melissa.goldman" w:date="2025-09-27T00:52:00Z">
        <w:r w:rsidRPr="001C5B93">
          <w:rPr>
            <w:rFonts w:cs="Calibri"/>
          </w:rPr>
          <w:t xml:space="preserve"> </w:t>
        </w:r>
      </w:ins>
      <w:ins w:id="6" w:author="melissa.goldman" w:date="2025-09-29T19:23:00Z">
        <w:r w:rsidR="00270205">
          <w:rPr>
            <w:rFonts w:cs="Calibri"/>
          </w:rPr>
          <w:t xml:space="preserve"> The table</w:t>
        </w:r>
      </w:ins>
      <w:ins w:id="7" w:author="melissa.goldman" w:date="2025-09-29T19:24:00Z">
        <w:r w:rsidR="00270205">
          <w:rPr>
            <w:rFonts w:cs="Calibri"/>
          </w:rPr>
          <w:t xml:space="preserve"> is intended as a summary of what the ROP-IWG agrees upon, once finalized, and is not an independent proposal.</w:t>
        </w:r>
      </w:ins>
    </w:p>
    <w:p w14:paraId="2023229D" w14:textId="77777777" w:rsidR="004F0C36" w:rsidRPr="004F0C36" w:rsidDel="001C5B93" w:rsidRDefault="004F0C36" w:rsidP="004F0C36">
      <w:pPr>
        <w:rPr>
          <w:del w:id="8" w:author="melissa.goldman" w:date="2025-09-27T00:56:00Z"/>
          <w:rFonts w:cs="Calibri"/>
        </w:rPr>
      </w:pPr>
    </w:p>
    <w:p w14:paraId="3CD7F47E" w14:textId="77777777" w:rsidR="00E04CBC" w:rsidRPr="001C5B93" w:rsidRDefault="00E04CBC">
      <w:pPr>
        <w:rPr>
          <w:color w:val="0F4761" w:themeColor="accent1" w:themeShade="BF"/>
          <w:sz w:val="24"/>
          <w:szCs w:val="24"/>
          <w:lang w:val="en-AU"/>
        </w:rPr>
        <w:pPrChange w:id="9" w:author="melissa.goldman" w:date="2025-09-27T00:56:00Z">
          <w:pPr>
            <w:spacing w:after="160" w:line="278" w:lineRule="auto"/>
          </w:pPr>
        </w:pPrChange>
      </w:pPr>
      <w:r w:rsidRPr="001C5B93">
        <w:rPr>
          <w:color w:val="0F4761" w:themeColor="accent1" w:themeShade="BF"/>
          <w:sz w:val="24"/>
          <w:szCs w:val="24"/>
          <w:lang w:val="en-AU"/>
        </w:rPr>
        <w:br w:type="page"/>
      </w:r>
    </w:p>
    <w:p w14:paraId="16459E0A" w14:textId="08338DEA" w:rsidR="00B20738" w:rsidRPr="00B20738" w:rsidRDefault="00B20738" w:rsidP="00B20738">
      <w:pPr>
        <w:spacing w:before="120" w:after="120" w:line="240" w:lineRule="auto"/>
        <w:rPr>
          <w:rFonts w:ascii="Calibri" w:hAnsi="Calibri" w:cs="Calibri"/>
          <w:color w:val="0F4761" w:themeColor="accent1" w:themeShade="BF"/>
          <w:sz w:val="24"/>
          <w:szCs w:val="24"/>
        </w:rPr>
      </w:pPr>
      <w:r w:rsidRPr="00B20738">
        <w:rPr>
          <w:rFonts w:ascii="Calibri" w:hAnsi="Calibri" w:cs="Calibri"/>
          <w:color w:val="0F4761" w:themeColor="accent1" w:themeShade="BF"/>
          <w:sz w:val="24"/>
          <w:szCs w:val="24"/>
          <w:lang w:val="en-AU"/>
        </w:rPr>
        <w:lastRenderedPageBreak/>
        <w:t xml:space="preserve">Background  </w:t>
      </w:r>
    </w:p>
    <w:p w14:paraId="68A745C6" w14:textId="769D0CA1" w:rsidR="00F33B7D" w:rsidRPr="001D0CB9" w:rsidRDefault="00F33B7D" w:rsidP="00235176">
      <w:pPr>
        <w:pStyle w:val="ListParagraph"/>
        <w:numPr>
          <w:ilvl w:val="0"/>
          <w:numId w:val="30"/>
        </w:numPr>
        <w:spacing w:before="120" w:after="120"/>
        <w:jc w:val="both"/>
        <w:rPr>
          <w:rFonts w:cs="Calibri"/>
        </w:rPr>
      </w:pPr>
      <w:r w:rsidRPr="00235176">
        <w:t>At ROP-IWG05 several current issues with the MSDFs and their use in CCFS were identified.  In addition, over the course of ROP-IWG and other meetings, we have reviewed and discussed suggested refinements to MSDF data fields, and in some cases the aim is to support monitoring implementation of CMMs.   </w:t>
      </w:r>
    </w:p>
    <w:p w14:paraId="742CA860" w14:textId="2EDA2B88" w:rsidR="00F33B7D" w:rsidRPr="001D0CB9" w:rsidRDefault="00F33B7D" w:rsidP="00235176">
      <w:pPr>
        <w:pStyle w:val="ListParagraph"/>
        <w:spacing w:before="120" w:after="120"/>
        <w:ind w:left="360"/>
        <w:jc w:val="both"/>
        <w:rPr>
          <w:rFonts w:cs="Calibri"/>
        </w:rPr>
      </w:pPr>
    </w:p>
    <w:p w14:paraId="704456D8" w14:textId="77777777" w:rsidR="00F33B7D" w:rsidRPr="001D0CB9" w:rsidRDefault="00F33B7D" w:rsidP="00235176">
      <w:pPr>
        <w:pStyle w:val="ListParagraph"/>
        <w:numPr>
          <w:ilvl w:val="0"/>
          <w:numId w:val="30"/>
        </w:numPr>
        <w:spacing w:before="120" w:after="120"/>
        <w:jc w:val="both"/>
        <w:rPr>
          <w:rFonts w:cs="Calibri"/>
        </w:rPr>
      </w:pPr>
      <w:r w:rsidRPr="00235176">
        <w:t>The table presented here provides a list of the obligations in CMMs where observers could collect data that can be used to monitor implementation of CMMs, including potential infringements.  For each obligation some notes have been prepared describing what scientific monitoring needs and potential compliance issues for data collection by observers might be.  Notes have also been provided about where the current MSDFs include some data collection, where CCFS cases have been created, and/or where there are proposals in ROP-IWG06 Working Paper 2 that may be relevant to the monitoring of the obligation.  The list of topics presented in the Table are the following: </w:t>
      </w:r>
    </w:p>
    <w:p w14:paraId="4669F079" w14:textId="77777777" w:rsidR="008F6D5F" w:rsidRPr="008F6D5F" w:rsidRDefault="00F33B7D" w:rsidP="008F6D5F">
      <w:pPr>
        <w:pStyle w:val="ListParagraph"/>
        <w:numPr>
          <w:ilvl w:val="0"/>
          <w:numId w:val="36"/>
        </w:numPr>
        <w:spacing w:before="120" w:after="120"/>
        <w:jc w:val="both"/>
        <w:rPr>
          <w:rFonts w:cs="Calibri"/>
        </w:rPr>
      </w:pPr>
      <w:r w:rsidRPr="00235176">
        <w:t>Observer Obstruction</w:t>
      </w:r>
    </w:p>
    <w:p w14:paraId="7845950A" w14:textId="349154AB" w:rsidR="00F33B7D" w:rsidRPr="008F6D5F" w:rsidRDefault="00F33B7D" w:rsidP="008F6D5F">
      <w:pPr>
        <w:pStyle w:val="ListParagraph"/>
        <w:numPr>
          <w:ilvl w:val="0"/>
          <w:numId w:val="36"/>
        </w:numPr>
        <w:spacing w:before="120" w:after="120"/>
        <w:jc w:val="both"/>
        <w:rPr>
          <w:rFonts w:cs="Calibri"/>
        </w:rPr>
      </w:pPr>
      <w:r w:rsidRPr="008F6D5F">
        <w:rPr>
          <w:rStyle w:val="normaltextrun"/>
          <w:rFonts w:eastAsiaTheme="majorEastAsia" w:cs="Calibri"/>
          <w:lang w:val="en-AU"/>
        </w:rPr>
        <w:t>Driftnet Prohibition</w:t>
      </w:r>
      <w:r w:rsidRPr="008F6D5F">
        <w:rPr>
          <w:rStyle w:val="eop"/>
          <w:rFonts w:eastAsiaTheme="majorEastAsia" w:cs="Calibri"/>
        </w:rPr>
        <w:t> </w:t>
      </w:r>
    </w:p>
    <w:p w14:paraId="2073A602" w14:textId="77777777" w:rsidR="00F33B7D" w:rsidRPr="008F6D5F" w:rsidRDefault="00F33B7D" w:rsidP="008F6D5F">
      <w:pPr>
        <w:pStyle w:val="ListParagraph"/>
        <w:numPr>
          <w:ilvl w:val="0"/>
          <w:numId w:val="36"/>
        </w:numPr>
        <w:spacing w:before="120" w:after="120"/>
        <w:jc w:val="both"/>
      </w:pPr>
      <w:r w:rsidRPr="008F6D5F">
        <w:t>Fishing on data buoys prohibition </w:t>
      </w:r>
    </w:p>
    <w:p w14:paraId="0FB45A7E" w14:textId="77777777" w:rsidR="00F33B7D" w:rsidRPr="008F6D5F" w:rsidRDefault="00F33B7D" w:rsidP="008F6D5F">
      <w:pPr>
        <w:pStyle w:val="ListParagraph"/>
        <w:numPr>
          <w:ilvl w:val="0"/>
          <w:numId w:val="36"/>
        </w:numPr>
        <w:spacing w:before="120" w:after="120"/>
        <w:jc w:val="both"/>
      </w:pPr>
      <w:r w:rsidRPr="008F6D5F">
        <w:t>Marine Pollution </w:t>
      </w:r>
    </w:p>
    <w:p w14:paraId="15005D5B" w14:textId="77777777" w:rsidR="00F33B7D" w:rsidRPr="008F6D5F" w:rsidRDefault="00F33B7D" w:rsidP="008F6D5F">
      <w:pPr>
        <w:pStyle w:val="ListParagraph"/>
        <w:numPr>
          <w:ilvl w:val="0"/>
          <w:numId w:val="36"/>
        </w:numPr>
        <w:spacing w:before="120" w:after="120"/>
        <w:jc w:val="both"/>
      </w:pPr>
      <w:r w:rsidRPr="008F6D5F">
        <w:t>FAD Closure – Tropical Purse Seine </w:t>
      </w:r>
    </w:p>
    <w:p w14:paraId="4A0A2DC5" w14:textId="77777777" w:rsidR="00F33B7D" w:rsidRPr="008F6D5F" w:rsidRDefault="00F33B7D" w:rsidP="008F6D5F">
      <w:pPr>
        <w:pStyle w:val="ListParagraph"/>
        <w:numPr>
          <w:ilvl w:val="0"/>
          <w:numId w:val="36"/>
        </w:numPr>
        <w:spacing w:before="120" w:after="120"/>
        <w:jc w:val="both"/>
      </w:pPr>
      <w:r w:rsidRPr="008F6D5F">
        <w:t>Seabirds </w:t>
      </w:r>
    </w:p>
    <w:p w14:paraId="038AC3E0" w14:textId="77777777" w:rsidR="00F33B7D" w:rsidRPr="008F6D5F" w:rsidRDefault="00F33B7D" w:rsidP="008F6D5F">
      <w:pPr>
        <w:pStyle w:val="ListParagraph"/>
        <w:numPr>
          <w:ilvl w:val="0"/>
          <w:numId w:val="36"/>
        </w:numPr>
        <w:spacing w:before="120" w:after="120"/>
        <w:jc w:val="both"/>
      </w:pPr>
      <w:r w:rsidRPr="008F6D5F">
        <w:t>Sea Turtles </w:t>
      </w:r>
    </w:p>
    <w:p w14:paraId="7D890BAA" w14:textId="77777777" w:rsidR="00F33B7D" w:rsidRPr="008F6D5F" w:rsidRDefault="00F33B7D" w:rsidP="008F6D5F">
      <w:pPr>
        <w:pStyle w:val="ListParagraph"/>
        <w:numPr>
          <w:ilvl w:val="0"/>
          <w:numId w:val="36"/>
        </w:numPr>
        <w:spacing w:before="120" w:after="120"/>
        <w:jc w:val="both"/>
      </w:pPr>
      <w:proofErr w:type="spellStart"/>
      <w:r w:rsidRPr="008F6D5F">
        <w:t>Mobulid</w:t>
      </w:r>
      <w:proofErr w:type="spellEnd"/>
      <w:r w:rsidRPr="008F6D5F">
        <w:t xml:space="preserve"> Rays </w:t>
      </w:r>
    </w:p>
    <w:p w14:paraId="0D9167CE" w14:textId="77777777" w:rsidR="00F33B7D" w:rsidRPr="008F6D5F" w:rsidRDefault="00F33B7D" w:rsidP="008F6D5F">
      <w:pPr>
        <w:pStyle w:val="ListParagraph"/>
        <w:numPr>
          <w:ilvl w:val="0"/>
          <w:numId w:val="36"/>
        </w:numPr>
        <w:spacing w:before="120" w:after="120"/>
        <w:jc w:val="both"/>
      </w:pPr>
      <w:r w:rsidRPr="008F6D5F">
        <w:t>Sharks </w:t>
      </w:r>
    </w:p>
    <w:p w14:paraId="1E4804CF" w14:textId="77777777" w:rsidR="00F33B7D" w:rsidRPr="008F6D5F" w:rsidRDefault="00F33B7D" w:rsidP="008F6D5F">
      <w:pPr>
        <w:pStyle w:val="ListParagraph"/>
        <w:numPr>
          <w:ilvl w:val="0"/>
          <w:numId w:val="36"/>
        </w:numPr>
        <w:spacing w:before="120" w:after="120"/>
        <w:jc w:val="both"/>
      </w:pPr>
      <w:r w:rsidRPr="008F6D5F">
        <w:t>Whale Sharks </w:t>
      </w:r>
    </w:p>
    <w:p w14:paraId="4BED2ACD" w14:textId="77777777" w:rsidR="00F33B7D" w:rsidRPr="008F6D5F" w:rsidRDefault="00F33B7D" w:rsidP="008F6D5F">
      <w:pPr>
        <w:pStyle w:val="ListParagraph"/>
        <w:numPr>
          <w:ilvl w:val="0"/>
          <w:numId w:val="36"/>
        </w:numPr>
        <w:spacing w:before="120" w:after="120"/>
        <w:jc w:val="both"/>
      </w:pPr>
      <w:r w:rsidRPr="008F6D5F">
        <w:t>Cetaceans </w:t>
      </w:r>
    </w:p>
    <w:p w14:paraId="648FDDC0" w14:textId="77777777" w:rsidR="00F33B7D" w:rsidRPr="001D0CB9" w:rsidRDefault="00F33B7D" w:rsidP="001D0CB9">
      <w:pPr>
        <w:pStyle w:val="paragraph"/>
        <w:spacing w:before="0" w:beforeAutospacing="0" w:after="0" w:afterAutospacing="0"/>
        <w:jc w:val="both"/>
        <w:textAlignment w:val="baseline"/>
        <w:rPr>
          <w:rFonts w:ascii="Calibri" w:hAnsi="Calibri" w:cs="Calibri"/>
          <w:color w:val="000000"/>
          <w:sz w:val="22"/>
          <w:szCs w:val="22"/>
        </w:rPr>
      </w:pPr>
      <w:r w:rsidRPr="001D0CB9">
        <w:rPr>
          <w:rStyle w:val="eop"/>
          <w:rFonts w:ascii="Calibri" w:eastAsiaTheme="majorEastAsia" w:hAnsi="Calibri" w:cs="Calibri"/>
          <w:sz w:val="22"/>
          <w:szCs w:val="22"/>
        </w:rPr>
        <w:t> </w:t>
      </w:r>
    </w:p>
    <w:p w14:paraId="7E3B0270" w14:textId="1EA14F69" w:rsidR="00F33B7D" w:rsidRPr="001D0CB9" w:rsidRDefault="00F33B7D" w:rsidP="008F6D5F">
      <w:pPr>
        <w:pStyle w:val="paragraph"/>
        <w:numPr>
          <w:ilvl w:val="0"/>
          <w:numId w:val="30"/>
        </w:numPr>
        <w:spacing w:before="0" w:beforeAutospacing="0" w:after="0" w:afterAutospacing="0"/>
        <w:jc w:val="both"/>
        <w:textAlignment w:val="baseline"/>
        <w:rPr>
          <w:rFonts w:ascii="Calibri" w:hAnsi="Calibri" w:cs="Calibri"/>
          <w:color w:val="000000"/>
          <w:sz w:val="22"/>
          <w:szCs w:val="22"/>
        </w:rPr>
      </w:pPr>
      <w:r w:rsidRPr="001D0CB9">
        <w:rPr>
          <w:rStyle w:val="normaltextrun"/>
          <w:rFonts w:ascii="Calibri" w:eastAsiaTheme="majorEastAsia" w:hAnsi="Calibri" w:cs="Calibri"/>
          <w:sz w:val="22"/>
          <w:szCs w:val="22"/>
          <w:lang w:val="en-AU"/>
        </w:rPr>
        <w:t>ROP-IWG participants will be invited to share views, proposals and comments on the scope of potential infringements to be covered by ROP observer data collection for WCPFC CCFS Cases.  </w:t>
      </w:r>
      <w:r w:rsidRPr="001D0CB9">
        <w:rPr>
          <w:rStyle w:val="eop"/>
          <w:rFonts w:ascii="Calibri" w:eastAsiaTheme="majorEastAsia" w:hAnsi="Calibri" w:cs="Calibri"/>
          <w:sz w:val="22"/>
          <w:szCs w:val="22"/>
        </w:rPr>
        <w:t> </w:t>
      </w:r>
    </w:p>
    <w:p w14:paraId="38D96DE9" w14:textId="77777777" w:rsidR="00F33B7D" w:rsidRPr="001D0CB9" w:rsidRDefault="00F33B7D" w:rsidP="001D0CB9">
      <w:pPr>
        <w:pStyle w:val="paragraph"/>
        <w:spacing w:before="0" w:beforeAutospacing="0" w:after="0" w:afterAutospacing="0"/>
        <w:jc w:val="both"/>
        <w:textAlignment w:val="baseline"/>
        <w:rPr>
          <w:rFonts w:ascii="Calibri" w:hAnsi="Calibri" w:cs="Calibri"/>
          <w:color w:val="000000"/>
          <w:sz w:val="22"/>
          <w:szCs w:val="22"/>
        </w:rPr>
      </w:pPr>
      <w:r w:rsidRPr="001D0CB9">
        <w:rPr>
          <w:rStyle w:val="eop"/>
          <w:rFonts w:ascii="Calibri" w:eastAsiaTheme="majorEastAsia" w:hAnsi="Calibri" w:cs="Calibri"/>
          <w:sz w:val="22"/>
          <w:szCs w:val="22"/>
        </w:rPr>
        <w:t> </w:t>
      </w:r>
    </w:p>
    <w:p w14:paraId="085A5ACA" w14:textId="76085984" w:rsidR="00F33B7D" w:rsidRPr="001D0CB9" w:rsidRDefault="00F33B7D" w:rsidP="008F6D5F">
      <w:pPr>
        <w:pStyle w:val="paragraph"/>
        <w:numPr>
          <w:ilvl w:val="0"/>
          <w:numId w:val="30"/>
        </w:numPr>
        <w:spacing w:before="0" w:beforeAutospacing="0" w:after="0" w:afterAutospacing="0"/>
        <w:jc w:val="both"/>
        <w:textAlignment w:val="baseline"/>
        <w:rPr>
          <w:rFonts w:ascii="Calibri" w:hAnsi="Calibri" w:cs="Calibri"/>
          <w:color w:val="000000"/>
          <w:sz w:val="22"/>
          <w:szCs w:val="22"/>
        </w:rPr>
      </w:pPr>
      <w:r w:rsidRPr="001D0CB9">
        <w:rPr>
          <w:rStyle w:val="normaltextrun"/>
          <w:rFonts w:ascii="Calibri" w:eastAsiaTheme="majorEastAsia" w:hAnsi="Calibri" w:cs="Calibri"/>
          <w:sz w:val="22"/>
          <w:szCs w:val="22"/>
          <w:lang w:val="en-AU"/>
        </w:rPr>
        <w:t>Some questions to support participants consideration of the Table include:</w:t>
      </w:r>
      <w:r w:rsidRPr="001D0CB9">
        <w:rPr>
          <w:rStyle w:val="eop"/>
          <w:rFonts w:ascii="Calibri" w:eastAsiaTheme="majorEastAsia" w:hAnsi="Calibri" w:cs="Calibri"/>
          <w:sz w:val="22"/>
          <w:szCs w:val="22"/>
        </w:rPr>
        <w:t> </w:t>
      </w:r>
    </w:p>
    <w:p w14:paraId="38481BE4" w14:textId="4162DD68" w:rsidR="008F6D5F" w:rsidRDefault="00F33B7D" w:rsidP="008F6D5F">
      <w:pPr>
        <w:pStyle w:val="paragraph"/>
        <w:numPr>
          <w:ilvl w:val="1"/>
          <w:numId w:val="38"/>
        </w:numPr>
        <w:spacing w:before="0" w:beforeAutospacing="0" w:after="0" w:afterAutospacing="0"/>
        <w:jc w:val="both"/>
        <w:textAlignment w:val="baseline"/>
        <w:rPr>
          <w:rFonts w:ascii="Calibri" w:hAnsi="Calibri" w:cs="Calibri"/>
          <w:color w:val="000000"/>
          <w:sz w:val="22"/>
          <w:szCs w:val="22"/>
        </w:rPr>
      </w:pPr>
      <w:r w:rsidRPr="001D0CB9">
        <w:rPr>
          <w:rStyle w:val="normaltextrun"/>
          <w:rFonts w:ascii="Calibri" w:eastAsiaTheme="majorEastAsia" w:hAnsi="Calibri" w:cs="Calibri"/>
          <w:sz w:val="22"/>
          <w:szCs w:val="22"/>
          <w:lang w:val="en-AU"/>
        </w:rPr>
        <w:t>Which of the obligations and potential compliance issues listed in the Table should be a high priority for data collection by ROP observers to support monitoring implementation of CMMs?</w:t>
      </w:r>
      <w:r w:rsidRPr="001D0CB9">
        <w:rPr>
          <w:rStyle w:val="eop"/>
          <w:rFonts w:ascii="Calibri" w:eastAsiaTheme="majorEastAsia" w:hAnsi="Calibri" w:cs="Calibri"/>
          <w:sz w:val="22"/>
          <w:szCs w:val="22"/>
        </w:rPr>
        <w:t> </w:t>
      </w:r>
    </w:p>
    <w:p w14:paraId="7BE904A7" w14:textId="77777777" w:rsidR="008F6D5F" w:rsidRDefault="00F33B7D" w:rsidP="008F6D5F">
      <w:pPr>
        <w:pStyle w:val="paragraph"/>
        <w:numPr>
          <w:ilvl w:val="1"/>
          <w:numId w:val="38"/>
        </w:numPr>
        <w:spacing w:before="0" w:beforeAutospacing="0" w:after="0" w:afterAutospacing="0"/>
        <w:jc w:val="both"/>
        <w:textAlignment w:val="baseline"/>
        <w:rPr>
          <w:rFonts w:ascii="Calibri" w:hAnsi="Calibri" w:cs="Calibri"/>
          <w:color w:val="000000"/>
          <w:sz w:val="22"/>
          <w:szCs w:val="22"/>
        </w:rPr>
      </w:pPr>
      <w:r w:rsidRPr="001D0CB9">
        <w:rPr>
          <w:rStyle w:val="normaltextrun"/>
          <w:rFonts w:ascii="Calibri" w:eastAsiaTheme="majorEastAsia" w:hAnsi="Calibri" w:cs="Calibri"/>
          <w:sz w:val="22"/>
          <w:szCs w:val="22"/>
          <w:lang w:val="en-AU"/>
        </w:rPr>
        <w:t>Are there any obligations and potential compliance issues that should not be included in the Table (or are of low priority) for observers to support monitoring implementation of CMMs?</w:t>
      </w:r>
      <w:r w:rsidRPr="001D0CB9">
        <w:rPr>
          <w:rStyle w:val="eop"/>
          <w:rFonts w:ascii="Calibri" w:eastAsiaTheme="majorEastAsia" w:hAnsi="Calibri" w:cs="Calibri"/>
          <w:sz w:val="22"/>
          <w:szCs w:val="22"/>
        </w:rPr>
        <w:t> </w:t>
      </w:r>
    </w:p>
    <w:p w14:paraId="033BE1B6" w14:textId="77777777" w:rsidR="008F6D5F" w:rsidRDefault="00F33B7D" w:rsidP="008F6D5F">
      <w:pPr>
        <w:pStyle w:val="paragraph"/>
        <w:numPr>
          <w:ilvl w:val="1"/>
          <w:numId w:val="38"/>
        </w:numPr>
        <w:spacing w:before="0" w:beforeAutospacing="0" w:after="0" w:afterAutospacing="0"/>
        <w:jc w:val="both"/>
        <w:textAlignment w:val="baseline"/>
        <w:rPr>
          <w:rFonts w:ascii="Calibri" w:hAnsi="Calibri" w:cs="Calibri"/>
          <w:color w:val="000000"/>
          <w:sz w:val="22"/>
          <w:szCs w:val="22"/>
        </w:rPr>
      </w:pPr>
      <w:r w:rsidRPr="008F6D5F">
        <w:rPr>
          <w:rStyle w:val="normaltextrun"/>
          <w:rFonts w:ascii="Calibri" w:eastAsiaTheme="majorEastAsia" w:hAnsi="Calibri" w:cs="Calibri"/>
          <w:sz w:val="22"/>
          <w:szCs w:val="22"/>
          <w:lang w:val="en-AU"/>
        </w:rPr>
        <w:t>For each obligation and potential compliance issue which is a priority for monitoring by ROP observers, are refinements to the MSDFs needed? If so, should the data collection by ROP observers be achieved through refinements to the Observer Trip Monitoring Summary (at the trip level) and/or the data fields at the set-level?  </w:t>
      </w:r>
      <w:r w:rsidRPr="008F6D5F">
        <w:rPr>
          <w:rStyle w:val="eop"/>
          <w:rFonts w:ascii="Calibri" w:eastAsiaTheme="majorEastAsia" w:hAnsi="Calibri" w:cs="Calibri"/>
          <w:sz w:val="22"/>
          <w:szCs w:val="22"/>
        </w:rPr>
        <w:t> </w:t>
      </w:r>
    </w:p>
    <w:p w14:paraId="6BB25BA2" w14:textId="77777777" w:rsidR="008F6D5F" w:rsidRPr="008F6D5F" w:rsidRDefault="00F33B7D" w:rsidP="008F6D5F">
      <w:pPr>
        <w:pStyle w:val="paragraph"/>
        <w:numPr>
          <w:ilvl w:val="1"/>
          <w:numId w:val="38"/>
        </w:numPr>
        <w:spacing w:before="0" w:beforeAutospacing="0" w:after="0" w:afterAutospacing="0"/>
        <w:jc w:val="both"/>
        <w:textAlignment w:val="baseline"/>
        <w:rPr>
          <w:rStyle w:val="eop"/>
          <w:rFonts w:ascii="Calibri" w:hAnsi="Calibri" w:cs="Calibri"/>
          <w:color w:val="000000"/>
          <w:sz w:val="22"/>
          <w:szCs w:val="22"/>
        </w:rPr>
      </w:pPr>
      <w:r w:rsidRPr="008F6D5F">
        <w:rPr>
          <w:rStyle w:val="normaltextrun"/>
          <w:rFonts w:ascii="Calibri" w:eastAsiaTheme="majorEastAsia" w:hAnsi="Calibri" w:cs="Calibri"/>
          <w:sz w:val="22"/>
          <w:szCs w:val="22"/>
          <w:lang w:val="en-AU"/>
        </w:rPr>
        <w:t>Are there any additional obligations and potential compliance issues that should be added into the Table which are of high priority for data collection by ROP observers to support monitoring implementation of CMMs?</w:t>
      </w:r>
    </w:p>
    <w:p w14:paraId="261DC06C" w14:textId="560728BA" w:rsidR="00F33B7D" w:rsidRPr="008F6D5F" w:rsidRDefault="00F33B7D" w:rsidP="008F6D5F">
      <w:pPr>
        <w:pStyle w:val="paragraph"/>
        <w:numPr>
          <w:ilvl w:val="1"/>
          <w:numId w:val="38"/>
        </w:numPr>
        <w:spacing w:before="0" w:beforeAutospacing="0" w:after="0" w:afterAutospacing="0"/>
        <w:jc w:val="both"/>
        <w:textAlignment w:val="baseline"/>
        <w:rPr>
          <w:rFonts w:ascii="Calibri" w:hAnsi="Calibri" w:cs="Calibri"/>
          <w:color w:val="000000"/>
          <w:sz w:val="22"/>
          <w:szCs w:val="22"/>
        </w:rPr>
      </w:pPr>
      <w:r w:rsidRPr="008F6D5F">
        <w:rPr>
          <w:rStyle w:val="normaltextrun"/>
          <w:rFonts w:ascii="Calibri" w:eastAsiaTheme="majorEastAsia" w:hAnsi="Calibri" w:cs="Calibri"/>
          <w:sz w:val="22"/>
          <w:szCs w:val="22"/>
          <w:lang w:val="en-AU"/>
        </w:rPr>
        <w:lastRenderedPageBreak/>
        <w:t>What are the specific refinements that are needed to the MSDFs for each obligation or potential compliance issue, or what would be the process and timeframes for proposals to be developed? </w:t>
      </w:r>
    </w:p>
    <w:p w14:paraId="09ABD97D" w14:textId="77777777" w:rsidR="00CE0EB9" w:rsidRDefault="00CE0EB9" w:rsidP="00FB1866">
      <w:pPr>
        <w:jc w:val="both"/>
        <w:rPr>
          <w:bCs/>
        </w:rPr>
      </w:pPr>
    </w:p>
    <w:p w14:paraId="19D48121" w14:textId="77777777" w:rsidR="00B45B55" w:rsidRDefault="00B45B55" w:rsidP="00FB1866">
      <w:pPr>
        <w:jc w:val="both"/>
        <w:rPr>
          <w:bCs/>
        </w:rPr>
      </w:pPr>
    </w:p>
    <w:p w14:paraId="16071B08" w14:textId="77777777" w:rsidR="00C667D6" w:rsidRDefault="00C667D6" w:rsidP="00F04972">
      <w:pPr>
        <w:spacing w:after="160" w:line="278" w:lineRule="auto"/>
        <w:jc w:val="both"/>
        <w:rPr>
          <w:rFonts w:asciiTheme="majorHAnsi" w:hAnsiTheme="majorHAnsi"/>
          <w:b/>
          <w:bCs/>
          <w:sz w:val="24"/>
          <w:szCs w:val="24"/>
        </w:rPr>
        <w:sectPr w:rsidR="00C667D6">
          <w:headerReference w:type="default" r:id="rId14"/>
          <w:footerReference w:type="default" r:id="rId15"/>
          <w:pgSz w:w="12240" w:h="15840"/>
          <w:pgMar w:top="1440" w:right="1440" w:bottom="1440" w:left="1440" w:header="720" w:footer="720" w:gutter="0"/>
          <w:cols w:space="720"/>
          <w:docGrid w:linePitch="360"/>
        </w:sectPr>
      </w:pPr>
    </w:p>
    <w:p w14:paraId="3C547BBB" w14:textId="77A01EF8" w:rsidR="00C667D6" w:rsidRPr="001C5B93" w:rsidRDefault="00C667D6" w:rsidP="00C667D6">
      <w:pPr>
        <w:spacing w:line="240" w:lineRule="auto"/>
        <w:jc w:val="center"/>
        <w:outlineLvl w:val="0"/>
        <w:rPr>
          <w:ins w:id="10" w:author="melissa.goldman" w:date="2025-09-27T00:50:00Z"/>
          <w:rFonts w:ascii="Calibri" w:eastAsia="Calibri" w:hAnsi="Calibri" w:cs="Calibri"/>
          <w:b/>
          <w:bCs/>
          <w:sz w:val="20"/>
          <w:szCs w:val="20"/>
          <w:highlight w:val="white"/>
          <w:lang w:val="en"/>
        </w:rPr>
      </w:pPr>
      <w:bookmarkStart w:id="11" w:name="_Toc206762434"/>
      <w:ins w:id="12" w:author="melissa.goldman" w:date="2025-09-27T00:50:00Z">
        <w:r w:rsidRPr="001C5B93">
          <w:rPr>
            <w:rFonts w:ascii="Calibri" w:eastAsia="Calibri" w:hAnsi="Calibri" w:cs="Calibri"/>
            <w:b/>
            <w:bCs/>
            <w:sz w:val="24"/>
            <w:szCs w:val="24"/>
            <w:lang w:val="en"/>
          </w:rPr>
          <w:lastRenderedPageBreak/>
          <w:t xml:space="preserve">Summary of </w:t>
        </w:r>
      </w:ins>
      <w:ins w:id="13" w:author="melissa.goldman" w:date="2025-09-27T00:57:00Z">
        <w:r w:rsidR="001C5B93" w:rsidRPr="001C5B93">
          <w:rPr>
            <w:rFonts w:ascii="Calibri" w:eastAsia="Calibri" w:hAnsi="Calibri" w:cs="Calibri"/>
            <w:b/>
            <w:bCs/>
            <w:sz w:val="24"/>
            <w:szCs w:val="24"/>
            <w:lang w:val="en"/>
          </w:rPr>
          <w:t xml:space="preserve">Obligations and Proposed </w:t>
        </w:r>
      </w:ins>
      <w:ins w:id="14" w:author="melissa.goldman" w:date="2025-09-27T00:50:00Z">
        <w:r w:rsidRPr="001C5B93">
          <w:rPr>
            <w:rFonts w:ascii="Calibri" w:eastAsia="Calibri" w:hAnsi="Calibri" w:cs="Calibri"/>
            <w:b/>
            <w:bCs/>
            <w:sz w:val="24"/>
            <w:szCs w:val="24"/>
            <w:lang w:val="en"/>
          </w:rPr>
          <w:t>Case Type Identifiers for Observer-</w:t>
        </w:r>
      </w:ins>
      <w:ins w:id="15" w:author="melissa.goldman" w:date="2025-09-27T00:57:00Z">
        <w:r w:rsidR="001C5B93" w:rsidRPr="001C5B93">
          <w:rPr>
            <w:rFonts w:ascii="Calibri" w:eastAsia="Calibri" w:hAnsi="Calibri" w:cs="Calibri"/>
            <w:b/>
            <w:bCs/>
            <w:sz w:val="24"/>
            <w:szCs w:val="24"/>
            <w:lang w:val="en"/>
          </w:rPr>
          <w:t>sourced CCFS</w:t>
        </w:r>
      </w:ins>
      <w:ins w:id="16" w:author="melissa.goldman" w:date="2025-09-27T00:50:00Z">
        <w:r w:rsidRPr="001C5B93">
          <w:rPr>
            <w:rFonts w:ascii="Calibri" w:eastAsia="Calibri" w:hAnsi="Calibri" w:cs="Calibri"/>
            <w:b/>
            <w:bCs/>
            <w:sz w:val="24"/>
            <w:szCs w:val="24"/>
            <w:lang w:val="en"/>
          </w:rPr>
          <w:t xml:space="preserve"> Cases</w:t>
        </w:r>
        <w:r w:rsidRPr="001C5B93">
          <w:rPr>
            <w:rFonts w:ascii="Calibri" w:eastAsia="Calibri" w:hAnsi="Calibri" w:cs="Calibri"/>
            <w:sz w:val="24"/>
            <w:szCs w:val="24"/>
            <w:vertAlign w:val="superscript"/>
            <w:lang w:val="en"/>
          </w:rPr>
          <w:footnoteReference w:id="2"/>
        </w:r>
        <w:r w:rsidRPr="001C5B93">
          <w:rPr>
            <w:rFonts w:ascii="Calibri" w:eastAsia="Calibri" w:hAnsi="Calibri" w:cs="Calibri"/>
            <w:b/>
            <w:bCs/>
            <w:sz w:val="24"/>
            <w:szCs w:val="24"/>
            <w:lang w:val="en"/>
          </w:rPr>
          <w:br/>
        </w:r>
      </w:ins>
    </w:p>
    <w:tbl>
      <w:tblPr>
        <w:tblW w:w="9333" w:type="dxa"/>
        <w:tblInd w:w="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53"/>
        <w:gridCol w:w="4950"/>
        <w:gridCol w:w="3330"/>
      </w:tblGrid>
      <w:tr w:rsidR="00C667D6" w:rsidRPr="00C667D6" w14:paraId="36285F88" w14:textId="77777777" w:rsidTr="343872D3">
        <w:trPr>
          <w:tblHeader/>
          <w:ins w:id="19" w:author="melissa.goldman" w:date="2025-09-27T00:50:00Z"/>
        </w:trPr>
        <w:tc>
          <w:tcPr>
            <w:tcW w:w="1053" w:type="dxa"/>
            <w:shd w:val="clear" w:color="auto" w:fill="E8E8E8" w:themeFill="background2"/>
            <w:vAlign w:val="center"/>
          </w:tcPr>
          <w:p w14:paraId="101B7AD8" w14:textId="77777777" w:rsidR="00C667D6" w:rsidRPr="00C667D6" w:rsidRDefault="00230F25" w:rsidP="00C667D6">
            <w:pPr>
              <w:spacing w:line="240" w:lineRule="auto"/>
              <w:rPr>
                <w:ins w:id="20" w:author="melissa.goldman" w:date="2025-09-27T00:50:00Z"/>
                <w:rFonts w:ascii="Calibri" w:eastAsia="Calibri" w:hAnsi="Calibri" w:cs="Calibri"/>
                <w:sz w:val="24"/>
                <w:szCs w:val="24"/>
                <w:lang w:val="en"/>
              </w:rPr>
            </w:pPr>
            <w:customXmlInsRangeStart w:id="21" w:author="melissa.goldman" w:date="2025-09-27T00:50:00Z"/>
            <w:sdt>
              <w:sdtPr>
                <w:rPr>
                  <w:rFonts w:eastAsia="Arial"/>
                  <w:sz w:val="24"/>
                  <w:szCs w:val="24"/>
                  <w:lang w:val="en"/>
                </w:rPr>
                <w:tag w:val="goog_rdk_6"/>
                <w:id w:val="-1652905483"/>
              </w:sdtPr>
              <w:sdtEndPr/>
              <w:sdtContent>
                <w:customXmlInsRangeEnd w:id="21"/>
                <w:customXmlInsRangeStart w:id="22" w:author="melissa.goldman" w:date="2025-09-27T00:50:00Z"/>
              </w:sdtContent>
            </w:sdt>
            <w:customXmlInsRangeEnd w:id="22"/>
            <w:ins w:id="23" w:author="melissa.goldman" w:date="2025-09-27T00:50:00Z">
              <w:r w:rsidR="00C667D6" w:rsidRPr="00C667D6">
                <w:rPr>
                  <w:rFonts w:ascii="Calibri" w:eastAsia="Calibri" w:hAnsi="Calibri" w:cs="Calibri"/>
                  <w:b/>
                  <w:sz w:val="24"/>
                  <w:szCs w:val="24"/>
                  <w:lang w:val="en"/>
                </w:rPr>
                <w:t>Type</w:t>
              </w:r>
            </w:ins>
          </w:p>
        </w:tc>
        <w:tc>
          <w:tcPr>
            <w:tcW w:w="4950" w:type="dxa"/>
            <w:shd w:val="clear" w:color="auto" w:fill="E8E8E8" w:themeFill="background2"/>
            <w:vAlign w:val="center"/>
          </w:tcPr>
          <w:p w14:paraId="09447602" w14:textId="77777777" w:rsidR="00C667D6" w:rsidRPr="00C667D6" w:rsidRDefault="00C667D6" w:rsidP="00C667D6">
            <w:pPr>
              <w:widowControl w:val="0"/>
              <w:spacing w:line="240" w:lineRule="auto"/>
              <w:rPr>
                <w:ins w:id="24" w:author="melissa.goldman" w:date="2025-09-27T00:50:00Z"/>
                <w:rFonts w:ascii="Calibri" w:eastAsia="Calibri" w:hAnsi="Calibri" w:cs="Calibri"/>
                <w:sz w:val="24"/>
                <w:szCs w:val="24"/>
                <w:lang w:val="en"/>
              </w:rPr>
            </w:pPr>
            <w:ins w:id="25" w:author="melissa.goldman" w:date="2025-09-27T00:50:00Z">
              <w:r w:rsidRPr="00C667D6">
                <w:rPr>
                  <w:rFonts w:ascii="Calibri" w:eastAsia="Calibri" w:hAnsi="Calibri" w:cs="Calibri"/>
                  <w:b/>
                  <w:sz w:val="24"/>
                  <w:szCs w:val="24"/>
                  <w:lang w:val="en"/>
                </w:rPr>
                <w:t xml:space="preserve">Description </w:t>
              </w:r>
            </w:ins>
          </w:p>
        </w:tc>
        <w:tc>
          <w:tcPr>
            <w:tcW w:w="3330" w:type="dxa"/>
            <w:shd w:val="clear" w:color="auto" w:fill="E8E8E8" w:themeFill="background2"/>
            <w:vAlign w:val="center"/>
          </w:tcPr>
          <w:p w14:paraId="226FCD6C" w14:textId="77777777" w:rsidR="00C667D6" w:rsidRPr="00C667D6" w:rsidRDefault="00C667D6" w:rsidP="00C667D6">
            <w:pPr>
              <w:spacing w:line="240" w:lineRule="auto"/>
              <w:rPr>
                <w:ins w:id="26" w:author="melissa.goldman" w:date="2025-09-27T00:50:00Z"/>
                <w:rFonts w:ascii="Calibri" w:eastAsia="Calibri" w:hAnsi="Calibri" w:cs="Calibri"/>
                <w:sz w:val="24"/>
                <w:szCs w:val="24"/>
                <w:lang w:val="en"/>
              </w:rPr>
            </w:pPr>
            <w:ins w:id="27" w:author="melissa.goldman" w:date="2025-09-27T00:50:00Z">
              <w:r w:rsidRPr="00C667D6">
                <w:rPr>
                  <w:rFonts w:ascii="Calibri" w:eastAsia="Calibri" w:hAnsi="Calibri" w:cs="Calibri"/>
                  <w:b/>
                  <w:sz w:val="24"/>
                  <w:szCs w:val="24"/>
                  <w:lang w:val="en"/>
                </w:rPr>
                <w:t xml:space="preserve">Relevant CMMs </w:t>
              </w:r>
            </w:ins>
          </w:p>
        </w:tc>
      </w:tr>
      <w:tr w:rsidR="00C667D6" w:rsidRPr="00C667D6" w14:paraId="5195C9A6" w14:textId="77777777" w:rsidTr="343872D3">
        <w:trPr>
          <w:ins w:id="28" w:author="melissa.goldman" w:date="2025-09-27T00:50:00Z"/>
        </w:trPr>
        <w:tc>
          <w:tcPr>
            <w:tcW w:w="1053" w:type="dxa"/>
            <w:vAlign w:val="center"/>
          </w:tcPr>
          <w:p w14:paraId="45E5C032" w14:textId="77777777" w:rsidR="00C667D6" w:rsidRPr="00C667D6" w:rsidRDefault="00C667D6" w:rsidP="00C667D6">
            <w:pPr>
              <w:spacing w:line="240" w:lineRule="auto"/>
              <w:rPr>
                <w:ins w:id="29" w:author="melissa.goldman" w:date="2025-09-27T00:50:00Z"/>
                <w:rFonts w:ascii="Calibri" w:eastAsia="Calibri" w:hAnsi="Calibri" w:cs="Calibri"/>
                <w:b/>
                <w:sz w:val="24"/>
                <w:szCs w:val="24"/>
                <w:lang w:val="en"/>
              </w:rPr>
            </w:pPr>
            <w:ins w:id="30" w:author="melissa.goldman" w:date="2025-09-27T00:50:00Z">
              <w:r w:rsidRPr="00C667D6">
                <w:rPr>
                  <w:rFonts w:ascii="Calibri" w:eastAsia="Calibri" w:hAnsi="Calibri" w:cs="Calibri"/>
                  <w:b/>
                  <w:sz w:val="24"/>
                  <w:szCs w:val="24"/>
                  <w:u w:val="single"/>
                  <w:lang w:val="en"/>
                </w:rPr>
                <w:t>POL</w:t>
              </w:r>
              <w:r w:rsidRPr="00C667D6">
                <w:rPr>
                  <w:rFonts w:ascii="Calibri" w:eastAsia="Calibri" w:hAnsi="Calibri" w:cs="Calibri"/>
                  <w:b/>
                  <w:sz w:val="24"/>
                  <w:szCs w:val="24"/>
                  <w:lang w:val="en"/>
                </w:rPr>
                <w:t xml:space="preserve"> </w:t>
              </w:r>
              <w:r w:rsidRPr="00C667D6">
                <w:rPr>
                  <w:rFonts w:ascii="Calibri" w:eastAsia="Calibri" w:hAnsi="Calibri" w:cs="Calibri"/>
                  <w:sz w:val="20"/>
                  <w:szCs w:val="20"/>
                  <w:lang w:val="en"/>
                </w:rPr>
                <w:t>(same as current)</w:t>
              </w:r>
            </w:ins>
          </w:p>
        </w:tc>
        <w:tc>
          <w:tcPr>
            <w:tcW w:w="4950" w:type="dxa"/>
            <w:vAlign w:val="center"/>
          </w:tcPr>
          <w:p w14:paraId="1A0B0533" w14:textId="77777777" w:rsidR="00C667D6" w:rsidRPr="00C667D6" w:rsidRDefault="00C667D6" w:rsidP="343872D3">
            <w:pPr>
              <w:widowControl w:val="0"/>
              <w:spacing w:line="240" w:lineRule="auto"/>
              <w:rPr>
                <w:ins w:id="31" w:author="melissa.goldman" w:date="2025-09-27T00:50:00Z"/>
                <w:rFonts w:ascii="Calibri" w:eastAsia="Calibri" w:hAnsi="Calibri" w:cs="Calibri"/>
                <w:i/>
                <w:iCs/>
                <w:sz w:val="20"/>
                <w:szCs w:val="20"/>
              </w:rPr>
            </w:pPr>
            <w:ins w:id="32" w:author="melissa.goldman" w:date="2025-09-27T00:50:00Z">
              <w:r w:rsidRPr="343872D3">
                <w:rPr>
                  <w:rFonts w:ascii="Calibri" w:eastAsia="Calibri" w:hAnsi="Calibri" w:cs="Calibri"/>
                  <w:sz w:val="24"/>
                  <w:szCs w:val="24"/>
                </w:rPr>
                <w:t xml:space="preserve">Marine Pollution </w:t>
              </w:r>
              <w:r w:rsidRPr="343872D3">
                <w:rPr>
                  <w:rFonts w:ascii="Calibri" w:eastAsia="Calibri" w:hAnsi="Calibri" w:cs="Calibri"/>
                  <w:i/>
                  <w:iCs/>
                  <w:sz w:val="20"/>
                  <w:szCs w:val="20"/>
                </w:rPr>
                <w:t>(including required prohibition on vessel discharge any non-fishing gear plastics and encouragements to CCMs regarding additional marine pollution measures and reporting of gear loss)</w:t>
              </w:r>
            </w:ins>
          </w:p>
        </w:tc>
        <w:tc>
          <w:tcPr>
            <w:tcW w:w="3330" w:type="dxa"/>
            <w:vAlign w:val="center"/>
          </w:tcPr>
          <w:p w14:paraId="33D3307F" w14:textId="77777777" w:rsidR="00C667D6" w:rsidRPr="00C667D6" w:rsidRDefault="00C667D6" w:rsidP="00C667D6">
            <w:pPr>
              <w:widowControl w:val="0"/>
              <w:spacing w:line="240" w:lineRule="auto"/>
              <w:rPr>
                <w:ins w:id="33" w:author="melissa.goldman" w:date="2025-09-27T00:50:00Z"/>
                <w:rFonts w:ascii="Calibri" w:eastAsia="Calibri" w:hAnsi="Calibri" w:cs="Calibri"/>
                <w:i/>
                <w:sz w:val="6"/>
                <w:szCs w:val="6"/>
                <w:lang w:val="en"/>
              </w:rPr>
            </w:pPr>
          </w:p>
          <w:p w14:paraId="47F8501A" w14:textId="77777777" w:rsidR="00C667D6" w:rsidRPr="00C667D6" w:rsidRDefault="00C667D6" w:rsidP="00C667D6">
            <w:pPr>
              <w:widowControl w:val="0"/>
              <w:spacing w:line="240" w:lineRule="auto"/>
              <w:rPr>
                <w:ins w:id="34" w:author="melissa.goldman" w:date="2025-09-27T00:50:00Z"/>
                <w:rFonts w:ascii="Calibri" w:eastAsia="Calibri" w:hAnsi="Calibri" w:cs="Calibri"/>
                <w:sz w:val="20"/>
                <w:szCs w:val="20"/>
                <w:highlight w:val="white"/>
                <w:lang w:val="en"/>
              </w:rPr>
            </w:pPr>
            <w:ins w:id="35"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"https://cmm.wcpfc.int/measure/cmm-2017-04"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highlight w:val="white"/>
                  <w:u w:val="single"/>
                  <w:lang w:val="en"/>
                </w:rPr>
                <w:t>CMM 2017-04</w:t>
              </w:r>
              <w:r w:rsidRPr="00C667D6">
                <w:rPr>
                  <w:rFonts w:ascii="Calibri" w:eastAsia="Calibri" w:hAnsi="Calibri" w:cs="Calibri"/>
                  <w:color w:val="0000FF"/>
                  <w:sz w:val="24"/>
                  <w:szCs w:val="24"/>
                  <w:highlight w:val="white"/>
                  <w:u w:val="single"/>
                  <w:lang w:val="en"/>
                </w:rPr>
                <w:fldChar w:fldCharType="end"/>
              </w:r>
              <w:r w:rsidRPr="00C667D6">
                <w:rPr>
                  <w:rFonts w:ascii="Calibri" w:eastAsia="Calibri" w:hAnsi="Calibri" w:cs="Calibri"/>
                  <w:sz w:val="24"/>
                  <w:szCs w:val="24"/>
                  <w:highlight w:val="white"/>
                  <w:lang w:val="en"/>
                </w:rPr>
                <w:t xml:space="preserve"> </w:t>
              </w:r>
              <w:r w:rsidRPr="00C667D6">
                <w:rPr>
                  <w:rFonts w:ascii="Calibri" w:eastAsia="Calibri" w:hAnsi="Calibri" w:cs="Calibri"/>
                  <w:sz w:val="20"/>
                  <w:szCs w:val="20"/>
                  <w:highlight w:val="white"/>
                  <w:lang w:val="en"/>
                </w:rPr>
                <w:t>(for Marine Pollution; eff. 01 Jan 2019 - Current)</w:t>
              </w:r>
            </w:ins>
          </w:p>
          <w:p w14:paraId="1C25D8BA" w14:textId="77777777" w:rsidR="00C667D6" w:rsidRPr="00C667D6" w:rsidRDefault="00C667D6" w:rsidP="00C667D6">
            <w:pPr>
              <w:widowControl w:val="0"/>
              <w:numPr>
                <w:ilvl w:val="0"/>
                <w:numId w:val="44"/>
              </w:numPr>
              <w:spacing w:line="240" w:lineRule="auto"/>
              <w:rPr>
                <w:ins w:id="36" w:author="melissa.goldman" w:date="2025-09-27T00:50:00Z"/>
                <w:rFonts w:ascii="Calibri" w:eastAsia="Calibri" w:hAnsi="Calibri" w:cs="Calibri"/>
                <w:sz w:val="24"/>
                <w:szCs w:val="24"/>
                <w:highlight w:val="white"/>
                <w:lang w:val="en"/>
              </w:rPr>
            </w:pPr>
            <w:ins w:id="37"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"https://cmm.wcpfc.int/measure/cmm-2017-04/obl/cmm-2017-04-02"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highlight w:val="white"/>
                  <w:u w:val="single"/>
                  <w:lang w:val="en"/>
                </w:rPr>
                <w:t xml:space="preserve">CMM 2017-04 </w:t>
              </w:r>
              <w:r w:rsidRPr="00C667D6">
                <w:rPr>
                  <w:rFonts w:ascii="Calibri" w:eastAsia="Calibri" w:hAnsi="Calibri" w:cs="Calibri"/>
                  <w:color w:val="0000FF"/>
                  <w:sz w:val="24"/>
                  <w:szCs w:val="24"/>
                  <w:highlight w:val="white"/>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"https://cmm.wcpfc.int/measure/cmm-2017-04/obl/cmm-2017-04-02"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highlight w:val="white"/>
                  <w:u w:val="single"/>
                  <w:lang w:val="en"/>
                </w:rPr>
                <w:t>02</w:t>
              </w:r>
              <w:r w:rsidRPr="00C667D6">
                <w:rPr>
                  <w:rFonts w:ascii="Calibri" w:eastAsia="Calibri" w:hAnsi="Calibri" w:cs="Calibri"/>
                  <w:b/>
                  <w:color w:val="0000FF"/>
                  <w:sz w:val="24"/>
                  <w:szCs w:val="24"/>
                  <w:highlight w:val="white"/>
                  <w:u w:val="single"/>
                  <w:lang w:val="en"/>
                </w:rPr>
                <w:fldChar w:fldCharType="end"/>
              </w:r>
              <w:r w:rsidRPr="00C667D6">
                <w:rPr>
                  <w:rFonts w:ascii="Calibri" w:eastAsia="Calibri" w:hAnsi="Calibri" w:cs="Calibri"/>
                  <w:sz w:val="20"/>
                  <w:szCs w:val="20"/>
                  <w:highlight w:val="white"/>
                  <w:lang w:val="en"/>
                </w:rPr>
                <w:t xml:space="preserve"> </w:t>
              </w:r>
            </w:ins>
          </w:p>
          <w:p w14:paraId="72F824E5" w14:textId="77777777" w:rsidR="00C667D6" w:rsidRPr="00C667D6" w:rsidRDefault="00C667D6" w:rsidP="00C667D6">
            <w:pPr>
              <w:numPr>
                <w:ilvl w:val="0"/>
                <w:numId w:val="44"/>
              </w:numPr>
              <w:spacing w:line="240" w:lineRule="auto"/>
              <w:rPr>
                <w:ins w:id="38" w:author="melissa.goldman" w:date="2025-09-27T00:50:00Z"/>
                <w:rFonts w:eastAsia="Arial"/>
                <w:sz w:val="24"/>
                <w:szCs w:val="24"/>
                <w:lang w:val="en"/>
              </w:rPr>
            </w:pPr>
            <w:ins w:id="39"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"https://cmm.wcpfc.int/measure/cmm-2017-04/obl/cmm-2017-04-05"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2017-04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"https://cmm.wcpfc.int/measure/cmm-2017-04/obl/cmm-2017-04-05"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05</w:t>
              </w:r>
              <w:r w:rsidRPr="00C667D6">
                <w:rPr>
                  <w:rFonts w:ascii="Calibri" w:eastAsia="Calibri" w:hAnsi="Calibri" w:cs="Calibri"/>
                  <w:b/>
                  <w:color w:val="0000FF"/>
                  <w:sz w:val="24"/>
                  <w:szCs w:val="24"/>
                  <w:u w:val="single"/>
                  <w:lang w:val="en"/>
                </w:rPr>
                <w:fldChar w:fldCharType="end"/>
              </w:r>
              <w:r w:rsidRPr="00C667D6">
                <w:rPr>
                  <w:rFonts w:ascii="Calibri" w:eastAsia="Calibri" w:hAnsi="Calibri" w:cs="Calibri"/>
                  <w:sz w:val="20"/>
                  <w:szCs w:val="20"/>
                  <w:vertAlign w:val="superscript"/>
                  <w:lang w:val="en"/>
                </w:rPr>
                <w:footnoteReference w:id="3"/>
              </w:r>
              <w:r w:rsidRPr="00C667D6">
                <w:rPr>
                  <w:rFonts w:ascii="Calibri" w:eastAsia="Calibri" w:hAnsi="Calibri" w:cs="Calibri"/>
                  <w:sz w:val="20"/>
                  <w:szCs w:val="20"/>
                  <w:lang w:val="en"/>
                </w:rPr>
                <w:t xml:space="preserve"> </w:t>
              </w:r>
            </w:ins>
          </w:p>
          <w:p w14:paraId="34AC506A" w14:textId="77777777" w:rsidR="00C667D6" w:rsidRPr="00C667D6" w:rsidRDefault="00C667D6" w:rsidP="00C667D6">
            <w:pPr>
              <w:spacing w:line="240" w:lineRule="auto"/>
              <w:rPr>
                <w:ins w:id="42" w:author="melissa.goldman" w:date="2025-09-27T00:50:00Z"/>
                <w:rFonts w:ascii="Calibri" w:eastAsia="Calibri" w:hAnsi="Calibri" w:cs="Calibri"/>
                <w:sz w:val="10"/>
                <w:szCs w:val="10"/>
                <w:lang w:val="en"/>
              </w:rPr>
            </w:pPr>
          </w:p>
        </w:tc>
      </w:tr>
      <w:tr w:rsidR="00C667D6" w:rsidRPr="00C667D6" w14:paraId="3CEDC678" w14:textId="77777777" w:rsidTr="343872D3">
        <w:trPr>
          <w:ins w:id="43" w:author="melissa.goldman" w:date="2025-09-27T00:50:00Z"/>
        </w:trPr>
        <w:tc>
          <w:tcPr>
            <w:tcW w:w="1053" w:type="dxa"/>
            <w:vAlign w:val="center"/>
          </w:tcPr>
          <w:p w14:paraId="7A65C8A8" w14:textId="77777777" w:rsidR="00C667D6" w:rsidRPr="00C667D6" w:rsidRDefault="00C667D6" w:rsidP="00C667D6">
            <w:pPr>
              <w:spacing w:line="240" w:lineRule="auto"/>
              <w:rPr>
                <w:ins w:id="44" w:author="melissa.goldman" w:date="2025-09-27T00:50:00Z"/>
                <w:rFonts w:ascii="Calibri" w:eastAsia="Calibri" w:hAnsi="Calibri" w:cs="Calibri"/>
                <w:sz w:val="20"/>
                <w:szCs w:val="20"/>
                <w:lang w:val="en"/>
              </w:rPr>
            </w:pPr>
            <w:ins w:id="45" w:author="melissa.goldman" w:date="2025-09-27T00:50:00Z">
              <w:r w:rsidRPr="00C667D6">
                <w:rPr>
                  <w:rFonts w:ascii="Calibri" w:eastAsia="Calibri" w:hAnsi="Calibri" w:cs="Calibri"/>
                  <w:b/>
                  <w:sz w:val="24"/>
                  <w:szCs w:val="24"/>
                  <w:u w:val="single"/>
                  <w:lang w:val="en"/>
                </w:rPr>
                <w:t>FAD</w:t>
              </w:r>
              <w:r w:rsidRPr="00C667D6">
                <w:rPr>
                  <w:rFonts w:ascii="Calibri" w:eastAsia="Calibri" w:hAnsi="Calibri" w:cs="Calibri"/>
                  <w:sz w:val="24"/>
                  <w:szCs w:val="24"/>
                  <w:lang w:val="en"/>
                </w:rPr>
                <w:t xml:space="preserve"> </w:t>
              </w:r>
              <w:r w:rsidRPr="00C667D6">
                <w:rPr>
                  <w:rFonts w:ascii="Calibri" w:eastAsia="Calibri" w:hAnsi="Calibri" w:cs="Calibri"/>
                  <w:sz w:val="20"/>
                  <w:szCs w:val="20"/>
                  <w:lang w:val="en"/>
                </w:rPr>
                <w:t>(currently “FAI”)</w:t>
              </w:r>
            </w:ins>
          </w:p>
        </w:tc>
        <w:tc>
          <w:tcPr>
            <w:tcW w:w="4950" w:type="dxa"/>
            <w:vAlign w:val="center"/>
          </w:tcPr>
          <w:p w14:paraId="2DCFCFB1" w14:textId="77777777" w:rsidR="00C667D6" w:rsidRPr="00C667D6" w:rsidRDefault="00C667D6" w:rsidP="00C667D6">
            <w:pPr>
              <w:spacing w:line="240" w:lineRule="auto"/>
              <w:rPr>
                <w:ins w:id="46" w:author="melissa.goldman" w:date="2025-09-27T00:50:00Z"/>
                <w:rFonts w:ascii="Calibri" w:eastAsia="Calibri" w:hAnsi="Calibri" w:cs="Calibri"/>
                <w:i/>
                <w:sz w:val="16"/>
                <w:szCs w:val="16"/>
                <w:lang w:val="en"/>
              </w:rPr>
            </w:pPr>
            <w:ins w:id="47" w:author="melissa.goldman" w:date="2025-09-27T00:50:00Z">
              <w:r w:rsidRPr="00C667D6">
                <w:rPr>
                  <w:rFonts w:ascii="Calibri" w:eastAsia="Calibri" w:hAnsi="Calibri" w:cs="Calibri"/>
                  <w:sz w:val="24"/>
                  <w:szCs w:val="24"/>
                  <w:highlight w:val="white"/>
                  <w:lang w:val="en"/>
                </w:rPr>
                <w:t xml:space="preserve">Fishing on Data Buoys </w:t>
              </w:r>
              <w:r w:rsidRPr="00C667D6">
                <w:rPr>
                  <w:rFonts w:ascii="Calibri" w:eastAsia="Calibri" w:hAnsi="Calibri" w:cs="Calibri"/>
                  <w:i/>
                  <w:sz w:val="20"/>
                  <w:szCs w:val="20"/>
                  <w:highlight w:val="white"/>
                  <w:lang w:val="en"/>
                </w:rPr>
                <w:t xml:space="preserve">(including prohibition on fishing within 1 nautical mile or interacting with data buoys on the high seas and adherence to various requirements in the case of entanglement) </w:t>
              </w:r>
              <w:r w:rsidRPr="00C667D6">
                <w:rPr>
                  <w:rFonts w:ascii="Calibri" w:eastAsia="Calibri" w:hAnsi="Calibri" w:cs="Calibri"/>
                  <w:sz w:val="24"/>
                  <w:szCs w:val="24"/>
                  <w:highlight w:val="white"/>
                  <w:lang w:val="en"/>
                </w:rPr>
                <w:t xml:space="preserve">and FAD closures for Tropical Purse Seine Vessels </w:t>
              </w:r>
              <w:r w:rsidRPr="00C667D6">
                <w:rPr>
                  <w:rFonts w:ascii="Calibri" w:eastAsia="Calibri" w:hAnsi="Calibri" w:cs="Calibri"/>
                  <w:i/>
                  <w:sz w:val="20"/>
                  <w:szCs w:val="20"/>
                  <w:highlight w:val="white"/>
                  <w:lang w:val="en"/>
                </w:rPr>
                <w:t>(including prohibition on setting on FADs in EEZ waters or high seas of the Convention Area during the 1.5-month FAD closure and for one additional month of FAD Closure period that the Flag State has chosen)</w:t>
              </w:r>
            </w:ins>
          </w:p>
        </w:tc>
        <w:tc>
          <w:tcPr>
            <w:tcW w:w="3330" w:type="dxa"/>
            <w:vAlign w:val="center"/>
          </w:tcPr>
          <w:p w14:paraId="185F7A1E" w14:textId="77777777" w:rsidR="00C667D6" w:rsidRPr="00C667D6" w:rsidRDefault="00C667D6" w:rsidP="00C667D6">
            <w:pPr>
              <w:spacing w:line="240" w:lineRule="auto"/>
              <w:rPr>
                <w:ins w:id="48" w:author="melissa.goldman" w:date="2025-09-27T00:50:00Z"/>
                <w:rFonts w:ascii="Calibri" w:eastAsia="Calibri" w:hAnsi="Calibri" w:cs="Calibri"/>
                <w:sz w:val="6"/>
                <w:szCs w:val="6"/>
                <w:lang w:val="en"/>
              </w:rPr>
            </w:pPr>
          </w:p>
          <w:p w14:paraId="21DC88F2" w14:textId="77777777" w:rsidR="00C667D6" w:rsidRPr="00C667D6" w:rsidRDefault="00C667D6" w:rsidP="343872D3">
            <w:pPr>
              <w:spacing w:line="240" w:lineRule="auto"/>
              <w:rPr>
                <w:ins w:id="49" w:author="melissa.goldman" w:date="2025-09-27T00:50:00Z"/>
                <w:rFonts w:ascii="Calibri" w:eastAsia="Calibri" w:hAnsi="Calibri" w:cs="Calibri"/>
                <w:sz w:val="20"/>
                <w:szCs w:val="20"/>
                <w:highlight w:val="white"/>
              </w:rPr>
            </w:pPr>
            <w:ins w:id="50" w:author="melissa.goldman" w:date="2025-09-27T00:50:00Z">
              <w:r w:rsidRPr="343872D3">
                <w:rPr>
                  <w:rFonts w:eastAsia="Arial"/>
                  <w:sz w:val="24"/>
                  <w:szCs w:val="24"/>
                  <w:lang w:val="en"/>
                </w:rPr>
                <w:fldChar w:fldCharType="begin"/>
              </w:r>
              <w:r w:rsidRPr="343872D3">
                <w:rPr>
                  <w:rFonts w:eastAsia="Arial"/>
                  <w:sz w:val="24"/>
                  <w:szCs w:val="24"/>
                  <w:lang w:val="en"/>
                </w:rPr>
                <w:instrText>HYPERLINK "https://cmm.wcpfc.int/measure/cmm-2023-01" \h</w:instrText>
              </w:r>
              <w:r w:rsidRPr="343872D3">
                <w:rPr>
                  <w:rFonts w:eastAsia="Arial"/>
                  <w:sz w:val="24"/>
                  <w:szCs w:val="24"/>
                  <w:lang w:val="en"/>
                </w:rPr>
              </w:r>
              <w:r w:rsidRPr="343872D3">
                <w:rPr>
                  <w:rFonts w:eastAsia="Arial"/>
                  <w:sz w:val="24"/>
                  <w:szCs w:val="24"/>
                  <w:lang w:val="en"/>
                </w:rPr>
                <w:fldChar w:fldCharType="separate"/>
              </w:r>
              <w:r w:rsidRPr="343872D3">
                <w:rPr>
                  <w:rFonts w:ascii="Calibri" w:eastAsia="Calibri" w:hAnsi="Calibri" w:cs="Calibri"/>
                  <w:color w:val="0000FF"/>
                  <w:sz w:val="24"/>
                  <w:szCs w:val="24"/>
                  <w:highlight w:val="white"/>
                  <w:u w:val="single"/>
                </w:rPr>
                <w:t>CMM 2023-01</w:t>
              </w:r>
              <w:r w:rsidRPr="343872D3">
                <w:rPr>
                  <w:rFonts w:ascii="Calibri" w:eastAsia="Calibri" w:hAnsi="Calibri" w:cs="Calibri"/>
                  <w:color w:val="0000FF"/>
                  <w:sz w:val="24"/>
                  <w:szCs w:val="24"/>
                  <w:highlight w:val="white"/>
                  <w:u w:val="single"/>
                  <w:lang w:val="en"/>
                </w:rPr>
                <w:fldChar w:fldCharType="end"/>
              </w:r>
              <w:r w:rsidRPr="343872D3">
                <w:rPr>
                  <w:rFonts w:ascii="Calibri" w:eastAsia="Calibri" w:hAnsi="Calibri" w:cs="Calibri"/>
                  <w:sz w:val="20"/>
                  <w:szCs w:val="20"/>
                  <w:highlight w:val="white"/>
                </w:rPr>
                <w:t xml:space="preserve"> (for Bigeye, Yellowfin and Skipjack Tuna in the Western &amp; Central Pacific Ocean; </w:t>
              </w:r>
            </w:ins>
          </w:p>
          <w:p w14:paraId="247E80A9" w14:textId="77777777" w:rsidR="00C667D6" w:rsidRPr="00C667D6" w:rsidRDefault="00C667D6" w:rsidP="00C667D6">
            <w:pPr>
              <w:spacing w:line="240" w:lineRule="auto"/>
              <w:rPr>
                <w:ins w:id="51" w:author="melissa.goldman" w:date="2025-09-27T00:50:00Z"/>
                <w:rFonts w:ascii="Calibri" w:eastAsia="Calibri" w:hAnsi="Calibri" w:cs="Calibri"/>
                <w:sz w:val="24"/>
                <w:szCs w:val="24"/>
                <w:highlight w:val="cyan"/>
                <w:lang w:val="en"/>
              </w:rPr>
            </w:pPr>
            <w:ins w:id="52" w:author="melissa.goldman" w:date="2025-09-27T00:50:00Z">
              <w:r w:rsidRPr="00C667D6">
                <w:rPr>
                  <w:rFonts w:ascii="Calibri" w:eastAsia="Calibri" w:hAnsi="Calibri" w:cs="Calibri"/>
                  <w:sz w:val="20"/>
                  <w:szCs w:val="20"/>
                  <w:highlight w:val="white"/>
                  <w:lang w:val="en"/>
                </w:rPr>
                <w:t>eff. 06 Feb 2024 - Current)</w:t>
              </w:r>
            </w:ins>
          </w:p>
          <w:p w14:paraId="241A9795" w14:textId="77777777" w:rsidR="00C667D6" w:rsidRPr="00C667D6" w:rsidRDefault="00C667D6" w:rsidP="00C667D6">
            <w:pPr>
              <w:numPr>
                <w:ilvl w:val="0"/>
                <w:numId w:val="40"/>
              </w:numPr>
              <w:spacing w:line="240" w:lineRule="auto"/>
              <w:rPr>
                <w:ins w:id="53" w:author="melissa.goldman" w:date="2025-09-27T00:50:00Z"/>
                <w:rFonts w:eastAsia="Arial"/>
                <w:sz w:val="24"/>
                <w:szCs w:val="24"/>
                <w:lang w:val="en"/>
              </w:rPr>
            </w:pPr>
            <w:ins w:id="54"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"https://cmm.wcpfc.int/measure/cmm-2023-01/obl/cmm-2023-01-13"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2023-01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"https://cmm.wcpfc.int/measure/cmm-2023-01/obl/cmm-2023-01-13"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13</w:t>
              </w:r>
              <w:r w:rsidRPr="00C667D6">
                <w:rPr>
                  <w:rFonts w:ascii="Calibri" w:eastAsia="Calibri" w:hAnsi="Calibri" w:cs="Calibri"/>
                  <w:b/>
                  <w:color w:val="0000FF"/>
                  <w:sz w:val="24"/>
                  <w:szCs w:val="24"/>
                  <w:u w:val="single"/>
                  <w:lang w:val="en"/>
                </w:rPr>
                <w:fldChar w:fldCharType="end"/>
              </w:r>
            </w:ins>
          </w:p>
          <w:p w14:paraId="2B35EDD8" w14:textId="77777777" w:rsidR="00C667D6" w:rsidRPr="00C667D6" w:rsidRDefault="00C667D6" w:rsidP="00C667D6">
            <w:pPr>
              <w:numPr>
                <w:ilvl w:val="0"/>
                <w:numId w:val="40"/>
              </w:numPr>
              <w:spacing w:line="240" w:lineRule="auto"/>
              <w:rPr>
                <w:ins w:id="55" w:author="melissa.goldman" w:date="2025-09-27T00:50:00Z"/>
                <w:rFonts w:eastAsia="Arial"/>
                <w:sz w:val="24"/>
                <w:szCs w:val="24"/>
                <w:lang w:val="en"/>
              </w:rPr>
            </w:pPr>
            <w:ins w:id="56"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"https://cmm.wcpfc.int/measure/cmm-2023-01/obl/cmm-2023-01-14"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2023-01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"https://cmm.wcpfc.int/measure/cmm-2023-01/obl/cmm-2023-01-14"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14</w:t>
              </w:r>
              <w:r w:rsidRPr="00C667D6">
                <w:rPr>
                  <w:rFonts w:ascii="Calibri" w:eastAsia="Calibri" w:hAnsi="Calibri" w:cs="Calibri"/>
                  <w:b/>
                  <w:color w:val="0000FF"/>
                  <w:sz w:val="24"/>
                  <w:szCs w:val="24"/>
                  <w:u w:val="single"/>
                  <w:lang w:val="en"/>
                </w:rPr>
                <w:fldChar w:fldCharType="end"/>
              </w:r>
              <w:r w:rsidRPr="00C667D6">
                <w:rPr>
                  <w:rFonts w:ascii="Calibri" w:eastAsia="Calibri" w:hAnsi="Calibri" w:cs="Calibri"/>
                  <w:sz w:val="24"/>
                  <w:szCs w:val="24"/>
                  <w:lang w:val="en"/>
                </w:rPr>
                <w:t xml:space="preserve"> </w:t>
              </w:r>
            </w:ins>
          </w:p>
          <w:p w14:paraId="4EF25295" w14:textId="77777777" w:rsidR="00C667D6" w:rsidRPr="00C667D6" w:rsidRDefault="00C667D6" w:rsidP="00C667D6">
            <w:pPr>
              <w:spacing w:line="240" w:lineRule="auto"/>
              <w:rPr>
                <w:ins w:id="57" w:author="melissa.goldman" w:date="2025-09-27T00:50:00Z"/>
                <w:rFonts w:ascii="Calibri" w:eastAsia="Calibri" w:hAnsi="Calibri" w:cs="Calibri"/>
                <w:sz w:val="24"/>
                <w:szCs w:val="24"/>
                <w:lang w:val="en"/>
              </w:rPr>
            </w:pPr>
          </w:p>
          <w:p w14:paraId="4156F32C" w14:textId="77777777" w:rsidR="00C667D6" w:rsidRPr="00C667D6" w:rsidRDefault="00C667D6" w:rsidP="00C667D6">
            <w:pPr>
              <w:spacing w:line="240" w:lineRule="auto"/>
              <w:rPr>
                <w:ins w:id="58" w:author="melissa.goldman" w:date="2025-09-27T00:50:00Z"/>
                <w:rFonts w:ascii="Calibri" w:eastAsia="Calibri" w:hAnsi="Calibri" w:cs="Calibri"/>
                <w:sz w:val="24"/>
                <w:szCs w:val="24"/>
                <w:lang w:val="en"/>
              </w:rPr>
            </w:pPr>
            <w:ins w:id="59"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"https://cmm.wcpfc.int/measure/cmm-2009-05"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highlight w:val="white"/>
                  <w:u w:val="single"/>
                  <w:lang w:val="en"/>
                </w:rPr>
                <w:t>CMM 2009-05</w:t>
              </w:r>
              <w:r w:rsidRPr="00C667D6">
                <w:rPr>
                  <w:rFonts w:ascii="Calibri" w:eastAsia="Calibri" w:hAnsi="Calibri" w:cs="Calibri"/>
                  <w:color w:val="0000FF"/>
                  <w:sz w:val="24"/>
                  <w:szCs w:val="24"/>
                  <w:highlight w:val="white"/>
                  <w:u w:val="single"/>
                  <w:lang w:val="en"/>
                </w:rPr>
                <w:fldChar w:fldCharType="end"/>
              </w:r>
              <w:r w:rsidRPr="00C667D6">
                <w:rPr>
                  <w:rFonts w:ascii="Calibri" w:eastAsia="Calibri" w:hAnsi="Calibri" w:cs="Calibri"/>
                  <w:sz w:val="20"/>
                  <w:szCs w:val="20"/>
                  <w:highlight w:val="white"/>
                  <w:lang w:val="en"/>
                </w:rPr>
                <w:t xml:space="preserve"> (Prohibiting Fishing on Data Buoys; eff. 09 Feb 2010 - Current)</w:t>
              </w:r>
            </w:ins>
          </w:p>
          <w:p w14:paraId="3FBBBF0B" w14:textId="77777777" w:rsidR="00C667D6" w:rsidRPr="00C667D6" w:rsidRDefault="00C667D6" w:rsidP="00C667D6">
            <w:pPr>
              <w:numPr>
                <w:ilvl w:val="0"/>
                <w:numId w:val="42"/>
              </w:numPr>
              <w:spacing w:line="240" w:lineRule="auto"/>
              <w:ind w:left="540"/>
              <w:rPr>
                <w:ins w:id="60" w:author="melissa.goldman" w:date="2025-09-27T00:50:00Z"/>
                <w:rFonts w:ascii="Calibri" w:eastAsia="Calibri" w:hAnsi="Calibri" w:cs="Calibri"/>
                <w:sz w:val="24"/>
                <w:szCs w:val="24"/>
                <w:lang w:val="en"/>
              </w:rPr>
            </w:pPr>
            <w:ins w:id="61"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"https://cmm.wcpfc.int/measure/cmm-2009-05/obl/cmm-2009-05-01-03-05"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2009-05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"https://cmm.wcpfc.int/measure/cmm-2009-05/obl/cmm-2009-05-01-03-05"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01, 03, 05</w:t>
              </w:r>
              <w:r w:rsidRPr="00C667D6">
                <w:rPr>
                  <w:rFonts w:ascii="Calibri" w:eastAsia="Calibri" w:hAnsi="Calibri" w:cs="Calibri"/>
                  <w:b/>
                  <w:color w:val="0000FF"/>
                  <w:sz w:val="24"/>
                  <w:szCs w:val="24"/>
                  <w:u w:val="single"/>
                  <w:lang w:val="en"/>
                </w:rPr>
                <w:fldChar w:fldCharType="end"/>
              </w:r>
            </w:ins>
          </w:p>
          <w:p w14:paraId="209CDD98" w14:textId="77777777" w:rsidR="00C667D6" w:rsidRPr="00C667D6" w:rsidRDefault="00C667D6" w:rsidP="00C667D6">
            <w:pPr>
              <w:spacing w:line="240" w:lineRule="auto"/>
              <w:rPr>
                <w:ins w:id="62" w:author="melissa.goldman" w:date="2025-09-27T00:50:00Z"/>
                <w:rFonts w:ascii="Calibri" w:eastAsia="Calibri" w:hAnsi="Calibri" w:cs="Calibri"/>
                <w:sz w:val="10"/>
                <w:szCs w:val="10"/>
                <w:lang w:val="en"/>
              </w:rPr>
            </w:pPr>
            <w:ins w:id="63" w:author="melissa.goldman" w:date="2025-09-27T00:50:00Z">
              <w:r w:rsidRPr="00C667D6">
                <w:rPr>
                  <w:rFonts w:ascii="Calibri" w:eastAsia="Calibri" w:hAnsi="Calibri" w:cs="Calibri"/>
                  <w:sz w:val="6"/>
                  <w:szCs w:val="6"/>
                  <w:lang w:val="en"/>
                </w:rPr>
                <w:t xml:space="preserve"> </w:t>
              </w:r>
            </w:ins>
          </w:p>
        </w:tc>
      </w:tr>
      <w:tr w:rsidR="00C667D6" w:rsidRPr="00C667D6" w14:paraId="00157A2E" w14:textId="77777777" w:rsidTr="343872D3">
        <w:trPr>
          <w:ins w:id="64" w:author="melissa.goldman" w:date="2025-09-27T00:50:00Z"/>
        </w:trPr>
        <w:tc>
          <w:tcPr>
            <w:tcW w:w="1053" w:type="dxa"/>
            <w:vAlign w:val="center"/>
          </w:tcPr>
          <w:p w14:paraId="08E3B08E" w14:textId="77777777" w:rsidR="00C667D6" w:rsidRPr="00C667D6" w:rsidRDefault="00C667D6" w:rsidP="00C667D6">
            <w:pPr>
              <w:spacing w:line="240" w:lineRule="auto"/>
              <w:rPr>
                <w:ins w:id="65" w:author="melissa.goldman" w:date="2025-09-27T00:50:00Z"/>
                <w:rFonts w:ascii="Calibri" w:eastAsia="Calibri" w:hAnsi="Calibri" w:cs="Calibri"/>
                <w:b/>
                <w:sz w:val="24"/>
                <w:szCs w:val="24"/>
                <w:u w:val="single"/>
                <w:lang w:val="en"/>
              </w:rPr>
            </w:pPr>
            <w:ins w:id="66" w:author="melissa.goldman" w:date="2025-09-27T00:50:00Z">
              <w:r w:rsidRPr="00C667D6">
                <w:rPr>
                  <w:rFonts w:ascii="Calibri" w:eastAsia="Calibri" w:hAnsi="Calibri" w:cs="Calibri"/>
                  <w:b/>
                  <w:sz w:val="24"/>
                  <w:szCs w:val="24"/>
                  <w:u w:val="single"/>
                  <w:lang w:val="en"/>
                </w:rPr>
                <w:t>CWS</w:t>
              </w:r>
            </w:ins>
          </w:p>
          <w:p w14:paraId="21F8EB97" w14:textId="77777777" w:rsidR="00C667D6" w:rsidRPr="00C667D6" w:rsidRDefault="00C667D6" w:rsidP="00C667D6">
            <w:pPr>
              <w:spacing w:line="240" w:lineRule="auto"/>
              <w:rPr>
                <w:ins w:id="67" w:author="melissa.goldman" w:date="2025-09-27T00:50:00Z"/>
                <w:rFonts w:ascii="Calibri" w:eastAsia="Calibri" w:hAnsi="Calibri" w:cs="Calibri"/>
                <w:sz w:val="24"/>
                <w:szCs w:val="24"/>
                <w:u w:val="single"/>
                <w:lang w:val="en"/>
              </w:rPr>
            </w:pPr>
            <w:ins w:id="68" w:author="melissa.goldman" w:date="2025-09-27T00:50:00Z">
              <w:r w:rsidRPr="00C667D6">
                <w:rPr>
                  <w:rFonts w:ascii="Calibri" w:eastAsia="Calibri" w:hAnsi="Calibri" w:cs="Calibri"/>
                  <w:sz w:val="20"/>
                  <w:szCs w:val="20"/>
                  <w:lang w:val="en"/>
                </w:rPr>
                <w:t>(same as current)</w:t>
              </w:r>
            </w:ins>
          </w:p>
        </w:tc>
        <w:tc>
          <w:tcPr>
            <w:tcW w:w="4950" w:type="dxa"/>
            <w:vAlign w:val="center"/>
          </w:tcPr>
          <w:p w14:paraId="6572B594" w14:textId="77777777" w:rsidR="00C667D6" w:rsidRPr="00C667D6" w:rsidRDefault="00C667D6" w:rsidP="00C667D6">
            <w:pPr>
              <w:spacing w:line="240" w:lineRule="auto"/>
              <w:rPr>
                <w:ins w:id="69" w:author="melissa.goldman" w:date="2025-09-27T00:50:00Z"/>
                <w:rFonts w:ascii="Calibri" w:eastAsia="Calibri" w:hAnsi="Calibri" w:cs="Calibri"/>
                <w:sz w:val="6"/>
                <w:szCs w:val="6"/>
                <w:lang w:val="en"/>
              </w:rPr>
            </w:pPr>
          </w:p>
          <w:p w14:paraId="7CACD1AB" w14:textId="77777777" w:rsidR="00C667D6" w:rsidRPr="00C667D6" w:rsidRDefault="00C667D6" w:rsidP="00C667D6">
            <w:pPr>
              <w:spacing w:line="240" w:lineRule="auto"/>
              <w:rPr>
                <w:ins w:id="70" w:author="melissa.goldman" w:date="2025-09-27T00:50:00Z"/>
                <w:rFonts w:ascii="Calibri" w:eastAsia="Calibri" w:hAnsi="Calibri" w:cs="Calibri"/>
                <w:sz w:val="24"/>
                <w:szCs w:val="24"/>
                <w:lang w:val="en"/>
              </w:rPr>
            </w:pPr>
            <w:ins w:id="71" w:author="melissa.goldman" w:date="2025-09-27T00:50:00Z">
              <w:r w:rsidRPr="00C667D6">
                <w:rPr>
                  <w:rFonts w:ascii="Calibri" w:eastAsia="Calibri" w:hAnsi="Calibri" w:cs="Calibri"/>
                  <w:sz w:val="24"/>
                  <w:szCs w:val="24"/>
                  <w:lang w:val="en"/>
                </w:rPr>
                <w:t xml:space="preserve">Interactions with Cetaceans </w:t>
              </w:r>
              <w:r w:rsidRPr="00C667D6">
                <w:rPr>
                  <w:rFonts w:ascii="Calibri" w:eastAsia="Calibri" w:hAnsi="Calibri" w:cs="Calibri"/>
                  <w:i/>
                  <w:sz w:val="20"/>
                  <w:szCs w:val="20"/>
                  <w:lang w:val="en"/>
                </w:rPr>
                <w:t>(including prohibition on purse seine (“</w:t>
              </w:r>
              <w:r w:rsidRPr="00C667D6">
                <w:rPr>
                  <w:rFonts w:ascii="Calibri" w:eastAsia="Calibri" w:hAnsi="Calibri" w:cs="Calibri"/>
                  <w:b/>
                  <w:i/>
                  <w:sz w:val="20"/>
                  <w:szCs w:val="20"/>
                  <w:lang w:val="en"/>
                </w:rPr>
                <w:t>PS</w:t>
              </w:r>
              <w:r w:rsidRPr="00C667D6">
                <w:rPr>
                  <w:rFonts w:ascii="Calibri" w:eastAsia="Calibri" w:hAnsi="Calibri" w:cs="Calibri"/>
                  <w:i/>
                  <w:sz w:val="20"/>
                  <w:szCs w:val="20"/>
                  <w:lang w:val="en"/>
                </w:rPr>
                <w:t>”) setting on cetaceans if animal is sighted prior to commencement of the set; requirements in the event of unintentional circling of cetaceans in the PS net, including incident reporting; the prohibition on all vessels (PS and longline (“</w:t>
              </w:r>
              <w:r w:rsidRPr="00C667D6">
                <w:rPr>
                  <w:rFonts w:ascii="Calibri" w:eastAsia="Calibri" w:hAnsi="Calibri" w:cs="Calibri"/>
                  <w:b/>
                  <w:i/>
                  <w:sz w:val="20"/>
                  <w:szCs w:val="20"/>
                  <w:lang w:val="en"/>
                </w:rPr>
                <w:t>LL</w:t>
              </w:r>
              <w:r w:rsidRPr="00C667D6">
                <w:rPr>
                  <w:rFonts w:ascii="Calibri" w:eastAsia="Calibri" w:hAnsi="Calibri" w:cs="Calibri"/>
                  <w:i/>
                  <w:sz w:val="20"/>
                  <w:szCs w:val="20"/>
                  <w:lang w:val="en"/>
                </w:rPr>
                <w:t>”)) from harvesting, retaining onboard, transshipping, or landing any cetacean, in whole or any part thereof, in the Convention Area; and the requirement that LL vessels release, taking into account the safety of the crew, any cetacean that is caught or entangled by its fishing gear in the Convention Area as soon as possible and in a manner that results in as little harm to the cetacean as possible and utilizing the Best Practices for the Safe Handling and Release of Cetaceans, if possible)</w:t>
              </w:r>
              <w:r w:rsidRPr="00C667D6">
                <w:rPr>
                  <w:rFonts w:ascii="Calibri" w:eastAsia="Calibri" w:hAnsi="Calibri" w:cs="Calibri"/>
                  <w:sz w:val="20"/>
                  <w:szCs w:val="20"/>
                  <w:lang w:val="en"/>
                </w:rPr>
                <w:t xml:space="preserve">; </w:t>
              </w:r>
              <w:r w:rsidRPr="00C667D6">
                <w:rPr>
                  <w:rFonts w:ascii="Calibri" w:eastAsia="Calibri" w:hAnsi="Calibri" w:cs="Calibri"/>
                  <w:sz w:val="24"/>
                  <w:szCs w:val="24"/>
                  <w:lang w:val="en"/>
                </w:rPr>
                <w:t xml:space="preserve">and Interactions with Whale Sharks </w:t>
              </w:r>
              <w:r w:rsidRPr="00C667D6">
                <w:rPr>
                  <w:rFonts w:ascii="Calibri" w:eastAsia="Calibri" w:hAnsi="Calibri" w:cs="Calibri"/>
                  <w:i/>
                  <w:sz w:val="20"/>
                  <w:szCs w:val="20"/>
                  <w:lang w:val="en"/>
                </w:rPr>
                <w:t>(including prohibition on PS setting on whale sharks and on retention/ transshipment)</w:t>
              </w:r>
              <w:r w:rsidRPr="00C667D6">
                <w:rPr>
                  <w:rFonts w:ascii="Calibri" w:eastAsia="Calibri" w:hAnsi="Calibri" w:cs="Calibri"/>
                  <w:sz w:val="24"/>
                  <w:szCs w:val="24"/>
                  <w:lang w:val="en"/>
                </w:rPr>
                <w:t xml:space="preserve"> </w:t>
              </w:r>
            </w:ins>
          </w:p>
          <w:p w14:paraId="0CF48456" w14:textId="77777777" w:rsidR="00C667D6" w:rsidRPr="00C667D6" w:rsidRDefault="00C667D6" w:rsidP="00C667D6">
            <w:pPr>
              <w:spacing w:line="240" w:lineRule="auto"/>
              <w:rPr>
                <w:ins w:id="72" w:author="melissa.goldman" w:date="2025-09-27T00:50:00Z"/>
                <w:rFonts w:ascii="Calibri" w:eastAsia="Calibri" w:hAnsi="Calibri" w:cs="Calibri"/>
                <w:sz w:val="10"/>
                <w:szCs w:val="10"/>
                <w:lang w:val="en"/>
              </w:rPr>
            </w:pPr>
          </w:p>
        </w:tc>
        <w:tc>
          <w:tcPr>
            <w:tcW w:w="3330" w:type="dxa"/>
            <w:vAlign w:val="center"/>
          </w:tcPr>
          <w:p w14:paraId="1B858A6C" w14:textId="77777777" w:rsidR="00C667D6" w:rsidRPr="00C667D6" w:rsidRDefault="00C667D6" w:rsidP="00C667D6">
            <w:pPr>
              <w:spacing w:line="240" w:lineRule="auto"/>
              <w:rPr>
                <w:ins w:id="73" w:author="melissa.goldman" w:date="2025-09-27T00:50:00Z"/>
                <w:rFonts w:ascii="Calibri" w:eastAsia="Calibri" w:hAnsi="Calibri" w:cs="Calibri"/>
                <w:sz w:val="24"/>
                <w:szCs w:val="24"/>
                <w:lang w:val="en"/>
              </w:rPr>
            </w:pPr>
            <w:ins w:id="74" w:author="melissa.goldman" w:date="2025-09-27T00:50:00Z">
              <w:r w:rsidRPr="00C667D6">
                <w:rPr>
                  <w:rFonts w:ascii="Calibri" w:eastAsia="Calibri" w:hAnsi="Calibri" w:cs="Calibri"/>
                  <w:b/>
                  <w:sz w:val="24"/>
                  <w:szCs w:val="24"/>
                  <w:lang w:val="en"/>
                </w:rPr>
                <w:t>Cetaceans</w:t>
              </w:r>
              <w:r w:rsidRPr="00C667D6">
                <w:rPr>
                  <w:rFonts w:ascii="Calibri" w:eastAsia="Calibri" w:hAnsi="Calibri" w:cs="Calibri"/>
                  <w:sz w:val="24"/>
                  <w:szCs w:val="24"/>
                  <w:lang w:val="en"/>
                </w:rPr>
                <w:t>:</w:t>
              </w:r>
            </w:ins>
          </w:p>
          <w:p w14:paraId="6D1C0708" w14:textId="77777777" w:rsidR="00C667D6" w:rsidRPr="00C667D6" w:rsidRDefault="00C667D6" w:rsidP="00C667D6">
            <w:pPr>
              <w:spacing w:line="240" w:lineRule="auto"/>
              <w:rPr>
                <w:ins w:id="75" w:author="melissa.goldman" w:date="2025-09-27T00:50:00Z"/>
                <w:rFonts w:ascii="Calibri" w:eastAsia="Calibri" w:hAnsi="Calibri" w:cs="Calibri"/>
                <w:sz w:val="20"/>
                <w:szCs w:val="20"/>
                <w:lang w:val="en"/>
              </w:rPr>
            </w:pPr>
            <w:ins w:id="76"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"https://cmm.wcpfc.int/measure/cmm-2024-07"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CMM 2024-07</w:t>
              </w:r>
              <w:r w:rsidRPr="00C667D6">
                <w:rPr>
                  <w:rFonts w:ascii="Calibri" w:eastAsia="Calibri" w:hAnsi="Calibri" w:cs="Calibri"/>
                  <w:color w:val="0000FF"/>
                  <w:sz w:val="24"/>
                  <w:szCs w:val="24"/>
                  <w:u w:val="single"/>
                  <w:lang w:val="en"/>
                </w:rPr>
                <w:fldChar w:fldCharType="end"/>
              </w:r>
              <w:r w:rsidRPr="00C667D6">
                <w:rPr>
                  <w:rFonts w:ascii="Calibri" w:eastAsia="Calibri" w:hAnsi="Calibri" w:cs="Calibri"/>
                  <w:sz w:val="20"/>
                  <w:szCs w:val="20"/>
                  <w:lang w:val="en"/>
                </w:rPr>
                <w:t xml:space="preserve"> (for Protection of Cetaceans from PS &amp; LL Fishing Operations; eff. 01 July - Current)</w:t>
              </w:r>
            </w:ins>
          </w:p>
          <w:p w14:paraId="6746A7C7" w14:textId="77777777" w:rsidR="00C667D6" w:rsidRPr="00C667D6" w:rsidRDefault="00C667D6" w:rsidP="00C667D6">
            <w:pPr>
              <w:numPr>
                <w:ilvl w:val="0"/>
                <w:numId w:val="48"/>
              </w:numPr>
              <w:spacing w:line="240" w:lineRule="auto"/>
              <w:rPr>
                <w:ins w:id="77" w:author="melissa.goldman" w:date="2025-09-27T00:50:00Z"/>
                <w:rFonts w:eastAsia="Arial"/>
                <w:sz w:val="24"/>
                <w:szCs w:val="24"/>
                <w:lang w:val="en"/>
              </w:rPr>
            </w:pPr>
            <w:ins w:id="78" w:author="melissa.goldman" w:date="2025-09-27T00:50:00Z">
              <w:r w:rsidRPr="00C667D6">
                <w:rPr>
                  <w:rFonts w:ascii="Calibri" w:eastAsia="Calibri" w:hAnsi="Calibri" w:cs="Calibri"/>
                  <w:sz w:val="24"/>
                  <w:szCs w:val="24"/>
                  <w:u w:val="single"/>
                  <w:lang w:val="en"/>
                </w:rPr>
                <w:t xml:space="preserve">CMM 2024-07 </w:t>
              </w:r>
              <w:r w:rsidRPr="00C667D6">
                <w:rPr>
                  <w:rFonts w:ascii="Calibri" w:eastAsia="Calibri" w:hAnsi="Calibri" w:cs="Calibri"/>
                  <w:b/>
                  <w:sz w:val="24"/>
                  <w:szCs w:val="24"/>
                  <w:u w:val="single"/>
                  <w:lang w:val="en"/>
                </w:rPr>
                <w:t>01-04</w:t>
              </w:r>
              <w:r w:rsidRPr="00C667D6">
                <w:rPr>
                  <w:rFonts w:ascii="Calibri" w:eastAsia="Calibri" w:hAnsi="Calibri" w:cs="Calibri"/>
                  <w:sz w:val="20"/>
                  <w:szCs w:val="20"/>
                  <w:vertAlign w:val="superscript"/>
                  <w:lang w:val="en"/>
                </w:rPr>
                <w:footnoteReference w:id="4"/>
              </w:r>
            </w:ins>
          </w:p>
          <w:p w14:paraId="1C9F7076" w14:textId="77777777" w:rsidR="00C667D6" w:rsidRPr="00C667D6" w:rsidRDefault="00C667D6" w:rsidP="00C667D6">
            <w:pPr>
              <w:pBdr>
                <w:top w:val="none" w:sz="0" w:space="3" w:color="000000"/>
              </w:pBdr>
              <w:shd w:val="clear" w:color="auto" w:fill="FFFFFF"/>
              <w:spacing w:line="240" w:lineRule="auto"/>
              <w:rPr>
                <w:ins w:id="81" w:author="melissa.goldman" w:date="2025-09-27T00:50:00Z"/>
                <w:rFonts w:ascii="Calibri" w:eastAsia="Calibri" w:hAnsi="Calibri" w:cs="Calibri"/>
                <w:b/>
                <w:sz w:val="24"/>
                <w:szCs w:val="24"/>
                <w:lang w:val="en"/>
              </w:rPr>
            </w:pPr>
          </w:p>
          <w:p w14:paraId="2BAA1950" w14:textId="77777777" w:rsidR="00C667D6" w:rsidRPr="00C667D6" w:rsidRDefault="00C667D6" w:rsidP="00C667D6">
            <w:pPr>
              <w:spacing w:line="240" w:lineRule="auto"/>
              <w:rPr>
                <w:ins w:id="82" w:author="melissa.goldman" w:date="2025-09-27T00:50:00Z"/>
                <w:rFonts w:ascii="Calibri" w:eastAsia="Calibri" w:hAnsi="Calibri" w:cs="Calibri"/>
                <w:sz w:val="24"/>
                <w:szCs w:val="24"/>
                <w:lang w:val="en"/>
              </w:rPr>
            </w:pPr>
            <w:ins w:id="83" w:author="melissa.goldman" w:date="2025-09-27T00:50:00Z">
              <w:r w:rsidRPr="00C667D6">
                <w:rPr>
                  <w:rFonts w:ascii="Calibri" w:eastAsia="Calibri" w:hAnsi="Calibri" w:cs="Calibri"/>
                  <w:b/>
                  <w:sz w:val="24"/>
                  <w:szCs w:val="24"/>
                  <w:lang w:val="en"/>
                </w:rPr>
                <w:t>Whale Sharks</w:t>
              </w:r>
              <w:r w:rsidRPr="00C667D6">
                <w:rPr>
                  <w:rFonts w:ascii="Calibri" w:eastAsia="Calibri" w:hAnsi="Calibri" w:cs="Calibri"/>
                  <w:sz w:val="24"/>
                  <w:szCs w:val="24"/>
                  <w:lang w:val="en"/>
                </w:rPr>
                <w:t>:</w:t>
              </w:r>
            </w:ins>
          </w:p>
          <w:p w14:paraId="3799DF9D" w14:textId="77777777" w:rsidR="00C667D6" w:rsidRPr="00C667D6" w:rsidRDefault="00C667D6" w:rsidP="00C667D6">
            <w:pPr>
              <w:spacing w:line="240" w:lineRule="auto"/>
              <w:rPr>
                <w:ins w:id="84" w:author="melissa.goldman" w:date="2025-09-27T00:50:00Z"/>
                <w:rFonts w:ascii="Calibri" w:eastAsia="Calibri" w:hAnsi="Calibri" w:cs="Calibri"/>
                <w:sz w:val="24"/>
                <w:szCs w:val="24"/>
                <w:lang w:val="en"/>
              </w:rPr>
            </w:pPr>
            <w:ins w:id="85"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"https://cmm.wcpfc.int/measure/cmm-2024-05"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CMM 2024-05</w:t>
              </w:r>
              <w:r w:rsidRPr="00C667D6">
                <w:rPr>
                  <w:rFonts w:ascii="Calibri" w:eastAsia="Calibri" w:hAnsi="Calibri" w:cs="Calibri"/>
                  <w:color w:val="0000FF"/>
                  <w:sz w:val="24"/>
                  <w:szCs w:val="24"/>
                  <w:u w:val="single"/>
                  <w:lang w:val="en"/>
                </w:rPr>
                <w:fldChar w:fldCharType="end"/>
              </w:r>
              <w:r w:rsidRPr="00C667D6">
                <w:rPr>
                  <w:rFonts w:ascii="Calibri" w:eastAsia="Calibri" w:hAnsi="Calibri" w:cs="Calibri"/>
                  <w:color w:val="999999"/>
                  <w:sz w:val="24"/>
                  <w:szCs w:val="24"/>
                  <w:lang w:val="en"/>
                </w:rPr>
                <w:t xml:space="preserve"> </w:t>
              </w:r>
              <w:r w:rsidRPr="00C667D6">
                <w:rPr>
                  <w:rFonts w:ascii="Calibri" w:eastAsia="Calibri" w:hAnsi="Calibri" w:cs="Calibri"/>
                  <w:sz w:val="20"/>
                  <w:szCs w:val="20"/>
                  <w:lang w:val="en"/>
                </w:rPr>
                <w:t>(for Sharks; eff. 01 Feb 2025 - Current).</w:t>
              </w:r>
            </w:ins>
          </w:p>
          <w:p w14:paraId="252463CD" w14:textId="77777777" w:rsidR="00C667D6" w:rsidRPr="00C667D6" w:rsidRDefault="00C667D6" w:rsidP="00C667D6">
            <w:pPr>
              <w:numPr>
                <w:ilvl w:val="0"/>
                <w:numId w:val="45"/>
              </w:numPr>
              <w:spacing w:line="240" w:lineRule="auto"/>
              <w:rPr>
                <w:ins w:id="86" w:author="melissa.goldman" w:date="2025-09-27T00:50:00Z"/>
                <w:rFonts w:eastAsia="Arial"/>
                <w:sz w:val="24"/>
                <w:szCs w:val="24"/>
                <w:lang w:val="en"/>
              </w:rPr>
            </w:pPr>
            <w:ins w:id="87"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"https://cmm.wcpfc.int/measure/cmm-2024-05/obl/cmm-2024-05-25-01-07"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CMM 2024-05</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"https://cmm.wcpfc.int/measure/cmm-2024-05/obl/cmm-2024-05-25-01-07"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 xml:space="preserve"> 25 </w:t>
              </w:r>
              <w:r w:rsidRPr="00C667D6">
                <w:rPr>
                  <w:rFonts w:ascii="Calibri" w:eastAsia="Calibri" w:hAnsi="Calibri" w:cs="Calibri"/>
                  <w:b/>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"https://cmm.wcpfc.int/measure/cmm-2024-05/obl/cmm-2024-05-25-01-07"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"https://cmm.wcpfc.int/measure/cmm-2024-05/obl/cmm-2024-05-25-01-07"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01-07</w:t>
              </w:r>
              <w:r w:rsidRPr="00C667D6">
                <w:rPr>
                  <w:rFonts w:ascii="Calibri" w:eastAsia="Calibri" w:hAnsi="Calibri" w:cs="Calibri"/>
                  <w:b/>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"https://cmm.wcpfc.int/measure/cmm-2024-05/obl/cmm-2024-05-25-01-07"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w:t>
              </w:r>
              <w:r w:rsidRPr="00C667D6">
                <w:rPr>
                  <w:rFonts w:ascii="Calibri" w:eastAsia="Calibri" w:hAnsi="Calibri" w:cs="Calibri"/>
                  <w:color w:val="0000FF"/>
                  <w:sz w:val="24"/>
                  <w:szCs w:val="24"/>
                  <w:u w:val="single"/>
                  <w:lang w:val="en"/>
                </w:rPr>
                <w:fldChar w:fldCharType="end"/>
              </w:r>
              <w:r w:rsidRPr="00C667D6">
                <w:rPr>
                  <w:rFonts w:ascii="Calibri" w:eastAsia="Calibri" w:hAnsi="Calibri" w:cs="Calibri"/>
                  <w:sz w:val="24"/>
                  <w:szCs w:val="24"/>
                  <w:vertAlign w:val="superscript"/>
                  <w:lang w:val="en"/>
                </w:rPr>
                <w:footnoteReference w:id="5"/>
              </w:r>
            </w:ins>
          </w:p>
        </w:tc>
      </w:tr>
      <w:tr w:rsidR="00C667D6" w:rsidRPr="00C667D6" w14:paraId="6358156B" w14:textId="77777777" w:rsidTr="343872D3">
        <w:trPr>
          <w:ins w:id="90" w:author="melissa.goldman" w:date="2025-09-27T00:50:00Z"/>
        </w:trPr>
        <w:tc>
          <w:tcPr>
            <w:tcW w:w="1053" w:type="dxa"/>
            <w:vAlign w:val="center"/>
          </w:tcPr>
          <w:p w14:paraId="52FCEDDB" w14:textId="77777777" w:rsidR="00C667D6" w:rsidRPr="00C667D6" w:rsidRDefault="00C667D6" w:rsidP="00C667D6">
            <w:pPr>
              <w:spacing w:line="240" w:lineRule="auto"/>
              <w:rPr>
                <w:ins w:id="91" w:author="melissa.goldman" w:date="2025-09-27T00:50:00Z"/>
                <w:rFonts w:ascii="Calibri" w:eastAsia="Calibri" w:hAnsi="Calibri" w:cs="Calibri"/>
                <w:sz w:val="20"/>
                <w:szCs w:val="20"/>
                <w:lang w:val="en"/>
              </w:rPr>
            </w:pPr>
            <w:ins w:id="92" w:author="melissa.goldman" w:date="2025-09-27T00:50:00Z">
              <w:r w:rsidRPr="00C667D6">
                <w:rPr>
                  <w:rFonts w:ascii="Calibri" w:eastAsia="Calibri" w:hAnsi="Calibri" w:cs="Calibri"/>
                  <w:b/>
                  <w:sz w:val="24"/>
                  <w:szCs w:val="24"/>
                  <w:u w:val="single"/>
                  <w:lang w:val="en"/>
                </w:rPr>
                <w:t>OBS</w:t>
              </w:r>
              <w:r w:rsidRPr="00C667D6">
                <w:rPr>
                  <w:rFonts w:ascii="Calibri" w:eastAsia="Calibri" w:hAnsi="Calibri" w:cs="Calibri"/>
                  <w:sz w:val="24"/>
                  <w:szCs w:val="24"/>
                  <w:lang w:val="en"/>
                </w:rPr>
                <w:t xml:space="preserve"> </w:t>
              </w:r>
              <w:r w:rsidRPr="00C667D6">
                <w:rPr>
                  <w:rFonts w:ascii="Calibri" w:eastAsia="Calibri" w:hAnsi="Calibri" w:cs="Calibri"/>
                  <w:sz w:val="20"/>
                  <w:szCs w:val="20"/>
                  <w:lang w:val="en"/>
                </w:rPr>
                <w:t>(currently “OAI”)</w:t>
              </w:r>
            </w:ins>
          </w:p>
        </w:tc>
        <w:tc>
          <w:tcPr>
            <w:tcW w:w="4950" w:type="dxa"/>
            <w:vAlign w:val="center"/>
          </w:tcPr>
          <w:p w14:paraId="4C3DDEC6" w14:textId="77777777" w:rsidR="00C667D6" w:rsidRPr="00C667D6" w:rsidRDefault="00C667D6" w:rsidP="00C667D6">
            <w:pPr>
              <w:spacing w:line="240" w:lineRule="auto"/>
              <w:rPr>
                <w:ins w:id="93" w:author="melissa.goldman" w:date="2025-09-27T00:50:00Z"/>
                <w:rFonts w:ascii="Calibri" w:eastAsia="Calibri" w:hAnsi="Calibri" w:cs="Calibri"/>
                <w:sz w:val="16"/>
                <w:szCs w:val="16"/>
                <w:u w:val="single"/>
                <w:lang w:val="en"/>
              </w:rPr>
            </w:pPr>
            <w:ins w:id="94" w:author="melissa.goldman" w:date="2025-09-27T00:50:00Z">
              <w:r w:rsidRPr="00C667D6">
                <w:rPr>
                  <w:rFonts w:ascii="Calibri" w:eastAsia="Calibri" w:hAnsi="Calibri" w:cs="Calibri"/>
                  <w:sz w:val="24"/>
                  <w:szCs w:val="24"/>
                  <w:lang w:val="en"/>
                </w:rPr>
                <w:t>Observer Obstruction</w:t>
              </w:r>
            </w:ins>
          </w:p>
        </w:tc>
        <w:tc>
          <w:tcPr>
            <w:tcW w:w="3330" w:type="dxa"/>
            <w:vAlign w:val="center"/>
          </w:tcPr>
          <w:p w14:paraId="7C982ED6" w14:textId="77777777" w:rsidR="00C667D6" w:rsidRPr="00C667D6" w:rsidRDefault="00C667D6" w:rsidP="00C667D6">
            <w:pPr>
              <w:spacing w:line="240" w:lineRule="auto"/>
              <w:rPr>
                <w:ins w:id="95" w:author="melissa.goldman" w:date="2025-09-27T00:50:00Z"/>
                <w:rFonts w:ascii="Calibri" w:eastAsia="Calibri" w:hAnsi="Calibri" w:cs="Calibri"/>
                <w:sz w:val="6"/>
                <w:szCs w:val="6"/>
                <w:lang w:val="en"/>
              </w:rPr>
            </w:pPr>
          </w:p>
          <w:p w14:paraId="7549D0EF" w14:textId="77777777" w:rsidR="00C667D6" w:rsidRPr="00C667D6" w:rsidRDefault="00C667D6" w:rsidP="00C667D6">
            <w:pPr>
              <w:spacing w:line="240" w:lineRule="auto"/>
              <w:rPr>
                <w:ins w:id="96" w:author="melissa.goldman" w:date="2025-09-27T00:50:00Z"/>
                <w:rFonts w:ascii="Calibri" w:eastAsia="Calibri" w:hAnsi="Calibri" w:cs="Calibri"/>
                <w:sz w:val="20"/>
                <w:szCs w:val="20"/>
                <w:highlight w:val="white"/>
                <w:lang w:val="en"/>
              </w:rPr>
            </w:pPr>
            <w:ins w:id="97"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"https://cmm.wcpfc.int/measure/cmm-2018-05"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highlight w:val="white"/>
                  <w:u w:val="single"/>
                  <w:lang w:val="en"/>
                </w:rPr>
                <w:t>CMM 2018-05</w:t>
              </w:r>
              <w:r w:rsidRPr="00C667D6">
                <w:rPr>
                  <w:rFonts w:ascii="Calibri" w:eastAsia="Calibri" w:hAnsi="Calibri" w:cs="Calibri"/>
                  <w:color w:val="0000FF"/>
                  <w:sz w:val="24"/>
                  <w:szCs w:val="24"/>
                  <w:highlight w:val="white"/>
                  <w:u w:val="single"/>
                  <w:lang w:val="en"/>
                </w:rPr>
                <w:fldChar w:fldCharType="end"/>
              </w:r>
              <w:r w:rsidRPr="00C667D6">
                <w:rPr>
                  <w:rFonts w:ascii="Calibri" w:eastAsia="Calibri" w:hAnsi="Calibri" w:cs="Calibri"/>
                  <w:sz w:val="20"/>
                  <w:szCs w:val="20"/>
                  <w:highlight w:val="white"/>
                  <w:lang w:val="en"/>
                </w:rPr>
                <w:t xml:space="preserve"> (for the ROP; eff.</w:t>
              </w:r>
              <w:r w:rsidRPr="00C667D6">
                <w:rPr>
                  <w:rFonts w:ascii="Calibri" w:eastAsia="Calibri" w:hAnsi="Calibri" w:cs="Calibri"/>
                  <w:sz w:val="20"/>
                  <w:szCs w:val="20"/>
                  <w:lang w:val="en"/>
                </w:rPr>
                <w:t> </w:t>
              </w:r>
              <w:r w:rsidRPr="00C667D6">
                <w:rPr>
                  <w:rFonts w:ascii="Calibri" w:eastAsia="Calibri" w:hAnsi="Calibri" w:cs="Calibri"/>
                  <w:sz w:val="20"/>
                  <w:szCs w:val="20"/>
                  <w:highlight w:val="white"/>
                  <w:lang w:val="en"/>
                </w:rPr>
                <w:t>12</w:t>
              </w:r>
              <w:r w:rsidRPr="00C667D6">
                <w:rPr>
                  <w:rFonts w:ascii="Calibri" w:eastAsia="Calibri" w:hAnsi="Calibri" w:cs="Calibri"/>
                  <w:sz w:val="20"/>
                  <w:szCs w:val="20"/>
                  <w:lang w:val="en"/>
                </w:rPr>
                <w:t> </w:t>
              </w:r>
              <w:r w:rsidRPr="00C667D6">
                <w:rPr>
                  <w:rFonts w:ascii="Calibri" w:eastAsia="Calibri" w:hAnsi="Calibri" w:cs="Calibri"/>
                  <w:sz w:val="20"/>
                  <w:szCs w:val="20"/>
                  <w:highlight w:val="white"/>
                  <w:lang w:val="en"/>
                </w:rPr>
                <w:t>Feb 2019 - Current)</w:t>
              </w:r>
            </w:ins>
          </w:p>
          <w:p w14:paraId="2BE15125" w14:textId="77777777" w:rsidR="00C667D6" w:rsidRPr="00C667D6" w:rsidRDefault="00C667D6" w:rsidP="00C667D6">
            <w:pPr>
              <w:numPr>
                <w:ilvl w:val="0"/>
                <w:numId w:val="50"/>
              </w:numPr>
              <w:spacing w:line="240" w:lineRule="auto"/>
              <w:ind w:left="540"/>
              <w:rPr>
                <w:ins w:id="98" w:author="melissa.goldman" w:date="2025-09-27T00:50:00Z"/>
                <w:rFonts w:ascii="Calibri" w:eastAsia="Calibri" w:hAnsi="Calibri" w:cs="Calibri"/>
                <w:sz w:val="24"/>
                <w:szCs w:val="24"/>
                <w:lang w:val="en"/>
              </w:rPr>
            </w:pPr>
            <w:ins w:id="99"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"https://cmm.wcpfc.int/measure/cmm-2018-05/obl/cmm-2018-05-15-g"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2018-05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"https://cmm.wcpfc.int/measure/cmm-2018-05/obl/cmm-2018-05-15-g"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15(g)</w:t>
              </w:r>
              <w:r w:rsidRPr="00C667D6">
                <w:rPr>
                  <w:rFonts w:ascii="Calibri" w:eastAsia="Calibri" w:hAnsi="Calibri" w:cs="Calibri"/>
                  <w:b/>
                  <w:color w:val="0000FF"/>
                  <w:sz w:val="24"/>
                  <w:szCs w:val="24"/>
                  <w:u w:val="single"/>
                  <w:lang w:val="en"/>
                </w:rPr>
                <w:fldChar w:fldCharType="end"/>
              </w:r>
            </w:ins>
          </w:p>
          <w:p w14:paraId="7DF2B6B4" w14:textId="77777777" w:rsidR="00C667D6" w:rsidRPr="00C667D6" w:rsidRDefault="00C667D6" w:rsidP="00C667D6">
            <w:pPr>
              <w:spacing w:line="240" w:lineRule="auto"/>
              <w:rPr>
                <w:ins w:id="100" w:author="melissa.goldman" w:date="2025-09-27T00:50:00Z"/>
                <w:rFonts w:ascii="Calibri" w:eastAsia="Calibri" w:hAnsi="Calibri" w:cs="Calibri"/>
                <w:b/>
                <w:i/>
                <w:sz w:val="10"/>
                <w:szCs w:val="10"/>
                <w:highlight w:val="white"/>
                <w:lang w:val="en"/>
              </w:rPr>
            </w:pPr>
          </w:p>
        </w:tc>
      </w:tr>
      <w:tr w:rsidR="00C667D6" w:rsidRPr="00C667D6" w14:paraId="326C1B1A" w14:textId="77777777" w:rsidTr="343872D3">
        <w:trPr>
          <w:ins w:id="101" w:author="melissa.goldman" w:date="2025-09-27T00:50:00Z"/>
        </w:trPr>
        <w:tc>
          <w:tcPr>
            <w:tcW w:w="1053" w:type="dxa"/>
            <w:vAlign w:val="center"/>
          </w:tcPr>
          <w:p w14:paraId="453A97CA" w14:textId="77777777" w:rsidR="00C667D6" w:rsidRPr="00C667D6" w:rsidRDefault="00C667D6" w:rsidP="00C667D6">
            <w:pPr>
              <w:spacing w:line="240" w:lineRule="auto"/>
              <w:rPr>
                <w:ins w:id="102" w:author="melissa.goldman" w:date="2025-09-27T00:50:00Z"/>
                <w:rFonts w:ascii="Calibri" w:eastAsia="Calibri" w:hAnsi="Calibri" w:cs="Calibri"/>
                <w:b/>
                <w:sz w:val="24"/>
                <w:szCs w:val="24"/>
                <w:u w:val="single"/>
                <w:lang w:val="en"/>
              </w:rPr>
            </w:pPr>
            <w:ins w:id="103" w:author="melissa.goldman" w:date="2025-09-27T00:50:00Z">
              <w:r w:rsidRPr="00C667D6">
                <w:rPr>
                  <w:rFonts w:ascii="Calibri" w:eastAsia="Calibri" w:hAnsi="Calibri" w:cs="Calibri"/>
                  <w:b/>
                  <w:sz w:val="24"/>
                  <w:szCs w:val="24"/>
                  <w:u w:val="single"/>
                  <w:lang w:val="en"/>
                </w:rPr>
                <w:lastRenderedPageBreak/>
                <w:t>DNS</w:t>
              </w:r>
            </w:ins>
          </w:p>
          <w:p w14:paraId="73DE0C20" w14:textId="77777777" w:rsidR="00C667D6" w:rsidRPr="00C667D6" w:rsidRDefault="00C667D6" w:rsidP="00C667D6">
            <w:pPr>
              <w:spacing w:line="240" w:lineRule="auto"/>
              <w:rPr>
                <w:ins w:id="104" w:author="melissa.goldman" w:date="2025-09-27T00:50:00Z"/>
                <w:rFonts w:ascii="Calibri" w:eastAsia="Calibri" w:hAnsi="Calibri" w:cs="Calibri"/>
                <w:b/>
                <w:sz w:val="24"/>
                <w:szCs w:val="24"/>
                <w:u w:val="single"/>
                <w:lang w:val="en"/>
              </w:rPr>
            </w:pPr>
            <w:ins w:id="105" w:author="melissa.goldman" w:date="2025-09-27T00:50:00Z">
              <w:r w:rsidRPr="00C667D6">
                <w:rPr>
                  <w:rFonts w:ascii="Calibri" w:eastAsia="Calibri" w:hAnsi="Calibri" w:cs="Calibri"/>
                  <w:sz w:val="20"/>
                  <w:szCs w:val="20"/>
                  <w:lang w:val="en"/>
                </w:rPr>
                <w:t>(NEW)</w:t>
              </w:r>
            </w:ins>
          </w:p>
        </w:tc>
        <w:tc>
          <w:tcPr>
            <w:tcW w:w="4950" w:type="dxa"/>
            <w:vAlign w:val="center"/>
          </w:tcPr>
          <w:p w14:paraId="28842F79" w14:textId="77777777" w:rsidR="00C667D6" w:rsidRPr="00C667D6" w:rsidRDefault="00C667D6" w:rsidP="00C667D6">
            <w:pPr>
              <w:spacing w:line="240" w:lineRule="auto"/>
              <w:rPr>
                <w:ins w:id="106" w:author="melissa.goldman" w:date="2025-09-27T00:50:00Z"/>
                <w:rFonts w:ascii="Calibri" w:eastAsia="Calibri" w:hAnsi="Calibri" w:cs="Calibri"/>
                <w:sz w:val="24"/>
                <w:szCs w:val="24"/>
                <w:lang w:val="en"/>
              </w:rPr>
            </w:pPr>
            <w:ins w:id="107" w:author="melissa.goldman" w:date="2025-09-27T00:50:00Z">
              <w:r w:rsidRPr="00C667D6">
                <w:rPr>
                  <w:rFonts w:ascii="Calibri" w:eastAsia="Calibri" w:hAnsi="Calibri" w:cs="Calibri"/>
                  <w:sz w:val="24"/>
                  <w:szCs w:val="24"/>
                  <w:lang w:val="en"/>
                </w:rPr>
                <w:t xml:space="preserve">Driftnet regulations </w:t>
              </w:r>
              <w:r w:rsidRPr="00C667D6">
                <w:rPr>
                  <w:rFonts w:ascii="Calibri" w:eastAsia="Calibri" w:hAnsi="Calibri" w:cs="Calibri"/>
                  <w:i/>
                  <w:sz w:val="20"/>
                  <w:szCs w:val="20"/>
                  <w:lang w:val="en"/>
                </w:rPr>
                <w:t xml:space="preserve">(including </w:t>
              </w:r>
              <w:r w:rsidRPr="00C667D6">
                <w:rPr>
                  <w:rFonts w:ascii="Calibri" w:eastAsia="Calibri" w:hAnsi="Calibri" w:cs="Calibri"/>
                  <w:i/>
                  <w:sz w:val="20"/>
                  <w:szCs w:val="20"/>
                  <w:highlight w:val="white"/>
                  <w:lang w:val="en"/>
                </w:rPr>
                <w:t>prohibition on the use of large-scale driftnets on the high seas)</w:t>
              </w:r>
            </w:ins>
          </w:p>
        </w:tc>
        <w:tc>
          <w:tcPr>
            <w:tcW w:w="3330" w:type="dxa"/>
            <w:vAlign w:val="center"/>
          </w:tcPr>
          <w:p w14:paraId="721DF492" w14:textId="77777777" w:rsidR="00C667D6" w:rsidRPr="00C667D6" w:rsidRDefault="00C667D6" w:rsidP="00C667D6">
            <w:pPr>
              <w:spacing w:line="240" w:lineRule="auto"/>
              <w:rPr>
                <w:ins w:id="108" w:author="melissa.goldman" w:date="2025-09-27T00:50:00Z"/>
                <w:rFonts w:ascii="Calibri" w:eastAsia="Calibri" w:hAnsi="Calibri" w:cs="Calibri"/>
                <w:i/>
                <w:sz w:val="6"/>
                <w:szCs w:val="6"/>
                <w:lang w:val="en"/>
              </w:rPr>
            </w:pPr>
          </w:p>
          <w:p w14:paraId="023C670D" w14:textId="77777777" w:rsidR="00C667D6" w:rsidRPr="00C667D6" w:rsidRDefault="00C667D6" w:rsidP="343872D3">
            <w:pPr>
              <w:spacing w:line="240" w:lineRule="auto"/>
              <w:rPr>
                <w:ins w:id="109" w:author="melissa.goldman" w:date="2025-09-27T00:50:00Z"/>
                <w:rFonts w:ascii="Calibri" w:eastAsia="Calibri" w:hAnsi="Calibri" w:cs="Calibri"/>
                <w:sz w:val="20"/>
                <w:szCs w:val="20"/>
                <w:highlight w:val="white"/>
              </w:rPr>
            </w:pPr>
            <w:ins w:id="110" w:author="melissa.goldman" w:date="2025-09-27T00:50:00Z">
              <w:r w:rsidRPr="343872D3">
                <w:rPr>
                  <w:rFonts w:eastAsia="Arial"/>
                  <w:sz w:val="24"/>
                  <w:szCs w:val="24"/>
                  <w:lang w:val="en"/>
                </w:rPr>
                <w:fldChar w:fldCharType="begin"/>
              </w:r>
              <w:r w:rsidRPr="343872D3">
                <w:rPr>
                  <w:rFonts w:eastAsia="Arial"/>
                  <w:sz w:val="24"/>
                  <w:szCs w:val="24"/>
                  <w:lang w:val="en"/>
                </w:rPr>
                <w:instrText>HYPERLINK "https://cmm.wcpfc.int/measure/cmm-2008-04" \h</w:instrText>
              </w:r>
              <w:r w:rsidRPr="343872D3">
                <w:rPr>
                  <w:rFonts w:eastAsia="Arial"/>
                  <w:sz w:val="24"/>
                  <w:szCs w:val="24"/>
                  <w:lang w:val="en"/>
                </w:rPr>
              </w:r>
              <w:r w:rsidRPr="343872D3">
                <w:rPr>
                  <w:rFonts w:eastAsia="Arial"/>
                  <w:sz w:val="24"/>
                  <w:szCs w:val="24"/>
                  <w:lang w:val="en"/>
                </w:rPr>
                <w:fldChar w:fldCharType="separate"/>
              </w:r>
              <w:r w:rsidRPr="343872D3">
                <w:rPr>
                  <w:rFonts w:ascii="Calibri" w:eastAsia="Calibri" w:hAnsi="Calibri" w:cs="Calibri"/>
                  <w:color w:val="0000FF"/>
                  <w:sz w:val="24"/>
                  <w:szCs w:val="24"/>
                  <w:highlight w:val="white"/>
                  <w:u w:val="single"/>
                </w:rPr>
                <w:t>CMM 2008-04</w:t>
              </w:r>
              <w:r w:rsidRPr="343872D3">
                <w:rPr>
                  <w:rFonts w:ascii="Calibri" w:eastAsia="Calibri" w:hAnsi="Calibri" w:cs="Calibri"/>
                  <w:color w:val="0000FF"/>
                  <w:sz w:val="24"/>
                  <w:szCs w:val="24"/>
                  <w:highlight w:val="white"/>
                  <w:u w:val="single"/>
                  <w:lang w:val="en"/>
                </w:rPr>
                <w:fldChar w:fldCharType="end"/>
              </w:r>
              <w:r w:rsidRPr="343872D3">
                <w:rPr>
                  <w:rFonts w:ascii="Calibri" w:eastAsia="Calibri" w:hAnsi="Calibri" w:cs="Calibri"/>
                  <w:sz w:val="20"/>
                  <w:szCs w:val="20"/>
                  <w:highlight w:val="white"/>
                </w:rPr>
                <w:t xml:space="preserve"> (to Prohibit the Use of </w:t>
              </w:r>
              <w:proofErr w:type="gramStart"/>
              <w:r w:rsidRPr="343872D3">
                <w:rPr>
                  <w:rFonts w:ascii="Calibri" w:eastAsia="Calibri" w:hAnsi="Calibri" w:cs="Calibri"/>
                  <w:sz w:val="20"/>
                  <w:szCs w:val="20"/>
                  <w:highlight w:val="white"/>
                </w:rPr>
                <w:t>Large Scale</w:t>
              </w:r>
              <w:proofErr w:type="gramEnd"/>
              <w:r w:rsidRPr="343872D3">
                <w:rPr>
                  <w:rFonts w:ascii="Calibri" w:eastAsia="Calibri" w:hAnsi="Calibri" w:cs="Calibri"/>
                  <w:sz w:val="20"/>
                  <w:szCs w:val="20"/>
                  <w:highlight w:val="white"/>
                </w:rPr>
                <w:t xml:space="preserve"> Driftnets on the High Seas of the Convention Area; eff.</w:t>
              </w:r>
              <w:r w:rsidRPr="343872D3">
                <w:rPr>
                  <w:rFonts w:ascii="Calibri" w:eastAsia="Calibri" w:hAnsi="Calibri" w:cs="Calibri"/>
                  <w:sz w:val="20"/>
                  <w:szCs w:val="20"/>
                </w:rPr>
                <w:t> </w:t>
              </w:r>
              <w:r w:rsidRPr="343872D3">
                <w:rPr>
                  <w:rFonts w:ascii="Calibri" w:eastAsia="Calibri" w:hAnsi="Calibri" w:cs="Calibri"/>
                  <w:sz w:val="20"/>
                  <w:szCs w:val="20"/>
                  <w:highlight w:val="white"/>
                </w:rPr>
                <w:t>10</w:t>
              </w:r>
              <w:r w:rsidRPr="343872D3">
                <w:rPr>
                  <w:rFonts w:ascii="Calibri" w:eastAsia="Calibri" w:hAnsi="Calibri" w:cs="Calibri"/>
                  <w:sz w:val="20"/>
                  <w:szCs w:val="20"/>
                </w:rPr>
                <w:t> </w:t>
              </w:r>
              <w:r w:rsidRPr="343872D3">
                <w:rPr>
                  <w:rFonts w:ascii="Calibri" w:eastAsia="Calibri" w:hAnsi="Calibri" w:cs="Calibri"/>
                  <w:sz w:val="20"/>
                  <w:szCs w:val="20"/>
                  <w:highlight w:val="white"/>
                </w:rPr>
                <w:t>Feb 2009 - Current)</w:t>
              </w:r>
            </w:ins>
          </w:p>
          <w:p w14:paraId="624A0150" w14:textId="77777777" w:rsidR="00C667D6" w:rsidRPr="00C667D6" w:rsidRDefault="00C667D6" w:rsidP="00C667D6">
            <w:pPr>
              <w:numPr>
                <w:ilvl w:val="0"/>
                <w:numId w:val="49"/>
              </w:numPr>
              <w:spacing w:line="240" w:lineRule="auto"/>
              <w:ind w:left="540"/>
              <w:rPr>
                <w:ins w:id="111" w:author="melissa.goldman" w:date="2025-09-27T00:50:00Z"/>
                <w:rFonts w:ascii="Calibri" w:eastAsia="Calibri" w:hAnsi="Calibri" w:cs="Calibri"/>
                <w:sz w:val="24"/>
                <w:szCs w:val="24"/>
                <w:lang w:val="en"/>
              </w:rPr>
            </w:pPr>
            <w:ins w:id="112"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"https://cmm.wcpfc.int/measure/cmm-2008-04/obl/cmm-2008-04-02"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2008-04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"https://cmm.wcpfc.int/measure/cmm-2008-04/obl/cmm-2008-04-02"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02</w:t>
              </w:r>
              <w:r w:rsidRPr="00C667D6">
                <w:rPr>
                  <w:rFonts w:ascii="Calibri" w:eastAsia="Calibri" w:hAnsi="Calibri" w:cs="Calibri"/>
                  <w:b/>
                  <w:color w:val="0000FF"/>
                  <w:sz w:val="24"/>
                  <w:szCs w:val="24"/>
                  <w:u w:val="single"/>
                  <w:lang w:val="en"/>
                </w:rPr>
                <w:fldChar w:fldCharType="end"/>
              </w:r>
              <w:r w:rsidRPr="00C667D6">
                <w:rPr>
                  <w:rFonts w:ascii="Calibri" w:eastAsia="Calibri" w:hAnsi="Calibri" w:cs="Calibri"/>
                  <w:b/>
                  <w:i/>
                  <w:sz w:val="20"/>
                  <w:szCs w:val="20"/>
                  <w:lang w:val="en"/>
                </w:rPr>
                <w:t xml:space="preserve"> </w:t>
              </w:r>
            </w:ins>
          </w:p>
          <w:p w14:paraId="4C213E9E" w14:textId="77777777" w:rsidR="00C667D6" w:rsidRPr="00C667D6" w:rsidRDefault="00C667D6" w:rsidP="00C667D6">
            <w:pPr>
              <w:spacing w:line="240" w:lineRule="auto"/>
              <w:rPr>
                <w:ins w:id="113" w:author="melissa.goldman" w:date="2025-09-27T00:50:00Z"/>
                <w:rFonts w:ascii="Calibri" w:eastAsia="Calibri" w:hAnsi="Calibri" w:cs="Calibri"/>
                <w:b/>
                <w:i/>
                <w:sz w:val="9"/>
                <w:szCs w:val="9"/>
                <w:lang w:val="en"/>
              </w:rPr>
            </w:pPr>
          </w:p>
        </w:tc>
      </w:tr>
      <w:tr w:rsidR="00C667D6" w:rsidRPr="00C667D6" w14:paraId="014C7699" w14:textId="77777777" w:rsidTr="343872D3">
        <w:trPr>
          <w:ins w:id="114" w:author="melissa.goldman" w:date="2025-09-27T00:50:00Z"/>
        </w:trPr>
        <w:tc>
          <w:tcPr>
            <w:tcW w:w="1053" w:type="dxa"/>
            <w:vAlign w:val="center"/>
          </w:tcPr>
          <w:p w14:paraId="785876E7" w14:textId="77777777" w:rsidR="00C667D6" w:rsidRPr="00C667D6" w:rsidRDefault="00C667D6" w:rsidP="00C667D6">
            <w:pPr>
              <w:spacing w:line="240" w:lineRule="auto"/>
              <w:rPr>
                <w:ins w:id="115" w:author="melissa.goldman" w:date="2025-09-27T00:50:00Z"/>
                <w:rFonts w:ascii="Calibri" w:eastAsia="Calibri" w:hAnsi="Calibri" w:cs="Calibri"/>
                <w:b/>
                <w:sz w:val="24"/>
                <w:szCs w:val="24"/>
                <w:lang w:val="en"/>
              </w:rPr>
            </w:pPr>
            <w:ins w:id="116" w:author="melissa.goldman" w:date="2025-09-27T00:50:00Z">
              <w:r w:rsidRPr="00C667D6">
                <w:rPr>
                  <w:rFonts w:ascii="Calibri" w:eastAsia="Calibri" w:hAnsi="Calibri" w:cs="Calibri"/>
                  <w:b/>
                  <w:sz w:val="24"/>
                  <w:szCs w:val="24"/>
                  <w:u w:val="single"/>
                  <w:lang w:val="en"/>
                </w:rPr>
                <w:t xml:space="preserve">SHK </w:t>
              </w:r>
              <w:r w:rsidRPr="00C667D6">
                <w:rPr>
                  <w:rFonts w:ascii="Calibri" w:eastAsia="Calibri" w:hAnsi="Calibri" w:cs="Calibri"/>
                  <w:sz w:val="20"/>
                  <w:szCs w:val="20"/>
                  <w:lang w:val="en"/>
                </w:rPr>
                <w:t>(same as current)</w:t>
              </w:r>
            </w:ins>
          </w:p>
        </w:tc>
        <w:tc>
          <w:tcPr>
            <w:tcW w:w="4950" w:type="dxa"/>
            <w:vAlign w:val="center"/>
          </w:tcPr>
          <w:p w14:paraId="74D6808A" w14:textId="77777777" w:rsidR="00C667D6" w:rsidRPr="00C667D6" w:rsidRDefault="00C667D6" w:rsidP="00C667D6">
            <w:pPr>
              <w:widowControl w:val="0"/>
              <w:spacing w:line="240" w:lineRule="auto"/>
              <w:rPr>
                <w:ins w:id="117" w:author="melissa.goldman" w:date="2025-09-27T00:50:00Z"/>
                <w:rFonts w:ascii="Calibri" w:eastAsia="Calibri" w:hAnsi="Calibri" w:cs="Calibri"/>
                <w:sz w:val="24"/>
                <w:szCs w:val="24"/>
                <w:lang w:val="en"/>
              </w:rPr>
            </w:pPr>
            <w:ins w:id="118" w:author="melissa.goldman" w:date="2025-09-27T00:50:00Z">
              <w:r w:rsidRPr="00C667D6">
                <w:rPr>
                  <w:rFonts w:ascii="Calibri" w:eastAsia="Calibri" w:hAnsi="Calibri" w:cs="Calibri"/>
                  <w:sz w:val="24"/>
                  <w:szCs w:val="24"/>
                  <w:lang w:val="en"/>
                </w:rPr>
                <w:t xml:space="preserve">Shark Catch </w:t>
              </w:r>
              <w:r w:rsidRPr="00C667D6">
                <w:rPr>
                  <w:rFonts w:ascii="Calibri" w:eastAsia="Calibri" w:hAnsi="Calibri" w:cs="Calibri"/>
                  <w:i/>
                  <w:sz w:val="20"/>
                  <w:szCs w:val="20"/>
                  <w:lang w:val="en"/>
                </w:rPr>
                <w:t xml:space="preserve">(including prohibitions on shark finning (including transshipment of fins), retention on board of sharks (including for crew consumption), provisions intended to minimize bycatch of sharks in certain LL fisheries, the preference for hauling non-retained sharks alongside for species identification, and various requirements related to Silky Sharks and Oceanic White Tip sharks specifically, among others) </w:t>
              </w:r>
            </w:ins>
          </w:p>
        </w:tc>
        <w:tc>
          <w:tcPr>
            <w:tcW w:w="3330" w:type="dxa"/>
            <w:vAlign w:val="center"/>
          </w:tcPr>
          <w:p w14:paraId="640E1B74" w14:textId="77777777" w:rsidR="00C667D6" w:rsidRPr="00C667D6" w:rsidRDefault="00C667D6" w:rsidP="00C667D6">
            <w:pPr>
              <w:spacing w:line="240" w:lineRule="auto"/>
              <w:rPr>
                <w:ins w:id="119" w:author="melissa.goldman" w:date="2025-09-27T00:50:00Z"/>
                <w:rFonts w:ascii="Calibri" w:eastAsia="Calibri" w:hAnsi="Calibri" w:cs="Calibri"/>
                <w:sz w:val="6"/>
                <w:szCs w:val="6"/>
                <w:lang w:val="en"/>
              </w:rPr>
            </w:pPr>
          </w:p>
          <w:p w14:paraId="0C400B95" w14:textId="77777777" w:rsidR="00C667D6" w:rsidRPr="00C667D6" w:rsidRDefault="00C667D6" w:rsidP="343872D3">
            <w:pPr>
              <w:spacing w:line="240" w:lineRule="auto"/>
              <w:rPr>
                <w:ins w:id="120" w:author="melissa.goldman" w:date="2025-09-27T00:50:00Z"/>
                <w:rFonts w:ascii="Calibri" w:eastAsia="Calibri" w:hAnsi="Calibri" w:cs="Calibri"/>
                <w:sz w:val="16"/>
                <w:szCs w:val="16"/>
                <w:highlight w:val="white"/>
              </w:rPr>
            </w:pPr>
            <w:ins w:id="121" w:author="melissa.goldman" w:date="2025-09-27T00:50:00Z">
              <w:r w:rsidRPr="343872D3">
                <w:rPr>
                  <w:rFonts w:eastAsia="Arial"/>
                  <w:sz w:val="24"/>
                  <w:szCs w:val="24"/>
                  <w:lang w:val="en"/>
                </w:rPr>
                <w:fldChar w:fldCharType="begin"/>
              </w:r>
              <w:r w:rsidRPr="343872D3">
                <w:rPr>
                  <w:rFonts w:eastAsia="Arial"/>
                  <w:sz w:val="24"/>
                  <w:szCs w:val="24"/>
                  <w:lang w:val="en"/>
                </w:rPr>
                <w:instrText>HYPERLINK "https://cmm.wcpfc.int/measure/cmm-2024-05" \h</w:instrText>
              </w:r>
              <w:r w:rsidRPr="343872D3">
                <w:rPr>
                  <w:rFonts w:eastAsia="Arial"/>
                  <w:sz w:val="24"/>
                  <w:szCs w:val="24"/>
                  <w:lang w:val="en"/>
                </w:rPr>
              </w:r>
              <w:r w:rsidRPr="343872D3">
                <w:rPr>
                  <w:rFonts w:eastAsia="Arial"/>
                  <w:sz w:val="24"/>
                  <w:szCs w:val="24"/>
                  <w:lang w:val="en"/>
                </w:rPr>
                <w:fldChar w:fldCharType="separate"/>
              </w:r>
              <w:r w:rsidRPr="343872D3">
                <w:rPr>
                  <w:rFonts w:ascii="Calibri" w:eastAsia="Calibri" w:hAnsi="Calibri" w:cs="Calibri"/>
                  <w:color w:val="0000FF"/>
                  <w:sz w:val="24"/>
                  <w:szCs w:val="24"/>
                  <w:u w:val="single"/>
                </w:rPr>
                <w:t>CMM 2024-05</w:t>
              </w:r>
              <w:r w:rsidRPr="343872D3">
                <w:rPr>
                  <w:rFonts w:ascii="Calibri" w:eastAsia="Calibri" w:hAnsi="Calibri" w:cs="Calibri"/>
                  <w:color w:val="0000FF"/>
                  <w:sz w:val="24"/>
                  <w:szCs w:val="24"/>
                  <w:u w:val="single"/>
                  <w:lang w:val="en"/>
                </w:rPr>
                <w:fldChar w:fldCharType="end"/>
              </w:r>
              <w:r w:rsidRPr="343872D3">
                <w:rPr>
                  <w:rFonts w:ascii="Calibri" w:eastAsia="Calibri" w:hAnsi="Calibri" w:cs="Calibri"/>
                  <w:color w:val="999999"/>
                  <w:sz w:val="24"/>
                  <w:szCs w:val="24"/>
                </w:rPr>
                <w:t xml:space="preserve"> </w:t>
              </w:r>
              <w:r w:rsidRPr="343872D3">
                <w:rPr>
                  <w:rFonts w:ascii="Calibri" w:eastAsia="Calibri" w:hAnsi="Calibri" w:cs="Calibri"/>
                  <w:sz w:val="20"/>
                  <w:szCs w:val="20"/>
                </w:rPr>
                <w:t>(for Sharks; eff. 01 Feb 2025 - Current).</w:t>
              </w:r>
              <w:r w:rsidRPr="00C667D6">
                <w:rPr>
                  <w:rFonts w:ascii="Calibri" w:eastAsia="Calibri" w:hAnsi="Calibri" w:cs="Calibri"/>
                  <w:sz w:val="20"/>
                  <w:szCs w:val="20"/>
                  <w:highlight w:val="white"/>
                  <w:vertAlign w:val="superscript"/>
                  <w:lang w:val="en"/>
                </w:rPr>
                <w:footnoteReference w:id="6"/>
              </w:r>
            </w:ins>
          </w:p>
          <w:p w14:paraId="10090FD3" w14:textId="77777777" w:rsidR="00C667D6" w:rsidRPr="00C667D6" w:rsidRDefault="00C667D6" w:rsidP="00C667D6">
            <w:pPr>
              <w:numPr>
                <w:ilvl w:val="0"/>
                <w:numId w:val="43"/>
              </w:numPr>
              <w:spacing w:line="240" w:lineRule="auto"/>
              <w:rPr>
                <w:ins w:id="124" w:author="melissa.goldman" w:date="2025-09-27T00:50:00Z"/>
                <w:rFonts w:eastAsia="Arial"/>
                <w:sz w:val="24"/>
                <w:szCs w:val="24"/>
                <w:lang w:val="en"/>
              </w:rPr>
            </w:pPr>
            <w:ins w:id="125"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"https://cmm.wcpfc.int/measure/cmm-2024-05/obl/cmm-2024-05-07-09"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2024-05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"https://cmm.wcpfc.int/measure/cmm-2024-05/obl/cmm-2024-05-07-09"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07-09</w:t>
              </w:r>
              <w:r w:rsidRPr="00C667D6">
                <w:rPr>
                  <w:rFonts w:ascii="Calibri" w:eastAsia="Calibri" w:hAnsi="Calibri" w:cs="Calibri"/>
                  <w:b/>
                  <w:color w:val="0000FF"/>
                  <w:sz w:val="24"/>
                  <w:szCs w:val="24"/>
                  <w:u w:val="single"/>
                  <w:lang w:val="en"/>
                </w:rPr>
                <w:fldChar w:fldCharType="end"/>
              </w:r>
              <w:r w:rsidRPr="00C667D6">
                <w:rPr>
                  <w:rFonts w:ascii="Calibri" w:eastAsia="Calibri" w:hAnsi="Calibri" w:cs="Calibri"/>
                  <w:sz w:val="24"/>
                  <w:szCs w:val="24"/>
                  <w:lang w:val="en"/>
                </w:rPr>
                <w:t xml:space="preserve"> </w:t>
              </w:r>
            </w:ins>
          </w:p>
          <w:p w14:paraId="46B0CA13" w14:textId="77777777" w:rsidR="00C667D6" w:rsidRPr="00C667D6" w:rsidRDefault="00C667D6" w:rsidP="00C667D6">
            <w:pPr>
              <w:numPr>
                <w:ilvl w:val="0"/>
                <w:numId w:val="43"/>
              </w:numPr>
              <w:spacing w:line="240" w:lineRule="auto"/>
              <w:rPr>
                <w:ins w:id="126" w:author="melissa.goldman" w:date="2025-09-27T00:50:00Z"/>
                <w:rFonts w:eastAsia="Arial"/>
                <w:sz w:val="24"/>
                <w:szCs w:val="24"/>
                <w:lang w:val="en"/>
              </w:rPr>
            </w:pPr>
            <w:ins w:id="127"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"https://cmm.wcpfc.int/measure/cmm-2024-05/obl/cmm-2024-05-14"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2024-05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"https://cmm.wcpfc.int/measure/cmm-2024-05/obl/cmm-2024-05-14"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14</w:t>
              </w:r>
              <w:r w:rsidRPr="00C667D6">
                <w:rPr>
                  <w:rFonts w:ascii="Calibri" w:eastAsia="Calibri" w:hAnsi="Calibri" w:cs="Calibri"/>
                  <w:b/>
                  <w:color w:val="0000FF"/>
                  <w:sz w:val="24"/>
                  <w:szCs w:val="24"/>
                  <w:u w:val="single"/>
                  <w:lang w:val="en"/>
                </w:rPr>
                <w:fldChar w:fldCharType="end"/>
              </w:r>
              <w:r w:rsidRPr="00C667D6">
                <w:rPr>
                  <w:rFonts w:ascii="Calibri" w:eastAsia="Calibri" w:hAnsi="Calibri" w:cs="Calibri"/>
                  <w:sz w:val="24"/>
                  <w:szCs w:val="24"/>
                  <w:lang w:val="en"/>
                </w:rPr>
                <w:t xml:space="preserve"> </w:t>
              </w:r>
            </w:ins>
          </w:p>
          <w:p w14:paraId="07450C21" w14:textId="77777777" w:rsidR="00C667D6" w:rsidRPr="00C667D6" w:rsidRDefault="00C667D6" w:rsidP="00C667D6">
            <w:pPr>
              <w:numPr>
                <w:ilvl w:val="0"/>
                <w:numId w:val="43"/>
              </w:numPr>
              <w:spacing w:line="240" w:lineRule="auto"/>
              <w:rPr>
                <w:ins w:id="128" w:author="melissa.goldman" w:date="2025-09-27T00:50:00Z"/>
                <w:rFonts w:eastAsia="Arial"/>
                <w:sz w:val="24"/>
                <w:szCs w:val="24"/>
                <w:lang w:val="en"/>
              </w:rPr>
            </w:pPr>
            <w:ins w:id="129"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"https://cmm.wcpfc.int/measure/cmm-2024-05/obl/cmm-2024-05-15"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2024-05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"https://cmm.wcpfc.int/measure/cmm-2024-05/obl/cmm-2024-05-15"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15</w:t>
              </w:r>
              <w:r w:rsidRPr="00C667D6">
                <w:rPr>
                  <w:rFonts w:ascii="Calibri" w:eastAsia="Calibri" w:hAnsi="Calibri" w:cs="Calibri"/>
                  <w:b/>
                  <w:color w:val="0000FF"/>
                  <w:sz w:val="24"/>
                  <w:szCs w:val="24"/>
                  <w:u w:val="single"/>
                  <w:lang w:val="en"/>
                </w:rPr>
                <w:fldChar w:fldCharType="end"/>
              </w:r>
              <w:r w:rsidRPr="00C667D6">
                <w:rPr>
                  <w:rFonts w:ascii="Calibri" w:eastAsia="Calibri" w:hAnsi="Calibri" w:cs="Calibri"/>
                  <w:sz w:val="24"/>
                  <w:szCs w:val="24"/>
                  <w:lang w:val="en"/>
                </w:rPr>
                <w:t xml:space="preserve"> </w:t>
              </w:r>
            </w:ins>
          </w:p>
          <w:p w14:paraId="7EEEFD90" w14:textId="77777777" w:rsidR="00C667D6" w:rsidRPr="00C667D6" w:rsidRDefault="00C667D6" w:rsidP="00C667D6">
            <w:pPr>
              <w:numPr>
                <w:ilvl w:val="0"/>
                <w:numId w:val="43"/>
              </w:numPr>
              <w:spacing w:line="240" w:lineRule="auto"/>
              <w:rPr>
                <w:ins w:id="130" w:author="melissa.goldman" w:date="2025-09-27T00:50:00Z"/>
                <w:rFonts w:eastAsia="Arial"/>
                <w:sz w:val="24"/>
                <w:szCs w:val="24"/>
                <w:lang w:val="en"/>
              </w:rPr>
            </w:pPr>
            <w:ins w:id="131"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"https://cmm.wcpfc.int/measure/cmm-2024-05/obl/cmm-2024-05-18"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2024-05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"https://cmm.wcpfc.int/measure/cmm-2024-05/obl/cmm-2024-05-18"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18</w:t>
              </w:r>
              <w:r w:rsidRPr="00C667D6">
                <w:rPr>
                  <w:rFonts w:ascii="Calibri" w:eastAsia="Calibri" w:hAnsi="Calibri" w:cs="Calibri"/>
                  <w:b/>
                  <w:color w:val="0000FF"/>
                  <w:sz w:val="24"/>
                  <w:szCs w:val="24"/>
                  <w:u w:val="single"/>
                  <w:lang w:val="en"/>
                </w:rPr>
                <w:fldChar w:fldCharType="end"/>
              </w:r>
              <w:r w:rsidRPr="00C667D6">
                <w:rPr>
                  <w:rFonts w:ascii="Calibri" w:eastAsia="Calibri" w:hAnsi="Calibri" w:cs="Calibri"/>
                  <w:sz w:val="24"/>
                  <w:szCs w:val="24"/>
                  <w:lang w:val="en"/>
                </w:rPr>
                <w:t xml:space="preserve"> </w:t>
              </w:r>
            </w:ins>
          </w:p>
          <w:p w14:paraId="31828AA1" w14:textId="77777777" w:rsidR="00C667D6" w:rsidRPr="00C667D6" w:rsidRDefault="00C667D6" w:rsidP="00C667D6">
            <w:pPr>
              <w:numPr>
                <w:ilvl w:val="0"/>
                <w:numId w:val="43"/>
              </w:numPr>
              <w:spacing w:line="240" w:lineRule="auto"/>
              <w:rPr>
                <w:ins w:id="132" w:author="melissa.goldman" w:date="2025-09-27T00:50:00Z"/>
                <w:rFonts w:eastAsia="Arial"/>
                <w:sz w:val="24"/>
                <w:szCs w:val="24"/>
                <w:lang w:val="en"/>
              </w:rPr>
            </w:pPr>
            <w:ins w:id="133"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"https://cmm.wcpfc.int/measure/cmm-2024-05/obl/cmm-2024-05-21"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2024-05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"https://cmm.wcpfc.int/measure/cmm-2024-05/obl/cmm-2024-05-21"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21</w:t>
              </w:r>
              <w:r w:rsidRPr="00C667D6">
                <w:rPr>
                  <w:rFonts w:ascii="Calibri" w:eastAsia="Calibri" w:hAnsi="Calibri" w:cs="Calibri"/>
                  <w:b/>
                  <w:color w:val="0000FF"/>
                  <w:sz w:val="24"/>
                  <w:szCs w:val="24"/>
                  <w:u w:val="single"/>
                  <w:lang w:val="en"/>
                </w:rPr>
                <w:fldChar w:fldCharType="end"/>
              </w:r>
              <w:r w:rsidRPr="00C667D6">
                <w:rPr>
                  <w:rFonts w:ascii="Calibri" w:eastAsia="Calibri" w:hAnsi="Calibri" w:cs="Calibri"/>
                  <w:sz w:val="24"/>
                  <w:szCs w:val="24"/>
                  <w:lang w:val="en"/>
                </w:rPr>
                <w:t xml:space="preserve"> </w:t>
              </w:r>
            </w:ins>
          </w:p>
          <w:p w14:paraId="780D0C24" w14:textId="77777777" w:rsidR="00C667D6" w:rsidRPr="00C667D6" w:rsidRDefault="00C667D6" w:rsidP="00C667D6">
            <w:pPr>
              <w:numPr>
                <w:ilvl w:val="0"/>
                <w:numId w:val="43"/>
              </w:numPr>
              <w:spacing w:line="240" w:lineRule="auto"/>
              <w:rPr>
                <w:ins w:id="134" w:author="melissa.goldman" w:date="2025-09-27T00:50:00Z"/>
                <w:rFonts w:eastAsia="Arial"/>
                <w:sz w:val="24"/>
                <w:szCs w:val="24"/>
                <w:lang w:val="en"/>
              </w:rPr>
            </w:pPr>
            <w:ins w:id="135"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"https://cmm.wcpfc.int/measure/cmm-2024-05/obl/cmm-2024-05-24-01-03"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2024-05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"https://cmm.wcpfc.int/measure/cmm-2024-05/obl/cmm-2024-05-24-01-03"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24 (01-03)</w:t>
              </w:r>
              <w:r w:rsidRPr="00C667D6">
                <w:rPr>
                  <w:rFonts w:ascii="Calibri" w:eastAsia="Calibri" w:hAnsi="Calibri" w:cs="Calibri"/>
                  <w:b/>
                  <w:color w:val="0000FF"/>
                  <w:sz w:val="24"/>
                  <w:szCs w:val="24"/>
                  <w:u w:val="single"/>
                  <w:lang w:val="en"/>
                </w:rPr>
                <w:fldChar w:fldCharType="end"/>
              </w:r>
              <w:r w:rsidRPr="00C667D6">
                <w:rPr>
                  <w:rFonts w:ascii="Calibri" w:eastAsia="Calibri" w:hAnsi="Calibri" w:cs="Calibri"/>
                  <w:b/>
                  <w:sz w:val="24"/>
                  <w:szCs w:val="24"/>
                  <w:lang w:val="en"/>
                </w:rPr>
                <w:t xml:space="preserve"> </w:t>
              </w:r>
            </w:ins>
          </w:p>
          <w:p w14:paraId="2797B020" w14:textId="77777777" w:rsidR="00C667D6" w:rsidRPr="00C667D6" w:rsidRDefault="00C667D6" w:rsidP="00C667D6">
            <w:pPr>
              <w:spacing w:line="240" w:lineRule="auto"/>
              <w:rPr>
                <w:ins w:id="136" w:author="melissa.goldman" w:date="2025-09-27T00:50:00Z"/>
                <w:rFonts w:ascii="Calibri" w:eastAsia="Calibri" w:hAnsi="Calibri" w:cs="Calibri"/>
                <w:b/>
                <w:sz w:val="9"/>
                <w:szCs w:val="9"/>
                <w:lang w:val="en"/>
              </w:rPr>
            </w:pPr>
          </w:p>
        </w:tc>
      </w:tr>
      <w:tr w:rsidR="00C667D6" w:rsidRPr="00C667D6" w14:paraId="1D723BDB" w14:textId="77777777" w:rsidTr="343872D3">
        <w:trPr>
          <w:ins w:id="137" w:author="melissa.goldman" w:date="2025-09-27T00:50:00Z"/>
        </w:trPr>
        <w:tc>
          <w:tcPr>
            <w:tcW w:w="1053" w:type="dxa"/>
            <w:vAlign w:val="center"/>
          </w:tcPr>
          <w:p w14:paraId="6D6E7D2F" w14:textId="77777777" w:rsidR="00C667D6" w:rsidRPr="00C667D6" w:rsidRDefault="00C667D6" w:rsidP="00C667D6">
            <w:pPr>
              <w:spacing w:line="240" w:lineRule="auto"/>
              <w:rPr>
                <w:ins w:id="138" w:author="melissa.goldman" w:date="2025-09-27T00:50:00Z"/>
                <w:rFonts w:ascii="Calibri" w:eastAsia="Calibri" w:hAnsi="Calibri" w:cs="Calibri"/>
                <w:b/>
                <w:sz w:val="24"/>
                <w:szCs w:val="24"/>
                <w:u w:val="single"/>
                <w:lang w:val="en"/>
              </w:rPr>
            </w:pPr>
            <w:ins w:id="139" w:author="melissa.goldman" w:date="2025-09-27T00:50:00Z">
              <w:r w:rsidRPr="00C667D6">
                <w:rPr>
                  <w:rFonts w:ascii="Calibri" w:eastAsia="Calibri" w:hAnsi="Calibri" w:cs="Calibri"/>
                  <w:b/>
                  <w:sz w:val="24"/>
                  <w:szCs w:val="24"/>
                  <w:u w:val="single"/>
                  <w:lang w:val="en"/>
                </w:rPr>
                <w:t>RAY</w:t>
              </w:r>
            </w:ins>
          </w:p>
          <w:p w14:paraId="42C5575B" w14:textId="77777777" w:rsidR="00C667D6" w:rsidRPr="00C667D6" w:rsidRDefault="00C667D6" w:rsidP="00C667D6">
            <w:pPr>
              <w:spacing w:line="240" w:lineRule="auto"/>
              <w:rPr>
                <w:ins w:id="140" w:author="melissa.goldman" w:date="2025-09-27T00:50:00Z"/>
                <w:rFonts w:ascii="Calibri" w:eastAsia="Calibri" w:hAnsi="Calibri" w:cs="Calibri"/>
                <w:b/>
                <w:sz w:val="24"/>
                <w:szCs w:val="24"/>
                <w:u w:val="single"/>
                <w:lang w:val="en"/>
              </w:rPr>
            </w:pPr>
            <w:ins w:id="141" w:author="melissa.goldman" w:date="2025-09-27T00:50:00Z">
              <w:r w:rsidRPr="00C667D6">
                <w:rPr>
                  <w:rFonts w:ascii="Calibri" w:eastAsia="Calibri" w:hAnsi="Calibri" w:cs="Calibri"/>
                  <w:sz w:val="20"/>
                  <w:szCs w:val="20"/>
                  <w:lang w:val="en"/>
                </w:rPr>
                <w:t>(NEW)</w:t>
              </w:r>
            </w:ins>
          </w:p>
        </w:tc>
        <w:tc>
          <w:tcPr>
            <w:tcW w:w="4950" w:type="dxa"/>
            <w:vAlign w:val="center"/>
          </w:tcPr>
          <w:p w14:paraId="27B51700" w14:textId="77777777" w:rsidR="00C667D6" w:rsidRPr="00C667D6" w:rsidRDefault="00C667D6" w:rsidP="343872D3">
            <w:pPr>
              <w:widowControl w:val="0"/>
              <w:spacing w:line="240" w:lineRule="auto"/>
              <w:rPr>
                <w:ins w:id="142" w:author="melissa.goldman" w:date="2025-09-27T00:50:00Z"/>
                <w:rFonts w:ascii="Calibri" w:eastAsia="Calibri" w:hAnsi="Calibri" w:cs="Calibri"/>
                <w:i/>
                <w:iCs/>
                <w:sz w:val="20"/>
                <w:szCs w:val="20"/>
              </w:rPr>
            </w:pPr>
            <w:proofErr w:type="spellStart"/>
            <w:ins w:id="143" w:author="melissa.goldman" w:date="2025-09-27T00:50:00Z">
              <w:r w:rsidRPr="343872D3">
                <w:rPr>
                  <w:rFonts w:ascii="Calibri" w:eastAsia="Calibri" w:hAnsi="Calibri" w:cs="Calibri"/>
                  <w:sz w:val="24"/>
                  <w:szCs w:val="24"/>
                </w:rPr>
                <w:t>Mobulid</w:t>
              </w:r>
              <w:proofErr w:type="spellEnd"/>
              <w:r w:rsidRPr="343872D3">
                <w:rPr>
                  <w:rFonts w:ascii="Calibri" w:eastAsia="Calibri" w:hAnsi="Calibri" w:cs="Calibri"/>
                  <w:sz w:val="24"/>
                  <w:szCs w:val="24"/>
                </w:rPr>
                <w:t xml:space="preserve"> Rays </w:t>
              </w:r>
              <w:r w:rsidRPr="343872D3">
                <w:rPr>
                  <w:rFonts w:ascii="Calibri" w:eastAsia="Calibri" w:hAnsi="Calibri" w:cs="Calibri"/>
                  <w:i/>
                  <w:iCs/>
                  <w:sz w:val="20"/>
                  <w:szCs w:val="20"/>
                </w:rPr>
                <w:t xml:space="preserve">(including prohibitions on the retention, transshipment, storing, or landing of </w:t>
              </w:r>
              <w:proofErr w:type="spellStart"/>
              <w:r w:rsidRPr="343872D3">
                <w:rPr>
                  <w:rFonts w:ascii="Calibri" w:eastAsia="Calibri" w:hAnsi="Calibri" w:cs="Calibri"/>
                  <w:i/>
                  <w:iCs/>
                  <w:sz w:val="20"/>
                  <w:szCs w:val="20"/>
                </w:rPr>
                <w:t>mobulid</w:t>
              </w:r>
              <w:proofErr w:type="spellEnd"/>
              <w:r w:rsidRPr="343872D3">
                <w:rPr>
                  <w:rFonts w:ascii="Calibri" w:eastAsia="Calibri" w:hAnsi="Calibri" w:cs="Calibri"/>
                  <w:i/>
                  <w:iCs/>
                  <w:sz w:val="20"/>
                  <w:szCs w:val="20"/>
                </w:rPr>
                <w:t xml:space="preserve"> rays, as well as the targeted fishing or intentional setting on them)</w:t>
              </w:r>
            </w:ins>
          </w:p>
        </w:tc>
        <w:tc>
          <w:tcPr>
            <w:tcW w:w="3330" w:type="dxa"/>
            <w:vAlign w:val="center"/>
          </w:tcPr>
          <w:p w14:paraId="694025C7" w14:textId="77777777" w:rsidR="00C667D6" w:rsidRPr="00C667D6" w:rsidRDefault="00C667D6" w:rsidP="00C667D6">
            <w:pPr>
              <w:spacing w:line="240" w:lineRule="auto"/>
              <w:rPr>
                <w:ins w:id="144" w:author="melissa.goldman" w:date="2025-09-27T00:50:00Z"/>
                <w:rFonts w:ascii="Calibri" w:eastAsia="Calibri" w:hAnsi="Calibri" w:cs="Calibri"/>
                <w:i/>
                <w:sz w:val="6"/>
                <w:szCs w:val="6"/>
                <w:highlight w:val="white"/>
                <w:lang w:val="en"/>
              </w:rPr>
            </w:pPr>
          </w:p>
          <w:p w14:paraId="5CF627C5" w14:textId="77777777" w:rsidR="00C667D6" w:rsidRPr="00C667D6" w:rsidRDefault="00C667D6" w:rsidP="343872D3">
            <w:pPr>
              <w:spacing w:line="240" w:lineRule="auto"/>
              <w:rPr>
                <w:ins w:id="145" w:author="melissa.goldman" w:date="2025-09-27T00:50:00Z"/>
                <w:rFonts w:ascii="Calibri" w:eastAsia="Calibri" w:hAnsi="Calibri" w:cs="Calibri"/>
                <w:i/>
                <w:iCs/>
                <w:sz w:val="24"/>
                <w:szCs w:val="24"/>
                <w:highlight w:val="white"/>
              </w:rPr>
            </w:pPr>
            <w:ins w:id="146" w:author="melissa.goldman" w:date="2025-09-27T00:50:00Z">
              <w:r w:rsidRPr="343872D3">
                <w:rPr>
                  <w:rFonts w:eastAsia="Arial"/>
                  <w:sz w:val="24"/>
                  <w:szCs w:val="24"/>
                  <w:lang w:val="en"/>
                </w:rPr>
                <w:fldChar w:fldCharType="begin"/>
              </w:r>
              <w:r w:rsidRPr="343872D3">
                <w:rPr>
                  <w:rFonts w:eastAsia="Arial"/>
                  <w:sz w:val="24"/>
                  <w:szCs w:val="24"/>
                  <w:lang w:val="en"/>
                </w:rPr>
                <w:instrText>HYPERLINK "https://cmm.wcpfc.int/measure/cmm-2019-05" \h</w:instrText>
              </w:r>
              <w:r w:rsidRPr="343872D3">
                <w:rPr>
                  <w:rFonts w:eastAsia="Arial"/>
                  <w:sz w:val="24"/>
                  <w:szCs w:val="24"/>
                  <w:lang w:val="en"/>
                </w:rPr>
              </w:r>
              <w:r w:rsidRPr="343872D3">
                <w:rPr>
                  <w:rFonts w:eastAsia="Arial"/>
                  <w:sz w:val="24"/>
                  <w:szCs w:val="24"/>
                  <w:lang w:val="en"/>
                </w:rPr>
                <w:fldChar w:fldCharType="separate"/>
              </w:r>
              <w:r w:rsidRPr="343872D3">
                <w:rPr>
                  <w:rFonts w:ascii="Calibri" w:eastAsia="Calibri" w:hAnsi="Calibri" w:cs="Calibri"/>
                  <w:color w:val="0000FF"/>
                  <w:sz w:val="24"/>
                  <w:szCs w:val="24"/>
                  <w:u w:val="single"/>
                </w:rPr>
                <w:t>CMM 2019-05</w:t>
              </w:r>
              <w:r w:rsidRPr="343872D3">
                <w:rPr>
                  <w:rFonts w:ascii="Calibri" w:eastAsia="Calibri" w:hAnsi="Calibri" w:cs="Calibri"/>
                  <w:color w:val="0000FF"/>
                  <w:sz w:val="24"/>
                  <w:szCs w:val="24"/>
                  <w:u w:val="single"/>
                  <w:lang w:val="en"/>
                </w:rPr>
                <w:fldChar w:fldCharType="end"/>
              </w:r>
              <w:r w:rsidRPr="343872D3">
                <w:rPr>
                  <w:rFonts w:ascii="Calibri" w:eastAsia="Calibri" w:hAnsi="Calibri" w:cs="Calibri"/>
                  <w:color w:val="999999"/>
                  <w:sz w:val="24"/>
                  <w:szCs w:val="24"/>
                </w:rPr>
                <w:t xml:space="preserve"> </w:t>
              </w:r>
              <w:r w:rsidRPr="343872D3">
                <w:rPr>
                  <w:rFonts w:ascii="Calibri" w:eastAsia="Calibri" w:hAnsi="Calibri" w:cs="Calibri"/>
                  <w:sz w:val="20"/>
                  <w:szCs w:val="20"/>
                </w:rPr>
                <w:t xml:space="preserve">(for </w:t>
              </w:r>
              <w:proofErr w:type="spellStart"/>
              <w:r w:rsidRPr="343872D3">
                <w:rPr>
                  <w:rFonts w:ascii="Calibri" w:eastAsia="Calibri" w:hAnsi="Calibri" w:cs="Calibri"/>
                  <w:sz w:val="20"/>
                  <w:szCs w:val="20"/>
                </w:rPr>
                <w:t>Mobulid</w:t>
              </w:r>
              <w:proofErr w:type="spellEnd"/>
              <w:r w:rsidRPr="343872D3">
                <w:rPr>
                  <w:rFonts w:ascii="Calibri" w:eastAsia="Calibri" w:hAnsi="Calibri" w:cs="Calibri"/>
                  <w:sz w:val="20"/>
                  <w:szCs w:val="20"/>
                </w:rPr>
                <w:t xml:space="preserve"> Rays caught in association with fisheries in the WCPFC Convention Area; eff. 01 Jan 2021 - Current).</w:t>
              </w:r>
            </w:ins>
          </w:p>
          <w:p w14:paraId="6A60A0A8" w14:textId="77777777" w:rsidR="00C667D6" w:rsidRPr="00C667D6" w:rsidRDefault="00C667D6" w:rsidP="00C667D6">
            <w:pPr>
              <w:numPr>
                <w:ilvl w:val="0"/>
                <w:numId w:val="41"/>
              </w:numPr>
              <w:spacing w:line="240" w:lineRule="auto"/>
              <w:rPr>
                <w:ins w:id="147" w:author="melissa.goldman" w:date="2025-09-27T00:50:00Z"/>
                <w:rFonts w:ascii="Calibri" w:eastAsia="Calibri" w:hAnsi="Calibri" w:cs="Calibri"/>
                <w:sz w:val="24"/>
                <w:szCs w:val="24"/>
                <w:lang w:val="en"/>
              </w:rPr>
            </w:pPr>
            <w:ins w:id="148"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"https://cmm.wcpfc.int/measure/cmm-2019-05/obl/cmm-2019-05-04-06-08-10"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2019-05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"https://cmm.wcpfc.int/measure/cmm-2019-05/obl/cmm-2019-05-04-06-08-10"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(04-06, 08, 10)</w:t>
              </w:r>
              <w:r w:rsidRPr="00C667D6">
                <w:rPr>
                  <w:rFonts w:ascii="Calibri" w:eastAsia="Calibri" w:hAnsi="Calibri" w:cs="Calibri"/>
                  <w:b/>
                  <w:color w:val="0000FF"/>
                  <w:sz w:val="24"/>
                  <w:szCs w:val="24"/>
                  <w:u w:val="single"/>
                  <w:lang w:val="en"/>
                </w:rPr>
                <w:fldChar w:fldCharType="end"/>
              </w:r>
              <w:r w:rsidRPr="00C667D6">
                <w:rPr>
                  <w:rFonts w:ascii="Calibri" w:eastAsia="Calibri" w:hAnsi="Calibri" w:cs="Calibri"/>
                  <w:sz w:val="24"/>
                  <w:szCs w:val="24"/>
                  <w:lang w:val="en"/>
                </w:rPr>
                <w:t xml:space="preserve"> </w:t>
              </w:r>
            </w:ins>
          </w:p>
          <w:p w14:paraId="1800430C" w14:textId="77777777" w:rsidR="00C667D6" w:rsidRPr="00C667D6" w:rsidRDefault="00C667D6" w:rsidP="00C667D6">
            <w:pPr>
              <w:numPr>
                <w:ilvl w:val="0"/>
                <w:numId w:val="41"/>
              </w:numPr>
              <w:spacing w:line="240" w:lineRule="auto"/>
              <w:rPr>
                <w:ins w:id="149" w:author="melissa.goldman" w:date="2025-09-27T00:50:00Z"/>
                <w:rFonts w:ascii="Calibri" w:eastAsia="Calibri" w:hAnsi="Calibri" w:cs="Calibri"/>
                <w:sz w:val="24"/>
                <w:szCs w:val="24"/>
                <w:lang w:val="en"/>
              </w:rPr>
            </w:pPr>
            <w:ins w:id="150"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"https://cmm.wcpfc.int/measure/cmm-2019-05/obl/cmm-2019-05-03"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2019-05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"https://cmm.wcpfc.int/measure/cmm-2019-05/obl/cmm-2019-05-03"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03</w:t>
              </w:r>
              <w:r w:rsidRPr="00C667D6">
                <w:rPr>
                  <w:rFonts w:ascii="Calibri" w:eastAsia="Calibri" w:hAnsi="Calibri" w:cs="Calibri"/>
                  <w:b/>
                  <w:color w:val="0000FF"/>
                  <w:sz w:val="24"/>
                  <w:szCs w:val="24"/>
                  <w:u w:val="single"/>
                  <w:lang w:val="en"/>
                </w:rPr>
                <w:fldChar w:fldCharType="end"/>
              </w:r>
              <w:r w:rsidRPr="00C667D6">
                <w:rPr>
                  <w:rFonts w:ascii="Calibri" w:eastAsia="Calibri" w:hAnsi="Calibri" w:cs="Calibri"/>
                  <w:b/>
                  <w:sz w:val="24"/>
                  <w:szCs w:val="24"/>
                  <w:lang w:val="en"/>
                </w:rPr>
                <w:t xml:space="preserve"> </w:t>
              </w:r>
            </w:ins>
          </w:p>
          <w:p w14:paraId="5D18DA0E" w14:textId="77777777" w:rsidR="00C667D6" w:rsidRPr="00C667D6" w:rsidRDefault="00C667D6" w:rsidP="00C667D6">
            <w:pPr>
              <w:spacing w:line="240" w:lineRule="auto"/>
              <w:rPr>
                <w:ins w:id="151" w:author="melissa.goldman" w:date="2025-09-27T00:50:00Z"/>
                <w:rFonts w:ascii="Calibri" w:eastAsia="Calibri" w:hAnsi="Calibri" w:cs="Calibri"/>
                <w:b/>
                <w:sz w:val="9"/>
                <w:szCs w:val="9"/>
                <w:lang w:val="en"/>
              </w:rPr>
            </w:pPr>
          </w:p>
        </w:tc>
      </w:tr>
      <w:tr w:rsidR="00C667D6" w:rsidRPr="00C667D6" w14:paraId="47782B5A" w14:textId="77777777" w:rsidTr="343872D3">
        <w:trPr>
          <w:ins w:id="152" w:author="melissa.goldman" w:date="2025-09-27T00:50:00Z"/>
        </w:trPr>
        <w:tc>
          <w:tcPr>
            <w:tcW w:w="1053" w:type="dxa"/>
            <w:vAlign w:val="center"/>
          </w:tcPr>
          <w:p w14:paraId="426F0232" w14:textId="77777777" w:rsidR="00C667D6" w:rsidRPr="00C667D6" w:rsidRDefault="00C667D6" w:rsidP="00C667D6">
            <w:pPr>
              <w:spacing w:line="240" w:lineRule="auto"/>
              <w:rPr>
                <w:ins w:id="153" w:author="melissa.goldman" w:date="2025-09-27T00:50:00Z"/>
                <w:rFonts w:ascii="Calibri" w:eastAsia="Calibri" w:hAnsi="Calibri" w:cs="Calibri"/>
                <w:b/>
                <w:sz w:val="24"/>
                <w:szCs w:val="24"/>
                <w:u w:val="single"/>
                <w:lang w:val="en"/>
              </w:rPr>
            </w:pPr>
            <w:ins w:id="154" w:author="melissa.goldman" w:date="2025-09-27T00:50:00Z">
              <w:r w:rsidRPr="00C667D6">
                <w:rPr>
                  <w:rFonts w:ascii="Calibri" w:eastAsia="Calibri" w:hAnsi="Calibri" w:cs="Calibri"/>
                  <w:b/>
                  <w:sz w:val="24"/>
                  <w:szCs w:val="24"/>
                  <w:u w:val="single"/>
                  <w:lang w:val="en"/>
                </w:rPr>
                <w:t>TUR</w:t>
              </w:r>
            </w:ins>
          </w:p>
          <w:p w14:paraId="37B41680" w14:textId="77777777" w:rsidR="00C667D6" w:rsidRPr="00C667D6" w:rsidRDefault="00C667D6" w:rsidP="00C667D6">
            <w:pPr>
              <w:spacing w:line="240" w:lineRule="auto"/>
              <w:rPr>
                <w:ins w:id="155" w:author="melissa.goldman" w:date="2025-09-27T00:50:00Z"/>
                <w:rFonts w:ascii="Calibri" w:eastAsia="Calibri" w:hAnsi="Calibri" w:cs="Calibri"/>
                <w:b/>
                <w:sz w:val="24"/>
                <w:szCs w:val="24"/>
                <w:u w:val="single"/>
                <w:lang w:val="en"/>
              </w:rPr>
            </w:pPr>
            <w:ins w:id="156" w:author="melissa.goldman" w:date="2025-09-27T00:50:00Z">
              <w:r w:rsidRPr="00C667D6">
                <w:rPr>
                  <w:rFonts w:ascii="Calibri" w:eastAsia="Calibri" w:hAnsi="Calibri" w:cs="Calibri"/>
                  <w:sz w:val="20"/>
                  <w:szCs w:val="20"/>
                  <w:lang w:val="en"/>
                </w:rPr>
                <w:t>(NEW)</w:t>
              </w:r>
            </w:ins>
          </w:p>
        </w:tc>
        <w:tc>
          <w:tcPr>
            <w:tcW w:w="4950" w:type="dxa"/>
            <w:vAlign w:val="center"/>
          </w:tcPr>
          <w:p w14:paraId="12CFFA47" w14:textId="77777777" w:rsidR="00C667D6" w:rsidRPr="00C667D6" w:rsidRDefault="00C667D6" w:rsidP="00C667D6">
            <w:pPr>
              <w:widowControl w:val="0"/>
              <w:spacing w:line="240" w:lineRule="auto"/>
              <w:rPr>
                <w:ins w:id="157" w:author="melissa.goldman" w:date="2025-09-27T00:50:00Z"/>
                <w:rFonts w:ascii="Calibri" w:eastAsia="Calibri" w:hAnsi="Calibri" w:cs="Calibri"/>
                <w:sz w:val="6"/>
                <w:szCs w:val="6"/>
                <w:lang w:val="en"/>
              </w:rPr>
            </w:pPr>
          </w:p>
          <w:p w14:paraId="4FC13E19" w14:textId="77777777" w:rsidR="00C667D6" w:rsidRPr="00C667D6" w:rsidRDefault="00C667D6" w:rsidP="00C667D6">
            <w:pPr>
              <w:widowControl w:val="0"/>
              <w:spacing w:line="240" w:lineRule="auto"/>
              <w:rPr>
                <w:ins w:id="158" w:author="melissa.goldman" w:date="2025-09-27T00:50:00Z"/>
                <w:rFonts w:ascii="Calibri" w:eastAsia="Calibri" w:hAnsi="Calibri" w:cs="Calibri"/>
                <w:i/>
                <w:sz w:val="20"/>
                <w:szCs w:val="20"/>
                <w:lang w:val="en"/>
              </w:rPr>
            </w:pPr>
            <w:ins w:id="159" w:author="melissa.goldman" w:date="2025-09-27T00:50:00Z">
              <w:r w:rsidRPr="00C667D6">
                <w:rPr>
                  <w:rFonts w:ascii="Calibri" w:eastAsia="Calibri" w:hAnsi="Calibri" w:cs="Calibri"/>
                  <w:sz w:val="24"/>
                  <w:szCs w:val="24"/>
                  <w:lang w:val="en"/>
                </w:rPr>
                <w:t xml:space="preserve">Sea Turtles </w:t>
              </w:r>
              <w:r w:rsidRPr="00C667D6">
                <w:rPr>
                  <w:rFonts w:ascii="Calibri" w:eastAsia="Calibri" w:hAnsi="Calibri" w:cs="Calibri"/>
                  <w:i/>
                  <w:sz w:val="20"/>
                  <w:szCs w:val="20"/>
                  <w:lang w:val="en"/>
                </w:rPr>
                <w:t>(including CMMs ensuring that fishermen use proper mitigation and handling techniques and foster the recovery of any incidentally captured turtles before returning them to the water, requiring LL vessels to carry and use certain equipment for the prompt handling and release of incidental bycatch, and imposing mitigation requirements for shallow-set LL vessels)</w:t>
              </w:r>
            </w:ins>
          </w:p>
          <w:p w14:paraId="437829C9" w14:textId="77777777" w:rsidR="00C667D6" w:rsidRPr="00C667D6" w:rsidRDefault="00C667D6" w:rsidP="00C667D6">
            <w:pPr>
              <w:widowControl w:val="0"/>
              <w:spacing w:line="240" w:lineRule="auto"/>
              <w:rPr>
                <w:ins w:id="160" w:author="melissa.goldman" w:date="2025-09-27T00:50:00Z"/>
                <w:rFonts w:ascii="Calibri" w:eastAsia="Calibri" w:hAnsi="Calibri" w:cs="Calibri"/>
                <w:i/>
                <w:sz w:val="9"/>
                <w:szCs w:val="9"/>
                <w:lang w:val="en"/>
              </w:rPr>
            </w:pPr>
          </w:p>
        </w:tc>
        <w:tc>
          <w:tcPr>
            <w:tcW w:w="3330" w:type="dxa"/>
            <w:vAlign w:val="center"/>
          </w:tcPr>
          <w:p w14:paraId="73E7E2A7" w14:textId="77777777" w:rsidR="00C667D6" w:rsidRPr="00C667D6" w:rsidRDefault="00C667D6" w:rsidP="00C667D6">
            <w:pPr>
              <w:spacing w:line="240" w:lineRule="auto"/>
              <w:rPr>
                <w:ins w:id="161" w:author="melissa.goldman" w:date="2025-09-27T00:50:00Z"/>
                <w:rFonts w:ascii="Calibri" w:eastAsia="Calibri" w:hAnsi="Calibri" w:cs="Calibri"/>
                <w:i/>
                <w:sz w:val="6"/>
                <w:szCs w:val="6"/>
                <w:highlight w:val="white"/>
                <w:lang w:val="en"/>
              </w:rPr>
            </w:pPr>
          </w:p>
          <w:p w14:paraId="21EF0A52" w14:textId="77777777" w:rsidR="00C667D6" w:rsidRPr="00C667D6" w:rsidRDefault="00C667D6" w:rsidP="343872D3">
            <w:pPr>
              <w:spacing w:line="240" w:lineRule="auto"/>
              <w:rPr>
                <w:ins w:id="162" w:author="melissa.goldman" w:date="2025-09-27T00:50:00Z"/>
                <w:rFonts w:ascii="Calibri" w:eastAsia="Calibri" w:hAnsi="Calibri" w:cs="Calibri"/>
                <w:i/>
                <w:iCs/>
                <w:sz w:val="24"/>
                <w:szCs w:val="24"/>
                <w:highlight w:val="white"/>
              </w:rPr>
            </w:pPr>
            <w:ins w:id="163" w:author="melissa.goldman" w:date="2025-09-27T00:50:00Z">
              <w:r w:rsidRPr="343872D3">
                <w:rPr>
                  <w:rFonts w:eastAsia="Arial"/>
                  <w:sz w:val="24"/>
                  <w:szCs w:val="24"/>
                  <w:lang w:val="en"/>
                </w:rPr>
                <w:fldChar w:fldCharType="begin"/>
              </w:r>
              <w:r w:rsidRPr="343872D3">
                <w:rPr>
                  <w:rFonts w:eastAsia="Arial"/>
                  <w:sz w:val="24"/>
                  <w:szCs w:val="24"/>
                  <w:lang w:val="en"/>
                </w:rPr>
                <w:instrText>HYPERLINK "https://cmm.wcpfc.int/measure/cmm-2018-04" \h</w:instrText>
              </w:r>
              <w:r w:rsidRPr="343872D3">
                <w:rPr>
                  <w:rFonts w:eastAsia="Arial"/>
                  <w:sz w:val="24"/>
                  <w:szCs w:val="24"/>
                  <w:lang w:val="en"/>
                </w:rPr>
              </w:r>
              <w:r w:rsidRPr="343872D3">
                <w:rPr>
                  <w:rFonts w:eastAsia="Arial"/>
                  <w:sz w:val="24"/>
                  <w:szCs w:val="24"/>
                  <w:lang w:val="en"/>
                </w:rPr>
                <w:fldChar w:fldCharType="separate"/>
              </w:r>
              <w:r w:rsidRPr="343872D3">
                <w:rPr>
                  <w:rFonts w:ascii="Calibri" w:eastAsia="Calibri" w:hAnsi="Calibri" w:cs="Calibri"/>
                  <w:color w:val="0000FF"/>
                  <w:sz w:val="24"/>
                  <w:szCs w:val="24"/>
                  <w:u w:val="single"/>
                </w:rPr>
                <w:t>CMM 2018-04</w:t>
              </w:r>
              <w:r w:rsidRPr="343872D3">
                <w:rPr>
                  <w:rFonts w:ascii="Calibri" w:eastAsia="Calibri" w:hAnsi="Calibri" w:cs="Calibri"/>
                  <w:color w:val="0000FF"/>
                  <w:sz w:val="24"/>
                  <w:szCs w:val="24"/>
                  <w:u w:val="single"/>
                  <w:lang w:val="en"/>
                </w:rPr>
                <w:fldChar w:fldCharType="end"/>
              </w:r>
              <w:r w:rsidRPr="343872D3">
                <w:rPr>
                  <w:rFonts w:ascii="Calibri" w:eastAsia="Calibri" w:hAnsi="Calibri" w:cs="Calibri"/>
                  <w:color w:val="999999"/>
                  <w:sz w:val="24"/>
                  <w:szCs w:val="24"/>
                </w:rPr>
                <w:t xml:space="preserve"> </w:t>
              </w:r>
              <w:r w:rsidRPr="343872D3">
                <w:rPr>
                  <w:rFonts w:ascii="Calibri" w:eastAsia="Calibri" w:hAnsi="Calibri" w:cs="Calibri"/>
                  <w:sz w:val="20"/>
                  <w:szCs w:val="20"/>
                </w:rPr>
                <w:t>(of Sea Turtles; eff. 01 Jan 2020 - Current).</w:t>
              </w:r>
            </w:ins>
          </w:p>
          <w:p w14:paraId="6A6BA3C2" w14:textId="77777777" w:rsidR="00C667D6" w:rsidRPr="00C667D6" w:rsidRDefault="00C667D6" w:rsidP="00C667D6">
            <w:pPr>
              <w:numPr>
                <w:ilvl w:val="0"/>
                <w:numId w:val="46"/>
              </w:numPr>
              <w:spacing w:line="240" w:lineRule="auto"/>
              <w:rPr>
                <w:ins w:id="164" w:author="melissa.goldman" w:date="2025-09-27T00:50:00Z"/>
                <w:rFonts w:ascii="Calibri" w:eastAsia="Calibri" w:hAnsi="Calibri" w:cs="Calibri"/>
                <w:sz w:val="24"/>
                <w:szCs w:val="24"/>
                <w:lang w:val="en"/>
              </w:rPr>
            </w:pPr>
            <w:ins w:id="165"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"https://cmm.wcpfc.int/measure/cmm-2018-04/obl/cmm-2018-04-04"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2018-04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"https://cmm.wcpfc.int/measure/cmm-2018-04/obl/cmm-2018-04-04"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04</w:t>
              </w:r>
              <w:r w:rsidRPr="00C667D6">
                <w:rPr>
                  <w:rFonts w:ascii="Calibri" w:eastAsia="Calibri" w:hAnsi="Calibri" w:cs="Calibri"/>
                  <w:b/>
                  <w:color w:val="0000FF"/>
                  <w:sz w:val="24"/>
                  <w:szCs w:val="24"/>
                  <w:u w:val="single"/>
                  <w:lang w:val="en"/>
                </w:rPr>
                <w:fldChar w:fldCharType="end"/>
              </w:r>
              <w:r w:rsidRPr="00C667D6">
                <w:rPr>
                  <w:rFonts w:ascii="Calibri" w:eastAsia="Calibri" w:hAnsi="Calibri" w:cs="Calibri"/>
                  <w:sz w:val="24"/>
                  <w:szCs w:val="24"/>
                  <w:lang w:val="en"/>
                </w:rPr>
                <w:t xml:space="preserve"> </w:t>
              </w:r>
            </w:ins>
          </w:p>
          <w:p w14:paraId="3E763D9E" w14:textId="77777777" w:rsidR="00C667D6" w:rsidRPr="00C667D6" w:rsidRDefault="00C667D6" w:rsidP="00C667D6">
            <w:pPr>
              <w:numPr>
                <w:ilvl w:val="0"/>
                <w:numId w:val="46"/>
              </w:numPr>
              <w:spacing w:line="240" w:lineRule="auto"/>
              <w:rPr>
                <w:ins w:id="166" w:author="melissa.goldman" w:date="2025-09-27T00:50:00Z"/>
                <w:rFonts w:ascii="Calibri" w:eastAsia="Calibri" w:hAnsi="Calibri" w:cs="Calibri"/>
                <w:sz w:val="24"/>
                <w:szCs w:val="24"/>
                <w:lang w:val="en"/>
              </w:rPr>
            </w:pPr>
            <w:ins w:id="167"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"https://cmm.wcpfc.int/measure/cmm-2018-04/obl/cmm-2018-04-06"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2018-04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"https://cmm.wcpfc.int/measure/cmm-2018-04/obl/cmm-2018-04-06"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06</w:t>
              </w:r>
              <w:r w:rsidRPr="00C667D6">
                <w:rPr>
                  <w:rFonts w:ascii="Calibri" w:eastAsia="Calibri" w:hAnsi="Calibri" w:cs="Calibri"/>
                  <w:b/>
                  <w:color w:val="0000FF"/>
                  <w:sz w:val="24"/>
                  <w:szCs w:val="24"/>
                  <w:u w:val="single"/>
                  <w:lang w:val="en"/>
                </w:rPr>
                <w:fldChar w:fldCharType="end"/>
              </w:r>
              <w:r w:rsidRPr="00C667D6">
                <w:rPr>
                  <w:rFonts w:ascii="Calibri" w:eastAsia="Calibri" w:hAnsi="Calibri" w:cs="Calibri"/>
                  <w:sz w:val="24"/>
                  <w:szCs w:val="24"/>
                  <w:lang w:val="en"/>
                </w:rPr>
                <w:t xml:space="preserve"> </w:t>
              </w:r>
            </w:ins>
          </w:p>
          <w:p w14:paraId="59269EB4" w14:textId="77777777" w:rsidR="00C667D6" w:rsidRPr="00C667D6" w:rsidRDefault="00C667D6" w:rsidP="00C667D6">
            <w:pPr>
              <w:numPr>
                <w:ilvl w:val="0"/>
                <w:numId w:val="46"/>
              </w:numPr>
              <w:spacing w:line="240" w:lineRule="auto"/>
              <w:rPr>
                <w:ins w:id="168" w:author="melissa.goldman" w:date="2025-09-27T00:50:00Z"/>
                <w:rFonts w:ascii="Calibri" w:eastAsia="Calibri" w:hAnsi="Calibri" w:cs="Calibri"/>
                <w:sz w:val="24"/>
                <w:szCs w:val="24"/>
                <w:lang w:val="en"/>
              </w:rPr>
            </w:pPr>
            <w:ins w:id="169"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"https://cmm.wcpfc.int/measure/cmm-2018-04/obl/cmm-2018-04-07-b"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2018-04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"https://cmm.wcpfc.int/measure/cmm-2018-04/obl/cmm-2018-04-07-b"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07</w:t>
              </w:r>
              <w:r w:rsidRPr="00C667D6">
                <w:rPr>
                  <w:rFonts w:ascii="Calibri" w:eastAsia="Calibri" w:hAnsi="Calibri" w:cs="Calibri"/>
                  <w:b/>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"https://cmm.wcpfc.int/measure/cmm-2018-04/obl/cmm-2018-04-07-b"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 (a, b)</w:t>
              </w:r>
              <w:r w:rsidRPr="00C667D6">
                <w:rPr>
                  <w:rFonts w:ascii="Calibri" w:eastAsia="Calibri" w:hAnsi="Calibri" w:cs="Calibri"/>
                  <w:color w:val="0000FF"/>
                  <w:sz w:val="24"/>
                  <w:szCs w:val="24"/>
                  <w:u w:val="single"/>
                  <w:lang w:val="en"/>
                </w:rPr>
                <w:fldChar w:fldCharType="end"/>
              </w:r>
              <w:r w:rsidRPr="00C667D6">
                <w:rPr>
                  <w:rFonts w:ascii="Calibri" w:eastAsia="Calibri" w:hAnsi="Calibri" w:cs="Calibri"/>
                  <w:sz w:val="24"/>
                  <w:szCs w:val="24"/>
                  <w:lang w:val="en"/>
                </w:rPr>
                <w:t xml:space="preserve"> </w:t>
              </w:r>
            </w:ins>
          </w:p>
          <w:p w14:paraId="39A34418" w14:textId="77777777" w:rsidR="00C667D6" w:rsidRPr="00C667D6" w:rsidRDefault="00C667D6" w:rsidP="00C667D6">
            <w:pPr>
              <w:spacing w:line="240" w:lineRule="auto"/>
              <w:rPr>
                <w:ins w:id="170" w:author="melissa.goldman" w:date="2025-09-27T00:50:00Z"/>
                <w:rFonts w:ascii="Calibri" w:eastAsia="Calibri" w:hAnsi="Calibri" w:cs="Calibri"/>
                <w:sz w:val="6"/>
                <w:szCs w:val="6"/>
                <w:lang w:val="en"/>
              </w:rPr>
            </w:pPr>
          </w:p>
        </w:tc>
      </w:tr>
      <w:tr w:rsidR="00C667D6" w:rsidRPr="00C667D6" w14:paraId="6DA0F333" w14:textId="77777777" w:rsidTr="343872D3">
        <w:trPr>
          <w:ins w:id="171" w:author="melissa.goldman" w:date="2025-09-27T00:50:00Z"/>
        </w:trPr>
        <w:tc>
          <w:tcPr>
            <w:tcW w:w="1053" w:type="dxa"/>
            <w:vAlign w:val="center"/>
          </w:tcPr>
          <w:p w14:paraId="68240558" w14:textId="77777777" w:rsidR="00C667D6" w:rsidRPr="00C667D6" w:rsidRDefault="00C667D6" w:rsidP="00C667D6">
            <w:pPr>
              <w:spacing w:line="240" w:lineRule="auto"/>
              <w:rPr>
                <w:ins w:id="172" w:author="melissa.goldman" w:date="2025-09-27T00:50:00Z"/>
                <w:rFonts w:ascii="Calibri" w:eastAsia="Calibri" w:hAnsi="Calibri" w:cs="Calibri"/>
                <w:b/>
                <w:sz w:val="24"/>
                <w:szCs w:val="24"/>
                <w:u w:val="single"/>
                <w:lang w:val="en"/>
              </w:rPr>
            </w:pPr>
            <w:ins w:id="173" w:author="melissa.goldman" w:date="2025-09-27T00:50:00Z">
              <w:r w:rsidRPr="00C667D6">
                <w:rPr>
                  <w:rFonts w:ascii="Calibri" w:eastAsia="Calibri" w:hAnsi="Calibri" w:cs="Calibri"/>
                  <w:b/>
                  <w:sz w:val="24"/>
                  <w:szCs w:val="24"/>
                  <w:u w:val="single"/>
                  <w:lang w:val="en"/>
                </w:rPr>
                <w:t>BIR</w:t>
              </w:r>
            </w:ins>
          </w:p>
          <w:p w14:paraId="48EDDF27" w14:textId="77777777" w:rsidR="00C667D6" w:rsidRPr="00C667D6" w:rsidRDefault="00C667D6" w:rsidP="00C667D6">
            <w:pPr>
              <w:spacing w:line="240" w:lineRule="auto"/>
              <w:rPr>
                <w:ins w:id="174" w:author="melissa.goldman" w:date="2025-09-27T00:50:00Z"/>
                <w:rFonts w:ascii="Calibri" w:eastAsia="Calibri" w:hAnsi="Calibri" w:cs="Calibri"/>
                <w:b/>
                <w:sz w:val="24"/>
                <w:szCs w:val="24"/>
                <w:u w:val="single"/>
                <w:lang w:val="en"/>
              </w:rPr>
            </w:pPr>
            <w:ins w:id="175" w:author="melissa.goldman" w:date="2025-09-27T00:50:00Z">
              <w:r w:rsidRPr="00C667D6">
                <w:rPr>
                  <w:rFonts w:ascii="Calibri" w:eastAsia="Calibri" w:hAnsi="Calibri" w:cs="Calibri"/>
                  <w:sz w:val="20"/>
                  <w:szCs w:val="20"/>
                  <w:lang w:val="en"/>
                </w:rPr>
                <w:t>(NEW)</w:t>
              </w:r>
            </w:ins>
          </w:p>
        </w:tc>
        <w:tc>
          <w:tcPr>
            <w:tcW w:w="4950" w:type="dxa"/>
            <w:vAlign w:val="center"/>
          </w:tcPr>
          <w:p w14:paraId="6896C15E" w14:textId="77777777" w:rsidR="00C667D6" w:rsidRPr="00C667D6" w:rsidRDefault="00C667D6" w:rsidP="00C667D6">
            <w:pPr>
              <w:widowControl w:val="0"/>
              <w:spacing w:line="240" w:lineRule="auto"/>
              <w:rPr>
                <w:ins w:id="176" w:author="melissa.goldman" w:date="2025-09-27T00:50:00Z"/>
                <w:rFonts w:ascii="Calibri" w:eastAsia="Calibri" w:hAnsi="Calibri" w:cs="Calibri"/>
                <w:sz w:val="6"/>
                <w:szCs w:val="6"/>
                <w:lang w:val="en"/>
              </w:rPr>
            </w:pPr>
          </w:p>
          <w:p w14:paraId="7A852A0E" w14:textId="77777777" w:rsidR="00C667D6" w:rsidRPr="00C667D6" w:rsidRDefault="00C667D6" w:rsidP="343872D3">
            <w:pPr>
              <w:widowControl w:val="0"/>
              <w:spacing w:line="240" w:lineRule="auto"/>
              <w:rPr>
                <w:ins w:id="177" w:author="melissa.goldman" w:date="2025-09-27T00:50:00Z"/>
                <w:rFonts w:ascii="Calibri" w:eastAsia="Calibri" w:hAnsi="Calibri" w:cs="Calibri"/>
                <w:i/>
                <w:iCs/>
                <w:sz w:val="20"/>
                <w:szCs w:val="20"/>
              </w:rPr>
            </w:pPr>
            <w:ins w:id="178" w:author="melissa.goldman" w:date="2025-09-27T00:50:00Z">
              <w:r w:rsidRPr="343872D3">
                <w:rPr>
                  <w:rFonts w:ascii="Calibri" w:eastAsia="Calibri" w:hAnsi="Calibri" w:cs="Calibri"/>
                  <w:sz w:val="24"/>
                  <w:szCs w:val="24"/>
                </w:rPr>
                <w:t xml:space="preserve">Seabirds </w:t>
              </w:r>
              <w:r w:rsidRPr="343872D3">
                <w:rPr>
                  <w:rFonts w:ascii="Calibri" w:eastAsia="Calibri" w:hAnsi="Calibri" w:cs="Calibri"/>
                  <w:i/>
                  <w:iCs/>
                  <w:sz w:val="20"/>
                  <w:szCs w:val="20"/>
                </w:rPr>
                <w:t>(</w:t>
              </w:r>
              <w:proofErr w:type="gramStart"/>
              <w:r w:rsidRPr="343872D3">
                <w:rPr>
                  <w:rFonts w:ascii="Calibri" w:eastAsia="Calibri" w:hAnsi="Calibri" w:cs="Calibri"/>
                  <w:i/>
                  <w:iCs/>
                  <w:sz w:val="20"/>
                  <w:szCs w:val="20"/>
                </w:rPr>
                <w:t>including:</w:t>
              </w:r>
              <w:proofErr w:type="gramEnd"/>
              <w:r w:rsidRPr="343872D3">
                <w:rPr>
                  <w:rFonts w:ascii="Calibri" w:eastAsia="Calibri" w:hAnsi="Calibri" w:cs="Calibri"/>
                  <w:i/>
                  <w:iCs/>
                  <w:sz w:val="20"/>
                  <w:szCs w:val="20"/>
                </w:rPr>
                <w:t xml:space="preserve"> Required longline mitigation measures to reduce incidental catch of seabirds applying north of 23N or south of 25S. i. use at least two mitigation measures in paragraph 1(a) or hook shielding devices when fishing south of 30°S ii. use one of the mitigation measures in paragraph 2 when fishing in area 25°S-30°S iii. 24m or more in overall length, to use at least two mitigation measures in paragraph 6, Table 1; and including at least one from Column A when fishing north of 23°N iv. less than 24m in overall length, to use at least one of the mitigation measures from Column A in Table </w:t>
              </w:r>
              <w:proofErr w:type="gramStart"/>
              <w:r w:rsidRPr="343872D3">
                <w:rPr>
                  <w:rFonts w:ascii="Calibri" w:eastAsia="Calibri" w:hAnsi="Calibri" w:cs="Calibri"/>
                  <w:i/>
                  <w:iCs/>
                  <w:sz w:val="20"/>
                  <w:szCs w:val="20"/>
                </w:rPr>
                <w:t>1,when</w:t>
              </w:r>
              <w:proofErr w:type="gramEnd"/>
              <w:r w:rsidRPr="343872D3">
                <w:rPr>
                  <w:rFonts w:ascii="Calibri" w:eastAsia="Calibri" w:hAnsi="Calibri" w:cs="Calibri"/>
                  <w:i/>
                  <w:iCs/>
                  <w:sz w:val="20"/>
                  <w:szCs w:val="20"/>
                </w:rPr>
                <w:t xml:space="preserve"> fishing north of 23°N)</w:t>
              </w:r>
            </w:ins>
          </w:p>
          <w:p w14:paraId="61AB6567" w14:textId="77777777" w:rsidR="00C667D6" w:rsidRPr="00C667D6" w:rsidRDefault="00C667D6" w:rsidP="00C667D6">
            <w:pPr>
              <w:widowControl w:val="0"/>
              <w:spacing w:line="240" w:lineRule="auto"/>
              <w:rPr>
                <w:ins w:id="179" w:author="melissa.goldman" w:date="2025-09-27T00:50:00Z"/>
                <w:rFonts w:ascii="Calibri" w:eastAsia="Calibri" w:hAnsi="Calibri" w:cs="Calibri"/>
                <w:i/>
                <w:sz w:val="9"/>
                <w:szCs w:val="9"/>
                <w:lang w:val="en"/>
              </w:rPr>
            </w:pPr>
          </w:p>
        </w:tc>
        <w:tc>
          <w:tcPr>
            <w:tcW w:w="3330" w:type="dxa"/>
            <w:vAlign w:val="center"/>
          </w:tcPr>
          <w:p w14:paraId="075E0640" w14:textId="77777777" w:rsidR="00C667D6" w:rsidRPr="00C667D6" w:rsidRDefault="00C667D6" w:rsidP="00C667D6">
            <w:pPr>
              <w:spacing w:line="240" w:lineRule="auto"/>
              <w:rPr>
                <w:ins w:id="180" w:author="melissa.goldman" w:date="2025-09-27T00:50:00Z"/>
                <w:rFonts w:ascii="Calibri" w:eastAsia="Calibri" w:hAnsi="Calibri" w:cs="Calibri"/>
                <w:sz w:val="20"/>
                <w:szCs w:val="20"/>
                <w:highlight w:val="white"/>
                <w:lang w:val="en"/>
              </w:rPr>
            </w:pPr>
            <w:ins w:id="181"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"https://cmm.wcpfc.int/measure/cmm-2018-03"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highlight w:val="white"/>
                  <w:u w:val="single"/>
                  <w:lang w:val="en"/>
                </w:rPr>
                <w:t>CMM 2018-03</w:t>
              </w:r>
              <w:r w:rsidRPr="00C667D6">
                <w:rPr>
                  <w:rFonts w:ascii="Calibri" w:eastAsia="Calibri" w:hAnsi="Calibri" w:cs="Calibri"/>
                  <w:color w:val="0000FF"/>
                  <w:sz w:val="24"/>
                  <w:szCs w:val="24"/>
                  <w:highlight w:val="white"/>
                  <w:u w:val="single"/>
                  <w:lang w:val="en"/>
                </w:rPr>
                <w:fldChar w:fldCharType="end"/>
              </w:r>
              <w:r w:rsidRPr="00C667D6">
                <w:rPr>
                  <w:rFonts w:ascii="Calibri" w:eastAsia="Calibri" w:hAnsi="Calibri" w:cs="Calibri"/>
                  <w:sz w:val="20"/>
                  <w:szCs w:val="20"/>
                  <w:highlight w:val="white"/>
                  <w:lang w:val="en"/>
                </w:rPr>
                <w:t xml:space="preserve"> (to mitigate the impact of fishing for highly migratory fish stocks on seabirds; eff.</w:t>
              </w:r>
              <w:r w:rsidRPr="00C667D6">
                <w:rPr>
                  <w:rFonts w:ascii="Calibri" w:eastAsia="Calibri" w:hAnsi="Calibri" w:cs="Calibri"/>
                  <w:sz w:val="20"/>
                  <w:szCs w:val="20"/>
                  <w:lang w:val="en"/>
                </w:rPr>
                <w:t> </w:t>
              </w:r>
              <w:r w:rsidRPr="00C667D6">
                <w:rPr>
                  <w:rFonts w:ascii="Calibri" w:eastAsia="Calibri" w:hAnsi="Calibri" w:cs="Calibri"/>
                  <w:sz w:val="20"/>
                  <w:szCs w:val="20"/>
                  <w:highlight w:val="white"/>
                  <w:lang w:val="en"/>
                </w:rPr>
                <w:t>12</w:t>
              </w:r>
              <w:r w:rsidRPr="00C667D6">
                <w:rPr>
                  <w:rFonts w:ascii="Calibri" w:eastAsia="Calibri" w:hAnsi="Calibri" w:cs="Calibri"/>
                  <w:sz w:val="20"/>
                  <w:szCs w:val="20"/>
                  <w:lang w:val="en"/>
                </w:rPr>
                <w:t> </w:t>
              </w:r>
              <w:r w:rsidRPr="00C667D6">
                <w:rPr>
                  <w:rFonts w:ascii="Calibri" w:eastAsia="Calibri" w:hAnsi="Calibri" w:cs="Calibri"/>
                  <w:sz w:val="20"/>
                  <w:szCs w:val="20"/>
                  <w:highlight w:val="white"/>
                  <w:lang w:val="en"/>
                </w:rPr>
                <w:t>Feb 2019 - Current)</w:t>
              </w:r>
            </w:ins>
          </w:p>
          <w:p w14:paraId="3D2272F5" w14:textId="77777777" w:rsidR="00C667D6" w:rsidRPr="00C667D6" w:rsidRDefault="00C667D6" w:rsidP="00C667D6">
            <w:pPr>
              <w:numPr>
                <w:ilvl w:val="0"/>
                <w:numId w:val="47"/>
              </w:numPr>
              <w:spacing w:line="240" w:lineRule="auto"/>
              <w:ind w:left="540"/>
              <w:rPr>
                <w:ins w:id="182" w:author="melissa.goldman" w:date="2025-09-27T00:50:00Z"/>
                <w:rFonts w:ascii="Calibri" w:eastAsia="Calibri" w:hAnsi="Calibri" w:cs="Calibri"/>
                <w:sz w:val="24"/>
                <w:szCs w:val="24"/>
                <w:lang w:val="en"/>
              </w:rPr>
            </w:pPr>
            <w:ins w:id="183" w:author="melissa.goldman" w:date="2025-09-27T00:50:00Z">
              <w:r w:rsidRPr="00C667D6">
                <w:rPr>
                  <w:rFonts w:eastAsia="Arial"/>
                  <w:sz w:val="24"/>
                  <w:szCs w:val="24"/>
                  <w:lang w:val="en"/>
                </w:rPr>
                <w:fldChar w:fldCharType="begin"/>
              </w:r>
              <w:r w:rsidRPr="00C667D6">
                <w:rPr>
                  <w:rFonts w:eastAsia="Arial"/>
                  <w:sz w:val="24"/>
                  <w:szCs w:val="24"/>
                  <w:lang w:val="en"/>
                </w:rPr>
                <w:instrText>HYPERLINK "https://cmm.wcpfc.int/measure/cmm-2018-03/obl/cmm-2018-03-01-02-06"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color w:val="0000FF"/>
                  <w:sz w:val="24"/>
                  <w:szCs w:val="24"/>
                  <w:u w:val="single"/>
                  <w:lang w:val="en"/>
                </w:rPr>
                <w:t xml:space="preserve">CMM 2018-03 </w:t>
              </w:r>
              <w:r w:rsidRPr="00C667D6">
                <w:rPr>
                  <w:rFonts w:ascii="Calibri" w:eastAsia="Calibri" w:hAnsi="Calibri" w:cs="Calibri"/>
                  <w:color w:val="0000FF"/>
                  <w:sz w:val="24"/>
                  <w:szCs w:val="24"/>
                  <w:u w:val="single"/>
                  <w:lang w:val="en"/>
                </w:rPr>
                <w:fldChar w:fldCharType="end"/>
              </w:r>
              <w:r w:rsidRPr="00C667D6">
                <w:rPr>
                  <w:rFonts w:eastAsia="Arial"/>
                  <w:sz w:val="24"/>
                  <w:szCs w:val="24"/>
                  <w:lang w:val="en"/>
                </w:rPr>
                <w:fldChar w:fldCharType="begin"/>
              </w:r>
              <w:r w:rsidRPr="00C667D6">
                <w:rPr>
                  <w:rFonts w:eastAsia="Arial"/>
                  <w:sz w:val="24"/>
                  <w:szCs w:val="24"/>
                  <w:lang w:val="en"/>
                </w:rPr>
                <w:instrText>HYPERLINK "https://cmm.wcpfc.int/measure/cmm-2018-03/obl/cmm-2018-03-01-02-06" \h</w:instrText>
              </w:r>
              <w:r w:rsidRPr="00C667D6">
                <w:rPr>
                  <w:rFonts w:eastAsia="Arial"/>
                  <w:sz w:val="24"/>
                  <w:szCs w:val="24"/>
                  <w:lang w:val="en"/>
                </w:rPr>
              </w:r>
              <w:r w:rsidRPr="00C667D6">
                <w:rPr>
                  <w:rFonts w:eastAsia="Arial"/>
                  <w:sz w:val="24"/>
                  <w:szCs w:val="24"/>
                  <w:lang w:val="en"/>
                </w:rPr>
                <w:fldChar w:fldCharType="separate"/>
              </w:r>
              <w:r w:rsidRPr="00C667D6">
                <w:rPr>
                  <w:rFonts w:ascii="Calibri" w:eastAsia="Calibri" w:hAnsi="Calibri" w:cs="Calibri"/>
                  <w:b/>
                  <w:color w:val="0000FF"/>
                  <w:sz w:val="24"/>
                  <w:szCs w:val="24"/>
                  <w:u w:val="single"/>
                  <w:lang w:val="en"/>
                </w:rPr>
                <w:t>01, 02, 06</w:t>
              </w:r>
              <w:r w:rsidRPr="00C667D6">
                <w:rPr>
                  <w:rFonts w:ascii="Calibri" w:eastAsia="Calibri" w:hAnsi="Calibri" w:cs="Calibri"/>
                  <w:b/>
                  <w:color w:val="0000FF"/>
                  <w:sz w:val="24"/>
                  <w:szCs w:val="24"/>
                  <w:u w:val="single"/>
                  <w:lang w:val="en"/>
                </w:rPr>
                <w:fldChar w:fldCharType="end"/>
              </w:r>
              <w:r w:rsidRPr="00C667D6">
                <w:rPr>
                  <w:rFonts w:ascii="Calibri" w:eastAsia="Calibri" w:hAnsi="Calibri" w:cs="Calibri"/>
                  <w:b/>
                  <w:sz w:val="24"/>
                  <w:szCs w:val="24"/>
                  <w:lang w:val="en"/>
                </w:rPr>
                <w:t xml:space="preserve"> </w:t>
              </w:r>
            </w:ins>
          </w:p>
        </w:tc>
      </w:tr>
    </w:tbl>
    <w:p w14:paraId="529ECF55" w14:textId="77777777" w:rsidR="00C667D6" w:rsidRPr="00C667D6" w:rsidRDefault="00C667D6" w:rsidP="00C667D6">
      <w:pPr>
        <w:widowControl w:val="0"/>
        <w:spacing w:line="240" w:lineRule="auto"/>
        <w:rPr>
          <w:ins w:id="184" w:author="melissa.goldman" w:date="2025-09-27T00:50:00Z"/>
          <w:rFonts w:ascii="Play" w:eastAsia="Play" w:hAnsi="Play" w:cs="Play"/>
          <w:color w:val="0F4761"/>
          <w:sz w:val="2"/>
          <w:szCs w:val="2"/>
          <w:lang w:val="en"/>
        </w:rPr>
      </w:pPr>
    </w:p>
    <w:bookmarkEnd w:id="11"/>
    <w:p w14:paraId="50D5B17D" w14:textId="77777777" w:rsidR="00C667D6" w:rsidRPr="00C667D6" w:rsidRDefault="00C667D6" w:rsidP="00C667D6">
      <w:pPr>
        <w:widowControl w:val="0"/>
        <w:spacing w:line="240" w:lineRule="auto"/>
        <w:rPr>
          <w:rFonts w:ascii="Play" w:eastAsia="Play" w:hAnsi="Play" w:cs="Play"/>
          <w:color w:val="0F4761"/>
          <w:sz w:val="2"/>
          <w:szCs w:val="2"/>
          <w:lang w:val="en"/>
        </w:rPr>
      </w:pPr>
    </w:p>
    <w:p w14:paraId="624E3F83" w14:textId="77777777" w:rsidR="00F04972" w:rsidRPr="00C667D6" w:rsidRDefault="00F04972" w:rsidP="00C667D6">
      <w:pPr>
        <w:spacing w:line="278" w:lineRule="auto"/>
        <w:jc w:val="both"/>
        <w:rPr>
          <w:rFonts w:asciiTheme="majorHAnsi" w:hAnsiTheme="majorHAnsi"/>
          <w:b/>
          <w:bCs/>
          <w:sz w:val="2"/>
          <w:szCs w:val="2"/>
        </w:rPr>
      </w:pPr>
    </w:p>
    <w:p w14:paraId="6EE16F3E" w14:textId="77777777" w:rsidR="00ED0F1A" w:rsidRPr="00C667D6" w:rsidRDefault="00ED0F1A" w:rsidP="00C667D6">
      <w:pPr>
        <w:spacing w:line="278" w:lineRule="auto"/>
        <w:jc w:val="both"/>
        <w:rPr>
          <w:rFonts w:asciiTheme="majorHAnsi" w:hAnsiTheme="majorHAnsi"/>
          <w:b/>
          <w:bCs/>
          <w:sz w:val="2"/>
          <w:szCs w:val="2"/>
        </w:rPr>
        <w:sectPr w:rsidR="00ED0F1A" w:rsidRPr="00C667D6">
          <w:pgSz w:w="12240" w:h="15840"/>
          <w:pgMar w:top="1440" w:right="1440" w:bottom="1440" w:left="1440" w:header="720" w:footer="720" w:gutter="0"/>
          <w:cols w:space="720"/>
          <w:docGrid w:linePitch="360"/>
        </w:sectPr>
      </w:pPr>
    </w:p>
    <w:tbl>
      <w:tblPr>
        <w:tblW w:w="13042"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474"/>
        <w:gridCol w:w="2046"/>
        <w:gridCol w:w="2511"/>
        <w:gridCol w:w="2521"/>
        <w:gridCol w:w="2490"/>
      </w:tblGrid>
      <w:tr w:rsidR="00366B86" w:rsidRPr="005D74CD" w14:paraId="03DFA052" w14:textId="77777777" w:rsidTr="00A22DBE">
        <w:trPr>
          <w:trHeight w:val="300"/>
          <w:tblHeader/>
        </w:trPr>
        <w:tc>
          <w:tcPr>
            <w:tcW w:w="3474" w:type="dxa"/>
            <w:tcBorders>
              <w:top w:val="single" w:sz="6" w:space="0" w:color="auto"/>
              <w:left w:val="single" w:sz="6" w:space="0" w:color="auto"/>
              <w:bottom w:val="single" w:sz="6" w:space="0" w:color="auto"/>
              <w:right w:val="single" w:sz="6" w:space="0" w:color="auto"/>
            </w:tcBorders>
            <w:shd w:val="clear" w:color="auto" w:fill="92CDDC"/>
            <w:vAlign w:val="center"/>
            <w:hideMark/>
          </w:tcPr>
          <w:p w14:paraId="5787D8C8"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lastRenderedPageBreak/>
              <w:t>Obligation </w:t>
            </w:r>
            <w:r w:rsidRPr="005D74CD">
              <w:rPr>
                <w:rFonts w:ascii="Calibri" w:eastAsia="Times New Roman" w:hAnsi="Calibri" w:cs="Calibri"/>
                <w:color w:val="000000"/>
              </w:rPr>
              <w:t> </w:t>
            </w:r>
          </w:p>
        </w:tc>
        <w:tc>
          <w:tcPr>
            <w:tcW w:w="2046" w:type="dxa"/>
            <w:tcBorders>
              <w:top w:val="single" w:sz="6" w:space="0" w:color="auto"/>
              <w:left w:val="nil"/>
              <w:bottom w:val="single" w:sz="6" w:space="0" w:color="auto"/>
              <w:right w:val="single" w:sz="6" w:space="0" w:color="auto"/>
            </w:tcBorders>
            <w:shd w:val="clear" w:color="auto" w:fill="92CDDC"/>
            <w:vAlign w:val="center"/>
            <w:hideMark/>
          </w:tcPr>
          <w:p w14:paraId="11946446"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Description of scientific monitoring needs for data collection by observers</w:t>
            </w:r>
            <w:r w:rsidRPr="005D74CD">
              <w:rPr>
                <w:rFonts w:ascii="Calibri" w:eastAsia="Times New Roman" w:hAnsi="Calibri" w:cs="Calibri"/>
                <w:color w:val="000000"/>
              </w:rPr>
              <w:t> </w:t>
            </w:r>
          </w:p>
        </w:tc>
        <w:tc>
          <w:tcPr>
            <w:tcW w:w="2511" w:type="dxa"/>
            <w:tcBorders>
              <w:top w:val="single" w:sz="6" w:space="0" w:color="auto"/>
              <w:left w:val="nil"/>
              <w:bottom w:val="single" w:sz="6" w:space="0" w:color="auto"/>
              <w:right w:val="single" w:sz="6" w:space="0" w:color="auto"/>
            </w:tcBorders>
            <w:shd w:val="clear" w:color="auto" w:fill="92CDDC"/>
            <w:vAlign w:val="center"/>
            <w:hideMark/>
          </w:tcPr>
          <w:p w14:paraId="04D78F53"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Description of potential compliance issues for data collection by observers</w:t>
            </w:r>
            <w:r w:rsidRPr="005D74CD">
              <w:rPr>
                <w:rFonts w:ascii="Calibri" w:eastAsia="Times New Roman" w:hAnsi="Calibri" w:cs="Calibri"/>
                <w:color w:val="000000"/>
              </w:rPr>
              <w:t> </w:t>
            </w:r>
          </w:p>
        </w:tc>
        <w:tc>
          <w:tcPr>
            <w:tcW w:w="2521" w:type="dxa"/>
            <w:tcBorders>
              <w:top w:val="single" w:sz="6" w:space="0" w:color="auto"/>
              <w:left w:val="nil"/>
              <w:bottom w:val="single" w:sz="6" w:space="0" w:color="auto"/>
              <w:right w:val="single" w:sz="6" w:space="0" w:color="auto"/>
            </w:tcBorders>
            <w:shd w:val="clear" w:color="auto" w:fill="92CDDC"/>
            <w:vAlign w:val="center"/>
            <w:hideMark/>
          </w:tcPr>
          <w:p w14:paraId="5CA217FA"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Notes on current MSDFs and/or proposed edits</w:t>
            </w:r>
            <w:r w:rsidRPr="005D74CD">
              <w:rPr>
                <w:rFonts w:ascii="Calibri" w:eastAsia="Times New Roman" w:hAnsi="Calibri" w:cs="Calibri"/>
                <w:color w:val="000000"/>
              </w:rPr>
              <w:t> </w:t>
            </w:r>
          </w:p>
        </w:tc>
        <w:tc>
          <w:tcPr>
            <w:tcW w:w="2490" w:type="dxa"/>
            <w:tcBorders>
              <w:top w:val="single" w:sz="6" w:space="0" w:color="auto"/>
              <w:left w:val="nil"/>
              <w:bottom w:val="single" w:sz="6" w:space="0" w:color="auto"/>
              <w:right w:val="single" w:sz="6" w:space="0" w:color="auto"/>
            </w:tcBorders>
            <w:shd w:val="clear" w:color="auto" w:fill="92CDDC"/>
            <w:hideMark/>
          </w:tcPr>
          <w:p w14:paraId="517EADD5"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b/>
                <w:bCs/>
                <w:i/>
                <w:iCs/>
                <w:color w:val="000000"/>
                <w:sz w:val="20"/>
                <w:szCs w:val="20"/>
                <w:lang w:val="en-AU"/>
              </w:rPr>
              <w:t>ALTERNATIVE OR SUPPLEMENTARY COMMENTS</w:t>
            </w:r>
            <w:r w:rsidRPr="005D74CD">
              <w:rPr>
                <w:rFonts w:ascii="Calibri" w:eastAsia="Times New Roman" w:hAnsi="Calibri" w:cs="Calibri"/>
                <w:color w:val="000000"/>
                <w:sz w:val="20"/>
                <w:szCs w:val="20"/>
              </w:rPr>
              <w:t> </w:t>
            </w:r>
          </w:p>
        </w:tc>
      </w:tr>
      <w:tr w:rsidR="00366B86" w:rsidRPr="005D74CD" w14:paraId="01A7D860" w14:textId="77777777" w:rsidTr="00A22DBE">
        <w:trPr>
          <w:trHeight w:val="300"/>
        </w:trPr>
        <w:tc>
          <w:tcPr>
            <w:tcW w:w="10552" w:type="dxa"/>
            <w:gridSpan w:val="4"/>
            <w:tcBorders>
              <w:top w:val="nil"/>
              <w:left w:val="single" w:sz="6" w:space="0" w:color="auto"/>
              <w:bottom w:val="nil"/>
              <w:right w:val="nil"/>
            </w:tcBorders>
            <w:shd w:val="clear" w:color="auto" w:fill="DAEEF3"/>
            <w:vAlign w:val="bottom"/>
            <w:hideMark/>
          </w:tcPr>
          <w:p w14:paraId="35161865"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sz w:val="24"/>
                <w:szCs w:val="24"/>
              </w:rPr>
              <w:t>OBSERVER OBSTRUCTION</w:t>
            </w:r>
            <w:r w:rsidRPr="005D74CD">
              <w:rPr>
                <w:rFonts w:ascii="Calibri" w:eastAsia="Times New Roman" w:hAnsi="Calibri" w:cs="Calibri"/>
                <w:color w:val="000000"/>
                <w:sz w:val="24"/>
                <w:szCs w:val="24"/>
              </w:rPr>
              <w:t> </w:t>
            </w:r>
          </w:p>
        </w:tc>
        <w:tc>
          <w:tcPr>
            <w:tcW w:w="2490" w:type="dxa"/>
            <w:tcBorders>
              <w:top w:val="nil"/>
              <w:left w:val="single" w:sz="6" w:space="0" w:color="auto"/>
              <w:bottom w:val="nil"/>
              <w:right w:val="nil"/>
            </w:tcBorders>
            <w:shd w:val="clear" w:color="auto" w:fill="DAEEF3"/>
            <w:hideMark/>
          </w:tcPr>
          <w:p w14:paraId="2BB2B3C8"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color w:val="000000"/>
                <w:sz w:val="24"/>
                <w:szCs w:val="24"/>
              </w:rPr>
              <w:t> </w:t>
            </w:r>
          </w:p>
        </w:tc>
      </w:tr>
      <w:tr w:rsidR="00366B86" w:rsidRPr="005D74CD" w14:paraId="05D06A29" w14:textId="77777777" w:rsidTr="00A22DBE">
        <w:trPr>
          <w:trHeight w:val="300"/>
        </w:trPr>
        <w:tc>
          <w:tcPr>
            <w:tcW w:w="3474" w:type="dxa"/>
            <w:tcBorders>
              <w:top w:val="single" w:sz="6" w:space="0" w:color="auto"/>
              <w:left w:val="single" w:sz="6" w:space="0" w:color="auto"/>
              <w:bottom w:val="single" w:sz="6" w:space="0" w:color="auto"/>
              <w:right w:val="single" w:sz="6" w:space="0" w:color="auto"/>
            </w:tcBorders>
            <w:hideMark/>
          </w:tcPr>
          <w:p w14:paraId="1F2490C0" w14:textId="77777777" w:rsidR="00366B86" w:rsidRDefault="00366B86" w:rsidP="00A22DBE">
            <w:pPr>
              <w:widowControl w:val="0"/>
              <w:spacing w:line="240" w:lineRule="auto"/>
              <w:textAlignment w:val="baseline"/>
              <w:rPr>
                <w:rFonts w:ascii="Calibri" w:eastAsia="Times New Roman" w:hAnsi="Calibri" w:cs="Calibri"/>
                <w:color w:val="000000"/>
              </w:rPr>
            </w:pPr>
            <w:hyperlink r:id="rId16" w:tgtFrame="_blank" w:history="1">
              <w:r w:rsidRPr="005D74CD">
                <w:rPr>
                  <w:rFonts w:ascii="Calibri" w:eastAsia="Times New Roman" w:hAnsi="Calibri" w:cs="Calibri"/>
                  <w:color w:val="0000FF"/>
                  <w:u w:val="single"/>
                </w:rPr>
                <w:t>CMM 2018-05 15 (g)</w:t>
              </w:r>
            </w:hyperlink>
            <w:r w:rsidRPr="005D74CD">
              <w:rPr>
                <w:rFonts w:ascii="Calibri" w:eastAsia="Times New Roman" w:hAnsi="Calibri" w:cs="Calibri"/>
                <w:color w:val="000000"/>
              </w:rPr>
              <w:t xml:space="preserve"> Observer Obstruction Incidents </w:t>
            </w:r>
          </w:p>
          <w:p w14:paraId="58D1E03B" w14:textId="77777777" w:rsidR="00366B86" w:rsidRDefault="00366B86" w:rsidP="00A22DBE">
            <w:pPr>
              <w:widowControl w:val="0"/>
              <w:spacing w:line="240" w:lineRule="auto"/>
              <w:textAlignment w:val="baseline"/>
              <w:rPr>
                <w:rFonts w:ascii="Calibri" w:eastAsia="Times New Roman" w:hAnsi="Calibri" w:cs="Calibri"/>
                <w:color w:val="000000"/>
              </w:rPr>
            </w:pPr>
          </w:p>
          <w:p w14:paraId="06940B8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861CAB">
              <w:rPr>
                <w:rFonts w:ascii="Segoe UI" w:eastAsia="Times New Roman" w:hAnsi="Segoe UI" w:cs="Calibri"/>
                <w:color w:val="EE0000"/>
                <w:sz w:val="18"/>
                <w:szCs w:val="18"/>
              </w:rPr>
              <w:t>PNA</w:t>
            </w:r>
            <w:r w:rsidRPr="00861CAB">
              <w:rPr>
                <w:rStyle w:val="FootnoteReference"/>
                <w:rFonts w:ascii="Segoe UI" w:eastAsia="Times New Roman" w:hAnsi="Segoe UI" w:cs="Calibri"/>
                <w:color w:val="EE0000"/>
                <w:sz w:val="18"/>
                <w:szCs w:val="18"/>
              </w:rPr>
              <w:footnoteReference w:id="7"/>
            </w:r>
            <w:r w:rsidRPr="00861CAB">
              <w:rPr>
                <w:rFonts w:ascii="Segoe UI" w:eastAsia="Times New Roman" w:hAnsi="Segoe UI" w:cs="Calibri"/>
                <w:color w:val="EE0000"/>
                <w:sz w:val="18"/>
                <w:szCs w:val="18"/>
              </w:rPr>
              <w:t xml:space="preserve"> supports maintaining this paragraph</w:t>
            </w:r>
          </w:p>
        </w:tc>
        <w:tc>
          <w:tcPr>
            <w:tcW w:w="2046" w:type="dxa"/>
            <w:tcBorders>
              <w:top w:val="single" w:sz="6" w:space="0" w:color="auto"/>
              <w:left w:val="nil"/>
              <w:bottom w:val="single" w:sz="6" w:space="0" w:color="auto"/>
              <w:right w:val="single" w:sz="6" w:space="0" w:color="auto"/>
            </w:tcBorders>
            <w:hideMark/>
          </w:tcPr>
          <w:p w14:paraId="788B9607"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n/a </w:t>
            </w:r>
          </w:p>
        </w:tc>
        <w:tc>
          <w:tcPr>
            <w:tcW w:w="2511" w:type="dxa"/>
            <w:tcBorders>
              <w:top w:val="single" w:sz="6" w:space="0" w:color="auto"/>
              <w:left w:val="nil"/>
              <w:bottom w:val="single" w:sz="6" w:space="0" w:color="auto"/>
              <w:right w:val="single" w:sz="6" w:space="0" w:color="auto"/>
            </w:tcBorders>
            <w:hideMark/>
          </w:tcPr>
          <w:p w14:paraId="1E079623"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vessel operator or any crew member assaulted, obstructed, resisted, delayed, refused boarding to, intimidated or interfered with an observer in the performance of their duties </w:t>
            </w:r>
            <w:r w:rsidRPr="005D74CD">
              <w:rPr>
                <w:rFonts w:ascii="Calibri" w:eastAsia="Times New Roman" w:hAnsi="Calibri" w:cs="Calibri"/>
                <w:color w:val="000000"/>
              </w:rPr>
              <w:br/>
              <w:t>vessel operator or any crew member requested that an event not be reported by the observer </w:t>
            </w:r>
            <w:r w:rsidRPr="005D74CD">
              <w:rPr>
                <w:rFonts w:ascii="Calibri" w:eastAsia="Times New Roman" w:hAnsi="Calibri" w:cs="Calibri"/>
                <w:color w:val="000000"/>
              </w:rPr>
              <w:br/>
              <w:t xml:space="preserve">vessel operator failed to provide the observer, while on board the vessel, at no expense to the observer or the observer’s government, with food, accommodation and medical facilities of a reasonable standard equivalent to those normally available and medical facilities of a reasonable standard equivalent to those normally available to an </w:t>
            </w:r>
            <w:r w:rsidRPr="005D74CD">
              <w:rPr>
                <w:rFonts w:ascii="Calibri" w:eastAsia="Times New Roman" w:hAnsi="Calibri" w:cs="Calibri"/>
                <w:color w:val="000000"/>
              </w:rPr>
              <w:lastRenderedPageBreak/>
              <w:t>officer on board the vessel </w:t>
            </w:r>
          </w:p>
          <w:p w14:paraId="3F7B9DEC" w14:textId="657E56E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tc>
        <w:tc>
          <w:tcPr>
            <w:tcW w:w="2521" w:type="dxa"/>
            <w:tcBorders>
              <w:top w:val="single" w:sz="6" w:space="0" w:color="auto"/>
              <w:left w:val="nil"/>
              <w:bottom w:val="single" w:sz="6" w:space="0" w:color="auto"/>
              <w:right w:val="single" w:sz="6" w:space="0" w:color="000000"/>
            </w:tcBorders>
            <w:hideMark/>
          </w:tcPr>
          <w:p w14:paraId="04663CF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lastRenderedPageBreak/>
              <w:t>Current MSDF</w:t>
            </w:r>
            <w:r w:rsidRPr="005D74CD">
              <w:rPr>
                <w:rFonts w:ascii="Calibri" w:eastAsia="Times New Roman" w:hAnsi="Calibri" w:cs="Calibri"/>
                <w:color w:val="000000"/>
              </w:rPr>
              <w:t xml:space="preserve"> - Observer Trip Monitoring Summary Issue Code (RS-A, RS-B and RS-</w:t>
            </w:r>
            <w:proofErr w:type="gramStart"/>
            <w:r w:rsidRPr="005D74CD">
              <w:rPr>
                <w:rFonts w:ascii="Calibri" w:eastAsia="Times New Roman" w:hAnsi="Calibri" w:cs="Calibri"/>
                <w:color w:val="000000"/>
              </w:rPr>
              <w:t>D);(</w:t>
            </w:r>
            <w:proofErr w:type="gramEnd"/>
            <w:r w:rsidRPr="005D74CD">
              <w:rPr>
                <w:rFonts w:ascii="Calibri" w:eastAsia="Times New Roman" w:hAnsi="Calibri" w:cs="Calibri"/>
                <w:color w:val="000000"/>
              </w:rPr>
              <w:t>Yes No) –  </w:t>
            </w:r>
          </w:p>
          <w:p w14:paraId="613E1F48"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2742EC8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Current</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CCFS OAI</w:t>
            </w:r>
            <w:r w:rsidRPr="005D74CD">
              <w:rPr>
                <w:rFonts w:ascii="Calibri" w:eastAsia="Times New Roman" w:hAnsi="Calibri" w:cs="Calibri"/>
                <w:color w:val="000000"/>
              </w:rPr>
              <w:t xml:space="preserve"> cases are created based on Observer Trip Monitoring Summary data </w:t>
            </w:r>
          </w:p>
        </w:tc>
        <w:tc>
          <w:tcPr>
            <w:tcW w:w="2490" w:type="dxa"/>
            <w:tcBorders>
              <w:top w:val="single" w:sz="6" w:space="0" w:color="000000"/>
              <w:left w:val="single" w:sz="6" w:space="0" w:color="000000"/>
              <w:bottom w:val="single" w:sz="6" w:space="0" w:color="000000"/>
              <w:right w:val="single" w:sz="6" w:space="0" w:color="000000"/>
            </w:tcBorders>
            <w:hideMark/>
          </w:tcPr>
          <w:p w14:paraId="4D794CB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No change to questions needed - could consider including some summary comment on the Observer Trip Monitoring Summary</w:t>
            </w:r>
            <w:r w:rsidRPr="005D74CD">
              <w:rPr>
                <w:rFonts w:ascii="Calibri" w:eastAsia="Times New Roman" w:hAnsi="Calibri" w:cs="Calibri"/>
                <w:color w:val="D13438"/>
              </w:rPr>
              <w:t> </w:t>
            </w:r>
          </w:p>
          <w:p w14:paraId="4181C9FF"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D13438"/>
              </w:rPr>
              <w:t> </w:t>
            </w:r>
          </w:p>
          <w:p w14:paraId="2B2F2596"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D13438"/>
              </w:rPr>
              <w:t> </w:t>
            </w:r>
          </w:p>
          <w:p w14:paraId="4AC1BF30"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D13438"/>
                <w:u w:val="single"/>
              </w:rPr>
              <w:t>PNA</w:t>
            </w:r>
            <w:r w:rsidRPr="005D74CD">
              <w:rPr>
                <w:rFonts w:ascii="Calibri" w:eastAsia="Times New Roman" w:hAnsi="Calibri" w:cs="Calibri"/>
                <w:color w:val="D13438"/>
                <w:u w:val="single"/>
              </w:rPr>
              <w:t xml:space="preserve"> supports </w:t>
            </w:r>
            <w:proofErr w:type="gramStart"/>
            <w:r w:rsidRPr="005D74CD">
              <w:rPr>
                <w:rFonts w:ascii="Calibri" w:eastAsia="Times New Roman" w:hAnsi="Calibri" w:cs="Calibri"/>
                <w:color w:val="D13438"/>
                <w:u w:val="single"/>
              </w:rPr>
              <w:t>suggestion</w:t>
            </w:r>
            <w:proofErr w:type="gramEnd"/>
            <w:r w:rsidRPr="005D74CD">
              <w:rPr>
                <w:rFonts w:ascii="Calibri" w:eastAsia="Times New Roman" w:hAnsi="Calibri" w:cs="Calibri"/>
                <w:color w:val="D13438"/>
                <w:u w:val="single"/>
              </w:rPr>
              <w:t xml:space="preserve"> for a summary comment</w:t>
            </w:r>
            <w:r w:rsidRPr="005D74CD">
              <w:rPr>
                <w:rFonts w:ascii="Calibri" w:eastAsia="Times New Roman" w:hAnsi="Calibri" w:cs="Calibri"/>
                <w:color w:val="156082"/>
              </w:rPr>
              <w:t> </w:t>
            </w:r>
          </w:p>
        </w:tc>
      </w:tr>
      <w:tr w:rsidR="00366B86" w:rsidRPr="005D74CD" w14:paraId="4C869FD6" w14:textId="77777777" w:rsidTr="00A22DBE">
        <w:trPr>
          <w:trHeight w:val="300"/>
        </w:trPr>
        <w:tc>
          <w:tcPr>
            <w:tcW w:w="10552" w:type="dxa"/>
            <w:gridSpan w:val="4"/>
            <w:tcBorders>
              <w:top w:val="nil"/>
              <w:left w:val="single" w:sz="6" w:space="0" w:color="auto"/>
              <w:bottom w:val="nil"/>
              <w:right w:val="nil"/>
            </w:tcBorders>
            <w:shd w:val="clear" w:color="auto" w:fill="DAEEF3"/>
            <w:vAlign w:val="bottom"/>
            <w:hideMark/>
          </w:tcPr>
          <w:p w14:paraId="27855294"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sz w:val="24"/>
                <w:szCs w:val="24"/>
              </w:rPr>
              <w:t>DRIFTNET PROHIBITION </w:t>
            </w:r>
            <w:r w:rsidRPr="005D74CD">
              <w:rPr>
                <w:rFonts w:ascii="Calibri" w:eastAsia="Times New Roman" w:hAnsi="Calibri" w:cs="Calibri"/>
                <w:color w:val="000000"/>
                <w:sz w:val="24"/>
                <w:szCs w:val="24"/>
              </w:rPr>
              <w:t> </w:t>
            </w:r>
          </w:p>
        </w:tc>
        <w:tc>
          <w:tcPr>
            <w:tcW w:w="2490" w:type="dxa"/>
            <w:tcBorders>
              <w:top w:val="nil"/>
              <w:left w:val="single" w:sz="6" w:space="0" w:color="auto"/>
              <w:bottom w:val="nil"/>
              <w:right w:val="nil"/>
            </w:tcBorders>
            <w:shd w:val="clear" w:color="auto" w:fill="DAEEF3"/>
            <w:hideMark/>
          </w:tcPr>
          <w:p w14:paraId="40BDCDA2"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color w:val="000000"/>
                <w:sz w:val="24"/>
                <w:szCs w:val="24"/>
              </w:rPr>
              <w:t> </w:t>
            </w:r>
          </w:p>
        </w:tc>
      </w:tr>
      <w:tr w:rsidR="00366B86" w:rsidRPr="005D74CD" w14:paraId="5D5B4CFB" w14:textId="77777777" w:rsidTr="00A22DBE">
        <w:trPr>
          <w:trHeight w:val="300"/>
        </w:trPr>
        <w:tc>
          <w:tcPr>
            <w:tcW w:w="3474" w:type="dxa"/>
            <w:tcBorders>
              <w:top w:val="single" w:sz="6" w:space="0" w:color="auto"/>
              <w:left w:val="single" w:sz="6" w:space="0" w:color="auto"/>
              <w:bottom w:val="single" w:sz="6" w:space="0" w:color="auto"/>
              <w:right w:val="single" w:sz="6" w:space="0" w:color="auto"/>
            </w:tcBorders>
            <w:hideMark/>
          </w:tcPr>
          <w:p w14:paraId="63AEA25E" w14:textId="77777777" w:rsidR="00366B86" w:rsidRDefault="00366B86" w:rsidP="00A22DBE">
            <w:pPr>
              <w:widowControl w:val="0"/>
              <w:spacing w:line="240" w:lineRule="auto"/>
              <w:textAlignment w:val="baseline"/>
              <w:rPr>
                <w:rFonts w:ascii="Calibri" w:eastAsia="Times New Roman" w:hAnsi="Calibri" w:cs="Calibri"/>
                <w:color w:val="000000"/>
              </w:rPr>
            </w:pPr>
            <w:hyperlink r:id="rId17" w:tgtFrame="_blank" w:history="1">
              <w:r w:rsidRPr="005D74CD">
                <w:rPr>
                  <w:rFonts w:ascii="Calibri" w:eastAsia="Times New Roman" w:hAnsi="Calibri" w:cs="Calibri"/>
                  <w:color w:val="0000FF"/>
                  <w:u w:val="single"/>
                </w:rPr>
                <w:t>CMM 2008-04 02</w:t>
              </w:r>
            </w:hyperlink>
            <w:r w:rsidRPr="005D74CD">
              <w:rPr>
                <w:rFonts w:ascii="Calibri" w:eastAsia="Times New Roman" w:hAnsi="Calibri" w:cs="Calibri"/>
                <w:color w:val="000000"/>
              </w:rPr>
              <w:t xml:space="preserve"> Prohibit use of large-scale driftnets on the high seas </w:t>
            </w:r>
          </w:p>
          <w:p w14:paraId="3D97D0E2" w14:textId="77777777" w:rsidR="00366B86" w:rsidRDefault="00366B86" w:rsidP="00A22DBE">
            <w:pPr>
              <w:widowControl w:val="0"/>
              <w:spacing w:line="240" w:lineRule="auto"/>
              <w:textAlignment w:val="baseline"/>
              <w:rPr>
                <w:rFonts w:ascii="Calibri" w:eastAsia="Times New Roman" w:hAnsi="Calibri" w:cs="Segoe UI"/>
                <w:color w:val="000000"/>
              </w:rPr>
            </w:pPr>
          </w:p>
          <w:p w14:paraId="043534B0"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861CAB">
              <w:rPr>
                <w:rFonts w:ascii="Calibri" w:eastAsia="Times New Roman" w:hAnsi="Calibri" w:cs="Segoe UI"/>
                <w:color w:val="EE0000"/>
              </w:rPr>
              <w:t>PNA supports maintaining</w:t>
            </w:r>
          </w:p>
        </w:tc>
        <w:tc>
          <w:tcPr>
            <w:tcW w:w="2046" w:type="dxa"/>
            <w:tcBorders>
              <w:top w:val="single" w:sz="6" w:space="0" w:color="auto"/>
              <w:left w:val="nil"/>
              <w:bottom w:val="single" w:sz="6" w:space="0" w:color="auto"/>
              <w:right w:val="single" w:sz="6" w:space="0" w:color="auto"/>
            </w:tcBorders>
            <w:hideMark/>
          </w:tcPr>
          <w:p w14:paraId="0832FB77"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n/a </w:t>
            </w:r>
          </w:p>
        </w:tc>
        <w:tc>
          <w:tcPr>
            <w:tcW w:w="2511" w:type="dxa"/>
            <w:tcBorders>
              <w:top w:val="single" w:sz="6" w:space="0" w:color="auto"/>
              <w:left w:val="nil"/>
              <w:bottom w:val="single" w:sz="6" w:space="0" w:color="auto"/>
              <w:right w:val="single" w:sz="6" w:space="0" w:color="auto"/>
            </w:tcBorders>
            <w:hideMark/>
          </w:tcPr>
          <w:p w14:paraId="26E5A833"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vessel had on board and/or deployed large-scale driftnet in high seas of Convention Area </w:t>
            </w:r>
          </w:p>
        </w:tc>
        <w:tc>
          <w:tcPr>
            <w:tcW w:w="2521" w:type="dxa"/>
            <w:tcBorders>
              <w:top w:val="single" w:sz="6" w:space="0" w:color="auto"/>
              <w:left w:val="nil"/>
              <w:bottom w:val="single" w:sz="6" w:space="0" w:color="auto"/>
              <w:right w:val="single" w:sz="6" w:space="0" w:color="auto"/>
            </w:tcBorders>
            <w:hideMark/>
          </w:tcPr>
          <w:p w14:paraId="53726732"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66EDCB9E"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i/>
                <w:iCs/>
                <w:color w:val="000000"/>
              </w:rPr>
              <w:t xml:space="preserve">Currently covered in training </w:t>
            </w:r>
            <w:proofErr w:type="gramStart"/>
            <w:r w:rsidRPr="005D74CD">
              <w:rPr>
                <w:rFonts w:ascii="Calibri" w:eastAsia="Times New Roman" w:hAnsi="Calibri" w:cs="Calibri"/>
                <w:i/>
                <w:iCs/>
                <w:color w:val="000000"/>
              </w:rPr>
              <w:t>of</w:t>
            </w:r>
            <w:proofErr w:type="gramEnd"/>
            <w:r w:rsidRPr="005D74CD">
              <w:rPr>
                <w:rFonts w:ascii="Calibri" w:eastAsia="Times New Roman" w:hAnsi="Calibri" w:cs="Calibri"/>
                <w:i/>
                <w:iCs/>
                <w:color w:val="000000"/>
              </w:rPr>
              <w:t xml:space="preserve"> Pacific Island Observer Programmes, with instructions to include in the observer diary/report</w:t>
            </w:r>
            <w:r w:rsidRPr="005D74CD">
              <w:rPr>
                <w:rFonts w:ascii="Calibri" w:eastAsia="Times New Roman" w:hAnsi="Calibri" w:cs="Calibri"/>
                <w:color w:val="000000"/>
              </w:rPr>
              <w:t> </w:t>
            </w:r>
          </w:p>
          <w:p w14:paraId="4BA9602A"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3BDAF716"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5A45D9F0"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44C6A8F3"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144C472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4D53351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0C2929A6"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tc>
        <w:tc>
          <w:tcPr>
            <w:tcW w:w="2490" w:type="dxa"/>
            <w:tcBorders>
              <w:top w:val="single" w:sz="6" w:space="0" w:color="auto"/>
              <w:left w:val="nil"/>
              <w:bottom w:val="single" w:sz="6" w:space="0" w:color="auto"/>
              <w:right w:val="single" w:sz="6" w:space="0" w:color="auto"/>
            </w:tcBorders>
            <w:hideMark/>
          </w:tcPr>
          <w:p w14:paraId="222F7ACE"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 xml:space="preserve">Could be a new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with summary comment</w:t>
            </w:r>
            <w:r w:rsidRPr="005D74CD">
              <w:rPr>
                <w:rFonts w:ascii="Calibri" w:eastAsia="Times New Roman" w:hAnsi="Calibri" w:cs="Calibri"/>
                <w:color w:val="D13438"/>
              </w:rPr>
              <w:t> </w:t>
            </w:r>
          </w:p>
          <w:p w14:paraId="1286FED7"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D13438"/>
              </w:rPr>
              <w:t> </w:t>
            </w:r>
          </w:p>
          <w:p w14:paraId="5FEB34F4"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i/>
                <w:iCs/>
                <w:color w:val="D13438"/>
                <w:u w:val="single"/>
              </w:rPr>
              <w:t>PNA</w:t>
            </w:r>
            <w:r w:rsidRPr="005D74CD">
              <w:rPr>
                <w:rFonts w:ascii="Calibri" w:eastAsia="Times New Roman" w:hAnsi="Calibri" w:cs="Calibri"/>
                <w:i/>
                <w:iCs/>
                <w:color w:val="D13438"/>
                <w:u w:val="single"/>
              </w:rPr>
              <w:t xml:space="preserve"> comment: </w:t>
            </w:r>
            <w:r w:rsidRPr="005D74CD">
              <w:rPr>
                <w:rFonts w:ascii="Calibri" w:eastAsia="Times New Roman" w:hAnsi="Calibri" w:cs="Calibri"/>
                <w:i/>
                <w:iCs/>
                <w:color w:val="D13438"/>
                <w:u w:val="single"/>
                <w:lang w:val="en-AU"/>
              </w:rPr>
              <w:t xml:space="preserve">Suggest leaving it out and </w:t>
            </w:r>
            <w:proofErr w:type="gramStart"/>
            <w:r w:rsidRPr="005D74CD">
              <w:rPr>
                <w:rFonts w:ascii="Calibri" w:eastAsia="Times New Roman" w:hAnsi="Calibri" w:cs="Calibri"/>
                <w:i/>
                <w:iCs/>
                <w:color w:val="D13438"/>
                <w:u w:val="single"/>
                <w:lang w:val="en-AU"/>
              </w:rPr>
              <w:t>keep</w:t>
            </w:r>
            <w:proofErr w:type="gramEnd"/>
            <w:r w:rsidRPr="005D74CD">
              <w:rPr>
                <w:rFonts w:ascii="Calibri" w:eastAsia="Times New Roman" w:hAnsi="Calibri" w:cs="Calibri"/>
                <w:i/>
                <w:iCs/>
                <w:color w:val="D13438"/>
                <w:u w:val="single"/>
                <w:lang w:val="en-AU"/>
              </w:rPr>
              <w:t xml:space="preserve"> it for debriefing process as no high impact on it </w:t>
            </w:r>
            <w:proofErr w:type="gramStart"/>
            <w:r w:rsidRPr="005D74CD">
              <w:rPr>
                <w:rFonts w:ascii="Calibri" w:eastAsia="Times New Roman" w:hAnsi="Calibri" w:cs="Calibri"/>
                <w:i/>
                <w:iCs/>
                <w:color w:val="D13438"/>
                <w:u w:val="single"/>
                <w:lang w:val="en-AU"/>
              </w:rPr>
              <w:t>at the moment</w:t>
            </w:r>
            <w:proofErr w:type="gramEnd"/>
            <w:r w:rsidRPr="005D74CD">
              <w:rPr>
                <w:rFonts w:ascii="Calibri" w:eastAsia="Times New Roman" w:hAnsi="Calibri" w:cs="Calibri"/>
                <w:color w:val="156082"/>
              </w:rPr>
              <w:t> </w:t>
            </w:r>
          </w:p>
        </w:tc>
      </w:tr>
      <w:tr w:rsidR="00366B86" w:rsidRPr="005D74CD" w14:paraId="2FB097F3" w14:textId="77777777" w:rsidTr="00A22DBE">
        <w:trPr>
          <w:trHeight w:val="300"/>
        </w:trPr>
        <w:tc>
          <w:tcPr>
            <w:tcW w:w="10552" w:type="dxa"/>
            <w:gridSpan w:val="4"/>
            <w:tcBorders>
              <w:top w:val="nil"/>
              <w:left w:val="single" w:sz="6" w:space="0" w:color="auto"/>
              <w:bottom w:val="single" w:sz="6" w:space="0" w:color="auto"/>
              <w:right w:val="nil"/>
            </w:tcBorders>
            <w:shd w:val="clear" w:color="auto" w:fill="DAEEF3"/>
            <w:vAlign w:val="bottom"/>
            <w:hideMark/>
          </w:tcPr>
          <w:p w14:paraId="12A518F2"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sz w:val="24"/>
                <w:szCs w:val="24"/>
              </w:rPr>
              <w:t>FISHING ON DATA BUOYS PROHIBITION </w:t>
            </w:r>
            <w:r w:rsidRPr="005D74CD">
              <w:rPr>
                <w:rFonts w:ascii="Calibri" w:eastAsia="Times New Roman" w:hAnsi="Calibri" w:cs="Calibri"/>
                <w:color w:val="000000"/>
                <w:sz w:val="24"/>
                <w:szCs w:val="24"/>
              </w:rPr>
              <w:t> </w:t>
            </w:r>
          </w:p>
        </w:tc>
        <w:tc>
          <w:tcPr>
            <w:tcW w:w="2490" w:type="dxa"/>
            <w:tcBorders>
              <w:top w:val="nil"/>
              <w:left w:val="single" w:sz="6" w:space="0" w:color="auto"/>
              <w:bottom w:val="single" w:sz="6" w:space="0" w:color="auto"/>
              <w:right w:val="nil"/>
            </w:tcBorders>
            <w:shd w:val="clear" w:color="auto" w:fill="DAEEF3"/>
            <w:hideMark/>
          </w:tcPr>
          <w:p w14:paraId="62BAB4A2"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color w:val="000000"/>
                <w:sz w:val="24"/>
                <w:szCs w:val="24"/>
              </w:rPr>
              <w:t> </w:t>
            </w:r>
          </w:p>
        </w:tc>
      </w:tr>
      <w:tr w:rsidR="00366B86" w:rsidRPr="005D74CD" w14:paraId="064EA536" w14:textId="77777777" w:rsidTr="00A22DBE">
        <w:trPr>
          <w:trHeight w:val="300"/>
        </w:trPr>
        <w:tc>
          <w:tcPr>
            <w:tcW w:w="3474" w:type="dxa"/>
            <w:tcBorders>
              <w:top w:val="single" w:sz="6" w:space="0" w:color="auto"/>
              <w:left w:val="single" w:sz="6" w:space="0" w:color="auto"/>
              <w:bottom w:val="single" w:sz="6" w:space="0" w:color="auto"/>
              <w:right w:val="single" w:sz="6" w:space="0" w:color="auto"/>
            </w:tcBorders>
            <w:hideMark/>
          </w:tcPr>
          <w:p w14:paraId="24C20AB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FF"/>
                <w:u w:val="single"/>
              </w:rPr>
              <w:t>CMM 2009-05 01, 03, 05</w:t>
            </w:r>
            <w:r w:rsidRPr="005D74CD">
              <w:rPr>
                <w:rFonts w:ascii="Calibri" w:eastAsia="Times New Roman" w:hAnsi="Calibri" w:cs="Calibri"/>
                <w:color w:val="000000"/>
              </w:rPr>
              <w:t xml:space="preserve"> Prohibit their fishing vessels from fishing within 1 nautical mile of or interacting with a data buoy in the high seas, and implement requirements in the case of entanglement </w:t>
            </w:r>
          </w:p>
          <w:p w14:paraId="4C7D5E0A" w14:textId="77777777" w:rsidR="00366B86" w:rsidRDefault="00366B86" w:rsidP="00A22DBE">
            <w:pPr>
              <w:widowControl w:val="0"/>
              <w:spacing w:line="240" w:lineRule="auto"/>
              <w:textAlignment w:val="baseline"/>
              <w:rPr>
                <w:rFonts w:ascii="Calibri" w:eastAsia="Times New Roman" w:hAnsi="Calibri" w:cs="Calibri"/>
                <w:color w:val="EE0000"/>
              </w:rPr>
            </w:pPr>
            <w:r w:rsidRPr="005D74CD">
              <w:rPr>
                <w:rFonts w:ascii="Calibri" w:eastAsia="Times New Roman" w:hAnsi="Calibri" w:cs="Calibri"/>
                <w:color w:val="000000"/>
              </w:rPr>
              <w:t> </w:t>
            </w:r>
            <w:r w:rsidRPr="00861CAB">
              <w:rPr>
                <w:rFonts w:ascii="Calibri" w:eastAsia="Times New Roman" w:hAnsi="Calibri" w:cs="Calibri"/>
                <w:color w:val="EE0000"/>
              </w:rPr>
              <w:t>PNA support to maintain para 01 and 03 but question mark about para 05 if it is observer level or CCM level obligation</w:t>
            </w:r>
          </w:p>
          <w:p w14:paraId="4E85A075" w14:textId="77777777" w:rsidR="00A22DBE" w:rsidRDefault="00A22DBE" w:rsidP="00A22DBE">
            <w:pPr>
              <w:widowControl w:val="0"/>
              <w:spacing w:line="240" w:lineRule="auto"/>
              <w:textAlignment w:val="baseline"/>
              <w:rPr>
                <w:rFonts w:ascii="Calibri" w:eastAsia="Times New Roman" w:hAnsi="Calibri" w:cs="Calibri"/>
                <w:color w:val="EE0000"/>
              </w:rPr>
            </w:pPr>
          </w:p>
          <w:p w14:paraId="4322B6BF" w14:textId="77777777" w:rsidR="00A22DBE" w:rsidRPr="005D74CD" w:rsidRDefault="00A22DBE" w:rsidP="00A22DBE">
            <w:pPr>
              <w:widowControl w:val="0"/>
              <w:spacing w:line="240" w:lineRule="auto"/>
              <w:textAlignment w:val="baseline"/>
              <w:rPr>
                <w:rFonts w:ascii="Segoe UI" w:eastAsia="Times New Roman" w:hAnsi="Segoe UI" w:cs="Segoe UI"/>
                <w:color w:val="000000"/>
                <w:sz w:val="18"/>
                <w:szCs w:val="18"/>
              </w:rPr>
            </w:pPr>
          </w:p>
        </w:tc>
        <w:tc>
          <w:tcPr>
            <w:tcW w:w="2046" w:type="dxa"/>
            <w:tcBorders>
              <w:top w:val="single" w:sz="6" w:space="0" w:color="auto"/>
              <w:left w:val="nil"/>
              <w:bottom w:val="single" w:sz="6" w:space="0" w:color="auto"/>
              <w:right w:val="single" w:sz="6" w:space="0" w:color="auto"/>
            </w:tcBorders>
            <w:hideMark/>
          </w:tcPr>
          <w:p w14:paraId="25C99F2C"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n/a </w:t>
            </w:r>
          </w:p>
        </w:tc>
        <w:tc>
          <w:tcPr>
            <w:tcW w:w="2511" w:type="dxa"/>
            <w:tcBorders>
              <w:top w:val="single" w:sz="6" w:space="0" w:color="auto"/>
              <w:left w:val="nil"/>
              <w:bottom w:val="single" w:sz="6" w:space="0" w:color="auto"/>
              <w:right w:val="single" w:sz="6" w:space="0" w:color="auto"/>
            </w:tcBorders>
            <w:hideMark/>
          </w:tcPr>
          <w:p w14:paraId="42EC1009"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vessel had a gear entanglement with a data buoy, or intentionally interacted with a data buoy, including intentional taking on board </w:t>
            </w:r>
          </w:p>
        </w:tc>
        <w:tc>
          <w:tcPr>
            <w:tcW w:w="2521" w:type="dxa"/>
            <w:tcBorders>
              <w:top w:val="single" w:sz="6" w:space="0" w:color="auto"/>
              <w:left w:val="nil"/>
              <w:bottom w:val="single" w:sz="6" w:space="0" w:color="auto"/>
              <w:right w:val="single" w:sz="6" w:space="0" w:color="auto"/>
            </w:tcBorders>
            <w:hideMark/>
          </w:tcPr>
          <w:p w14:paraId="752FF3D2"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4BA9B53A"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489A4850"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i/>
                <w:iCs/>
                <w:color w:val="000000"/>
              </w:rPr>
              <w:t>Currently covered in training of Pacific Island Observer Programmes, with instructions to include in the observer diary/report</w:t>
            </w:r>
            <w:r w:rsidRPr="005D74CD">
              <w:rPr>
                <w:rFonts w:ascii="Calibri" w:eastAsia="Times New Roman" w:hAnsi="Calibri" w:cs="Calibri"/>
                <w:color w:val="000000"/>
              </w:rPr>
              <w:t> </w:t>
            </w:r>
          </w:p>
        </w:tc>
        <w:tc>
          <w:tcPr>
            <w:tcW w:w="2490" w:type="dxa"/>
            <w:tcBorders>
              <w:top w:val="single" w:sz="6" w:space="0" w:color="auto"/>
              <w:left w:val="nil"/>
              <w:bottom w:val="single" w:sz="6" w:space="0" w:color="auto"/>
              <w:right w:val="single" w:sz="6" w:space="0" w:color="auto"/>
            </w:tcBorders>
            <w:hideMark/>
          </w:tcPr>
          <w:p w14:paraId="61D50186"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 xml:space="preserve">Could be a new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with summary comment</w:t>
            </w:r>
            <w:r w:rsidRPr="005D74CD">
              <w:rPr>
                <w:rFonts w:ascii="Calibri" w:eastAsia="Times New Roman" w:hAnsi="Calibri" w:cs="Calibri"/>
                <w:color w:val="D13438"/>
              </w:rPr>
              <w:t> </w:t>
            </w:r>
          </w:p>
          <w:p w14:paraId="43A85110"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D13438"/>
              </w:rPr>
              <w:t> </w:t>
            </w:r>
          </w:p>
          <w:p w14:paraId="2B3AB56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i/>
                <w:iCs/>
                <w:color w:val="D13438"/>
                <w:u w:val="single"/>
              </w:rPr>
              <w:t>PNA</w:t>
            </w:r>
            <w:r w:rsidRPr="005D74CD">
              <w:rPr>
                <w:rFonts w:ascii="Calibri" w:eastAsia="Times New Roman" w:hAnsi="Calibri" w:cs="Calibri"/>
                <w:i/>
                <w:iCs/>
                <w:color w:val="D13438"/>
                <w:u w:val="single"/>
              </w:rPr>
              <w:t xml:space="preserve"> comment: </w:t>
            </w:r>
            <w:r w:rsidRPr="005D74CD">
              <w:rPr>
                <w:rFonts w:ascii="Calibri" w:eastAsia="Times New Roman" w:hAnsi="Calibri" w:cs="Calibri"/>
                <w:i/>
                <w:iCs/>
                <w:color w:val="D13438"/>
                <w:u w:val="single"/>
                <w:lang w:val="en-AU"/>
              </w:rPr>
              <w:t xml:space="preserve">Suggest leaving it out and </w:t>
            </w:r>
            <w:proofErr w:type="gramStart"/>
            <w:r w:rsidRPr="005D74CD">
              <w:rPr>
                <w:rFonts w:ascii="Calibri" w:eastAsia="Times New Roman" w:hAnsi="Calibri" w:cs="Calibri"/>
                <w:i/>
                <w:iCs/>
                <w:color w:val="D13438"/>
                <w:u w:val="single"/>
                <w:lang w:val="en-AU"/>
              </w:rPr>
              <w:t>keep</w:t>
            </w:r>
            <w:proofErr w:type="gramEnd"/>
            <w:r w:rsidRPr="005D74CD">
              <w:rPr>
                <w:rFonts w:ascii="Calibri" w:eastAsia="Times New Roman" w:hAnsi="Calibri" w:cs="Calibri"/>
                <w:i/>
                <w:iCs/>
                <w:color w:val="D13438"/>
                <w:u w:val="single"/>
                <w:lang w:val="en-AU"/>
              </w:rPr>
              <w:t xml:space="preserve"> it for debriefing process</w:t>
            </w:r>
            <w:r w:rsidRPr="005D74CD">
              <w:rPr>
                <w:rFonts w:ascii="Calibri" w:eastAsia="Times New Roman" w:hAnsi="Calibri" w:cs="Calibri"/>
                <w:color w:val="156082"/>
              </w:rPr>
              <w:t> </w:t>
            </w:r>
          </w:p>
        </w:tc>
      </w:tr>
      <w:tr w:rsidR="00366B86" w:rsidRPr="005D74CD" w14:paraId="1E94E236" w14:textId="77777777" w:rsidTr="00A22DBE">
        <w:trPr>
          <w:trHeight w:val="300"/>
        </w:trPr>
        <w:tc>
          <w:tcPr>
            <w:tcW w:w="10552" w:type="dxa"/>
            <w:gridSpan w:val="4"/>
            <w:tcBorders>
              <w:top w:val="single" w:sz="6" w:space="0" w:color="auto"/>
              <w:left w:val="single" w:sz="6" w:space="0" w:color="auto"/>
              <w:bottom w:val="nil"/>
              <w:right w:val="nil"/>
            </w:tcBorders>
            <w:shd w:val="clear" w:color="auto" w:fill="DAEEF3"/>
            <w:vAlign w:val="bottom"/>
            <w:hideMark/>
          </w:tcPr>
          <w:p w14:paraId="1224CC35"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sz w:val="24"/>
                <w:szCs w:val="24"/>
              </w:rPr>
              <w:lastRenderedPageBreak/>
              <w:t>MARINE POLLUTION </w:t>
            </w:r>
            <w:r w:rsidRPr="005D74CD">
              <w:rPr>
                <w:rFonts w:ascii="Calibri" w:eastAsia="Times New Roman" w:hAnsi="Calibri" w:cs="Calibri"/>
                <w:color w:val="000000"/>
                <w:sz w:val="24"/>
                <w:szCs w:val="24"/>
              </w:rPr>
              <w:t> </w:t>
            </w:r>
          </w:p>
        </w:tc>
        <w:tc>
          <w:tcPr>
            <w:tcW w:w="2490" w:type="dxa"/>
            <w:tcBorders>
              <w:top w:val="single" w:sz="6" w:space="0" w:color="auto"/>
              <w:left w:val="single" w:sz="6" w:space="0" w:color="auto"/>
              <w:bottom w:val="nil"/>
              <w:right w:val="nil"/>
            </w:tcBorders>
            <w:shd w:val="clear" w:color="auto" w:fill="DAEEF3"/>
            <w:hideMark/>
          </w:tcPr>
          <w:p w14:paraId="28BABA96"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color w:val="000000"/>
                <w:sz w:val="24"/>
                <w:szCs w:val="24"/>
              </w:rPr>
              <w:t> </w:t>
            </w:r>
          </w:p>
        </w:tc>
      </w:tr>
      <w:tr w:rsidR="00366B86" w:rsidRPr="005D74CD" w14:paraId="7E24E90C" w14:textId="77777777" w:rsidTr="00A22DBE">
        <w:trPr>
          <w:trHeight w:val="300"/>
        </w:trPr>
        <w:tc>
          <w:tcPr>
            <w:tcW w:w="3474" w:type="dxa"/>
            <w:tcBorders>
              <w:top w:val="single" w:sz="6" w:space="0" w:color="auto"/>
              <w:left w:val="single" w:sz="6" w:space="0" w:color="auto"/>
              <w:bottom w:val="single" w:sz="6" w:space="0" w:color="auto"/>
              <w:right w:val="single" w:sz="6" w:space="0" w:color="auto"/>
            </w:tcBorders>
            <w:hideMark/>
          </w:tcPr>
          <w:p w14:paraId="50B703AA" w14:textId="77777777" w:rsidR="00366B86" w:rsidRDefault="00366B86" w:rsidP="00A22DBE">
            <w:pPr>
              <w:widowControl w:val="0"/>
              <w:spacing w:line="240" w:lineRule="auto"/>
              <w:textAlignment w:val="baseline"/>
              <w:rPr>
                <w:rFonts w:ascii="Calibri" w:eastAsia="Times New Roman" w:hAnsi="Calibri" w:cs="Calibri"/>
                <w:color w:val="000000"/>
              </w:rPr>
            </w:pPr>
            <w:hyperlink r:id="rId18" w:tgtFrame="_blank" w:history="1">
              <w:r w:rsidRPr="005D74CD">
                <w:rPr>
                  <w:rFonts w:ascii="Calibri" w:eastAsia="Times New Roman" w:hAnsi="Calibri" w:cs="Calibri"/>
                  <w:color w:val="0000FF"/>
                  <w:u w:val="single"/>
                </w:rPr>
                <w:t>CMM 2017-04 02</w:t>
              </w:r>
            </w:hyperlink>
            <w:r w:rsidRPr="005D74CD">
              <w:rPr>
                <w:rFonts w:ascii="Calibri" w:eastAsia="Times New Roman" w:hAnsi="Calibri" w:cs="Calibri"/>
                <w:color w:val="000000"/>
              </w:rPr>
              <w:t xml:space="preserve"> Prohibit fishing vessels from discharging any plastics (including plastic packaging, items containing plastic and polystyrene) but not including fishing gear </w:t>
            </w:r>
          </w:p>
          <w:p w14:paraId="181466A1" w14:textId="77777777" w:rsidR="00366B86" w:rsidRDefault="00366B86" w:rsidP="00A22DBE">
            <w:pPr>
              <w:widowControl w:val="0"/>
              <w:spacing w:line="240" w:lineRule="auto"/>
              <w:textAlignment w:val="baseline"/>
              <w:rPr>
                <w:rFonts w:ascii="Segoe UI" w:eastAsia="Times New Roman" w:hAnsi="Segoe UI" w:cs="Segoe UI"/>
                <w:color w:val="000000"/>
                <w:sz w:val="18"/>
                <w:szCs w:val="18"/>
              </w:rPr>
            </w:pPr>
          </w:p>
          <w:p w14:paraId="61B1E81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861CAB">
              <w:rPr>
                <w:rFonts w:ascii="Segoe UI" w:eastAsia="Times New Roman" w:hAnsi="Segoe UI" w:cs="Segoe UI"/>
                <w:color w:val="EE0000"/>
                <w:sz w:val="18"/>
                <w:szCs w:val="18"/>
              </w:rPr>
              <w:t>PNA support to maintain</w:t>
            </w:r>
          </w:p>
        </w:tc>
        <w:tc>
          <w:tcPr>
            <w:tcW w:w="2046" w:type="dxa"/>
            <w:tcBorders>
              <w:top w:val="single" w:sz="6" w:space="0" w:color="auto"/>
              <w:left w:val="nil"/>
              <w:bottom w:val="single" w:sz="6" w:space="0" w:color="auto"/>
              <w:right w:val="single" w:sz="6" w:space="0" w:color="auto"/>
            </w:tcBorders>
            <w:hideMark/>
          </w:tcPr>
          <w:p w14:paraId="012247C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n/a </w:t>
            </w:r>
          </w:p>
        </w:tc>
        <w:tc>
          <w:tcPr>
            <w:tcW w:w="2511" w:type="dxa"/>
            <w:tcBorders>
              <w:top w:val="single" w:sz="6" w:space="0" w:color="auto"/>
              <w:left w:val="nil"/>
              <w:bottom w:val="single" w:sz="6" w:space="0" w:color="auto"/>
              <w:right w:val="nil"/>
            </w:tcBorders>
            <w:hideMark/>
          </w:tcPr>
          <w:p w14:paraId="1B293DD8"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vessel discharged plastics (including plastic packaging, items containing plastic and polystyrene)  </w:t>
            </w:r>
          </w:p>
        </w:tc>
        <w:tc>
          <w:tcPr>
            <w:tcW w:w="2521" w:type="dxa"/>
            <w:tcBorders>
              <w:top w:val="single" w:sz="6" w:space="0" w:color="000000"/>
              <w:left w:val="single" w:sz="6" w:space="0" w:color="000000"/>
              <w:bottom w:val="single" w:sz="6" w:space="0" w:color="000000"/>
              <w:right w:val="single" w:sz="6" w:space="0" w:color="000000"/>
            </w:tcBorders>
            <w:hideMark/>
          </w:tcPr>
          <w:p w14:paraId="18364E0E"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current MSDF</w:t>
            </w:r>
            <w:r w:rsidRPr="005D74CD">
              <w:rPr>
                <w:rFonts w:ascii="Calibri" w:eastAsia="Times New Roman" w:hAnsi="Calibri" w:cs="Calibri"/>
                <w:color w:val="000000"/>
              </w:rPr>
              <w:t xml:space="preserve"> - Observer Trip Monitoring Summary Issue Code (PN-A) dispose of any metals, plastics, old fishing gear or chemicals;(Yes No)  </w:t>
            </w:r>
          </w:p>
          <w:p w14:paraId="765D321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70583526"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Current</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CCFS</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POL</w:t>
            </w:r>
            <w:r w:rsidRPr="005D74CD">
              <w:rPr>
                <w:rFonts w:ascii="Calibri" w:eastAsia="Times New Roman" w:hAnsi="Calibri" w:cs="Calibri"/>
                <w:color w:val="000000"/>
              </w:rPr>
              <w:t xml:space="preserve"> cases are created based on Observer Trip Monitoring Summary data </w:t>
            </w:r>
          </w:p>
          <w:p w14:paraId="02FBD44A"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120BDA80"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i/>
                <w:iCs/>
                <w:color w:val="000000"/>
              </w:rPr>
              <w:t xml:space="preserve">Currently there are some additional data </w:t>
            </w:r>
            <w:proofErr w:type="gramStart"/>
            <w:r w:rsidRPr="005D74CD">
              <w:rPr>
                <w:rFonts w:ascii="Calibri" w:eastAsia="Times New Roman" w:hAnsi="Calibri" w:cs="Calibri"/>
                <w:i/>
                <w:iCs/>
                <w:color w:val="000000"/>
              </w:rPr>
              <w:t>collection</w:t>
            </w:r>
            <w:proofErr w:type="gramEnd"/>
            <w:r w:rsidRPr="005D74CD">
              <w:rPr>
                <w:rFonts w:ascii="Calibri" w:eastAsia="Times New Roman" w:hAnsi="Calibri" w:cs="Calibri"/>
                <w:i/>
                <w:iCs/>
                <w:color w:val="000000"/>
              </w:rPr>
              <w:t xml:space="preserve"> by Pacific Island Observer Programmes, with instructions to include in the observer diary/report</w:t>
            </w:r>
            <w:r w:rsidRPr="005D74CD">
              <w:rPr>
                <w:rFonts w:ascii="Calibri" w:eastAsia="Times New Roman" w:hAnsi="Calibri" w:cs="Calibri"/>
                <w:color w:val="000000"/>
              </w:rPr>
              <w:t> </w:t>
            </w:r>
          </w:p>
        </w:tc>
        <w:tc>
          <w:tcPr>
            <w:tcW w:w="2490" w:type="dxa"/>
            <w:tcBorders>
              <w:top w:val="single" w:sz="6" w:space="0" w:color="000000"/>
              <w:left w:val="nil"/>
              <w:bottom w:val="single" w:sz="6" w:space="0" w:color="000000"/>
              <w:right w:val="single" w:sz="6" w:space="0" w:color="000000"/>
            </w:tcBorders>
            <w:hideMark/>
          </w:tcPr>
          <w:p w14:paraId="6BCA1C25"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 xml:space="preserve">Could be a revised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w:t>
            </w:r>
            <w:proofErr w:type="gramStart"/>
            <w:r w:rsidRPr="005D74CD">
              <w:rPr>
                <w:rFonts w:ascii="Calibri" w:eastAsia="Times New Roman" w:hAnsi="Calibri" w:cs="Calibri"/>
                <w:i/>
                <w:iCs/>
                <w:color w:val="000000"/>
              </w:rPr>
              <w:t>and</w:t>
            </w:r>
            <w:proofErr w:type="gramEnd"/>
            <w:r w:rsidRPr="005D74CD">
              <w:rPr>
                <w:rFonts w:ascii="Calibri" w:eastAsia="Times New Roman" w:hAnsi="Calibri" w:cs="Calibri"/>
                <w:i/>
                <w:iCs/>
                <w:color w:val="000000"/>
              </w:rPr>
              <w:t xml:space="preserve"> would be useful to also collect some data fields related to the scale and how the discharge occurred</w:t>
            </w:r>
            <w:r w:rsidRPr="005D74CD">
              <w:rPr>
                <w:rFonts w:ascii="Calibri" w:eastAsia="Times New Roman" w:hAnsi="Calibri" w:cs="Calibri"/>
                <w:color w:val="D13438"/>
              </w:rPr>
              <w:t> </w:t>
            </w:r>
          </w:p>
          <w:p w14:paraId="43A69866"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D13438"/>
              </w:rPr>
              <w:t> </w:t>
            </w:r>
          </w:p>
          <w:p w14:paraId="69315CB1"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D13438"/>
              </w:rPr>
              <w:t> </w:t>
            </w:r>
          </w:p>
          <w:p w14:paraId="25BDD1C3"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i/>
                <w:iCs/>
                <w:color w:val="D13438"/>
                <w:u w:val="single"/>
              </w:rPr>
              <w:t>PNA</w:t>
            </w:r>
            <w:r w:rsidRPr="005D74CD">
              <w:rPr>
                <w:rFonts w:ascii="Calibri" w:eastAsia="Times New Roman" w:hAnsi="Calibri" w:cs="Calibri"/>
                <w:i/>
                <w:iCs/>
                <w:color w:val="D13438"/>
                <w:u w:val="single"/>
              </w:rPr>
              <w:t xml:space="preserve"> comment: </w:t>
            </w:r>
            <w:r w:rsidRPr="005D74CD">
              <w:rPr>
                <w:rFonts w:ascii="Calibri" w:eastAsia="Times New Roman" w:hAnsi="Calibri" w:cs="Calibri"/>
                <w:i/>
                <w:iCs/>
                <w:color w:val="D13438"/>
                <w:u w:val="single"/>
                <w:lang w:val="en-AU"/>
              </w:rPr>
              <w:t>only PN-a MSDF is useful for CCFS</w:t>
            </w:r>
            <w:r w:rsidRPr="005D74CD">
              <w:rPr>
                <w:rFonts w:ascii="Calibri" w:eastAsia="Times New Roman" w:hAnsi="Calibri" w:cs="Calibri"/>
                <w:color w:val="156082"/>
              </w:rPr>
              <w:t> </w:t>
            </w:r>
          </w:p>
        </w:tc>
      </w:tr>
      <w:tr w:rsidR="00366B86" w:rsidRPr="005D74CD" w14:paraId="5812F80D" w14:textId="77777777" w:rsidTr="00A22DBE">
        <w:trPr>
          <w:trHeight w:val="300"/>
        </w:trPr>
        <w:tc>
          <w:tcPr>
            <w:tcW w:w="3474" w:type="dxa"/>
            <w:tcBorders>
              <w:top w:val="nil"/>
              <w:left w:val="single" w:sz="6" w:space="0" w:color="auto"/>
              <w:bottom w:val="single" w:sz="6" w:space="0" w:color="auto"/>
              <w:right w:val="single" w:sz="6" w:space="0" w:color="auto"/>
            </w:tcBorders>
            <w:hideMark/>
          </w:tcPr>
          <w:p w14:paraId="690D6EF0" w14:textId="77777777" w:rsidR="00366B86" w:rsidRDefault="00366B86" w:rsidP="00A22DBE">
            <w:pPr>
              <w:widowControl w:val="0"/>
              <w:spacing w:line="240" w:lineRule="auto"/>
              <w:textAlignment w:val="baseline"/>
              <w:rPr>
                <w:rFonts w:ascii="Calibri" w:eastAsia="Times New Roman" w:hAnsi="Calibri" w:cs="Calibri"/>
                <w:color w:val="000000"/>
              </w:rPr>
            </w:pPr>
            <w:hyperlink r:id="rId19" w:tgtFrame="_blank" w:history="1">
              <w:r w:rsidRPr="005D74CD">
                <w:rPr>
                  <w:rFonts w:ascii="Calibri" w:eastAsia="Times New Roman" w:hAnsi="Calibri" w:cs="Calibri"/>
                  <w:color w:val="0000FF"/>
                  <w:u w:val="single"/>
                </w:rPr>
                <w:t>CMM 2017-04 05</w:t>
              </w:r>
            </w:hyperlink>
            <w:r w:rsidRPr="005D74CD">
              <w:rPr>
                <w:rFonts w:ascii="Calibri" w:eastAsia="Times New Roman" w:hAnsi="Calibri" w:cs="Calibri"/>
                <w:color w:val="000000"/>
              </w:rPr>
              <w:t xml:space="preserve"> Encourage additional marine pollution measures and reporting gear loss </w:t>
            </w:r>
          </w:p>
          <w:p w14:paraId="4365D783" w14:textId="77777777" w:rsidR="00366B86" w:rsidRDefault="00366B86" w:rsidP="00A22DBE">
            <w:pPr>
              <w:widowControl w:val="0"/>
              <w:spacing w:line="240" w:lineRule="auto"/>
              <w:textAlignment w:val="baseline"/>
              <w:rPr>
                <w:rFonts w:ascii="Calibri" w:eastAsia="Times New Roman" w:hAnsi="Calibri" w:cs="Calibri"/>
                <w:color w:val="000000"/>
              </w:rPr>
            </w:pPr>
          </w:p>
          <w:p w14:paraId="35098CC4"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861CAB">
              <w:rPr>
                <w:rFonts w:ascii="Calibri" w:eastAsia="Times New Roman" w:hAnsi="Calibri" w:cs="Calibri"/>
                <w:color w:val="EE0000"/>
              </w:rPr>
              <w:t>PNA suggest omitting para 05 because of its non-binding language</w:t>
            </w:r>
          </w:p>
        </w:tc>
        <w:tc>
          <w:tcPr>
            <w:tcW w:w="2046" w:type="dxa"/>
            <w:tcBorders>
              <w:top w:val="nil"/>
              <w:left w:val="nil"/>
              <w:bottom w:val="single" w:sz="6" w:space="0" w:color="auto"/>
              <w:right w:val="single" w:sz="6" w:space="0" w:color="auto"/>
            </w:tcBorders>
            <w:hideMark/>
          </w:tcPr>
          <w:p w14:paraId="4A69FC51"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n/a </w:t>
            </w:r>
          </w:p>
        </w:tc>
        <w:tc>
          <w:tcPr>
            <w:tcW w:w="2511" w:type="dxa"/>
            <w:tcBorders>
              <w:top w:val="nil"/>
              <w:left w:val="nil"/>
              <w:bottom w:val="single" w:sz="6" w:space="0" w:color="auto"/>
              <w:right w:val="nil"/>
            </w:tcBorders>
            <w:hideMark/>
          </w:tcPr>
          <w:p w14:paraId="5F018358"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compliance issues would depend on national requirements  </w:t>
            </w:r>
          </w:p>
        </w:tc>
        <w:tc>
          <w:tcPr>
            <w:tcW w:w="2521" w:type="dxa"/>
            <w:tcBorders>
              <w:top w:val="nil"/>
              <w:left w:val="single" w:sz="6" w:space="0" w:color="000000"/>
              <w:bottom w:val="single" w:sz="6" w:space="0" w:color="000000"/>
              <w:right w:val="single" w:sz="6" w:space="0" w:color="000000"/>
            </w:tcBorders>
            <w:hideMark/>
          </w:tcPr>
          <w:p w14:paraId="5818B197"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Current MSDF</w:t>
            </w:r>
            <w:r w:rsidRPr="005D74CD">
              <w:rPr>
                <w:rFonts w:ascii="Calibri" w:eastAsia="Times New Roman" w:hAnsi="Calibri" w:cs="Calibri"/>
                <w:color w:val="000000"/>
              </w:rPr>
              <w:t xml:space="preserve"> - Observer Trip Monitoring Summary Issue Code (PN-C, D, E) lose any fishing gear; (Yes No</w:t>
            </w:r>
            <w:proofErr w:type="gramStart"/>
            <w:r w:rsidRPr="005D74CD">
              <w:rPr>
                <w:rFonts w:ascii="Calibri" w:eastAsia="Times New Roman" w:hAnsi="Calibri" w:cs="Calibri"/>
                <w:color w:val="000000"/>
              </w:rPr>
              <w:t>) ,</w:t>
            </w:r>
            <w:proofErr w:type="gramEnd"/>
            <w:r w:rsidRPr="005D74CD">
              <w:rPr>
                <w:rFonts w:ascii="Calibri" w:eastAsia="Times New Roman" w:hAnsi="Calibri" w:cs="Calibri"/>
                <w:color w:val="000000"/>
              </w:rPr>
              <w:t xml:space="preserve"> abandon any gear; (Yes No), fail to report any abandoned gear; (Yes No) </w:t>
            </w:r>
          </w:p>
          <w:p w14:paraId="4661D9E7"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32F149E9"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Current</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CCFS</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POL</w:t>
            </w:r>
            <w:r w:rsidRPr="005D74CD">
              <w:rPr>
                <w:rFonts w:ascii="Calibri" w:eastAsia="Times New Roman" w:hAnsi="Calibri" w:cs="Calibri"/>
                <w:color w:val="000000"/>
              </w:rPr>
              <w:t xml:space="preserve"> cases are created based on Observer </w:t>
            </w:r>
            <w:r w:rsidRPr="005D74CD">
              <w:rPr>
                <w:rFonts w:ascii="Calibri" w:eastAsia="Times New Roman" w:hAnsi="Calibri" w:cs="Calibri"/>
                <w:color w:val="000000"/>
              </w:rPr>
              <w:lastRenderedPageBreak/>
              <w:t>Trip Monitoring Summary data </w:t>
            </w:r>
          </w:p>
          <w:p w14:paraId="6DAD450F"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tc>
        <w:tc>
          <w:tcPr>
            <w:tcW w:w="2490" w:type="dxa"/>
            <w:tcBorders>
              <w:top w:val="nil"/>
              <w:left w:val="nil"/>
              <w:bottom w:val="single" w:sz="6" w:space="0" w:color="000000"/>
              <w:right w:val="single" w:sz="6" w:space="0" w:color="000000"/>
            </w:tcBorders>
            <w:hideMark/>
          </w:tcPr>
          <w:p w14:paraId="2B3F535A"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lastRenderedPageBreak/>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 xml:space="preserve">Maybe potentially useful to collect information about how crew may attempt to retrieve abandoned, lost or discarded fishing gear (ALDFG) and retain the material on board, separate from other waste for discharge to port </w:t>
            </w:r>
            <w:r w:rsidRPr="005D74CD">
              <w:rPr>
                <w:rFonts w:ascii="Calibri" w:eastAsia="Times New Roman" w:hAnsi="Calibri" w:cs="Calibri"/>
                <w:i/>
                <w:iCs/>
                <w:color w:val="000000"/>
              </w:rPr>
              <w:lastRenderedPageBreak/>
              <w:t>reception facilities.</w:t>
            </w:r>
            <w:r w:rsidRPr="005D74CD">
              <w:rPr>
                <w:rFonts w:ascii="Calibri" w:eastAsia="Times New Roman" w:hAnsi="Calibri" w:cs="Calibri"/>
                <w:color w:val="000000"/>
              </w:rPr>
              <w:t> </w:t>
            </w:r>
          </w:p>
          <w:p w14:paraId="376D63C3"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7A98EEE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i/>
                <w:iCs/>
                <w:color w:val="D13438"/>
                <w:u w:val="single"/>
              </w:rPr>
              <w:t>PNA</w:t>
            </w:r>
            <w:r w:rsidRPr="005D74CD">
              <w:rPr>
                <w:rFonts w:ascii="Calibri" w:eastAsia="Times New Roman" w:hAnsi="Calibri" w:cs="Calibri"/>
                <w:i/>
                <w:iCs/>
                <w:color w:val="D13438"/>
                <w:u w:val="single"/>
              </w:rPr>
              <w:t xml:space="preserve"> comment:</w:t>
            </w:r>
            <w:r w:rsidRPr="005D74CD">
              <w:rPr>
                <w:rFonts w:ascii="Aptos" w:eastAsia="Times New Roman" w:hAnsi="Aptos" w:cs="Segoe UI"/>
                <w:color w:val="D13438"/>
                <w:u w:val="single"/>
                <w:lang w:val="en-AU"/>
              </w:rPr>
              <w:t xml:space="preserve"> </w:t>
            </w:r>
            <w:r w:rsidRPr="005D74CD">
              <w:rPr>
                <w:rFonts w:ascii="Calibri" w:eastAsia="Times New Roman" w:hAnsi="Calibri" w:cs="Calibri"/>
                <w:i/>
                <w:iCs/>
                <w:color w:val="D13438"/>
                <w:u w:val="single"/>
              </w:rPr>
              <w:t>About the Secretariat comment to be useful for Observers to collect information about how crew may attempt to retrieve ALDFG is best left for CCMs reporting and not useful for CCFS purposes.</w:t>
            </w:r>
            <w:r w:rsidRPr="005D74CD">
              <w:rPr>
                <w:rFonts w:ascii="Calibri" w:eastAsia="Times New Roman" w:hAnsi="Calibri" w:cs="Calibri"/>
                <w:color w:val="156082"/>
              </w:rPr>
              <w:t> </w:t>
            </w:r>
          </w:p>
        </w:tc>
      </w:tr>
      <w:tr w:rsidR="00366B86" w:rsidRPr="005D74CD" w14:paraId="56E44AE9" w14:textId="77777777" w:rsidTr="00A22DBE">
        <w:trPr>
          <w:trHeight w:val="300"/>
        </w:trPr>
        <w:tc>
          <w:tcPr>
            <w:tcW w:w="10552" w:type="dxa"/>
            <w:gridSpan w:val="4"/>
            <w:tcBorders>
              <w:top w:val="nil"/>
              <w:left w:val="single" w:sz="6" w:space="0" w:color="auto"/>
              <w:bottom w:val="nil"/>
              <w:right w:val="nil"/>
            </w:tcBorders>
            <w:shd w:val="clear" w:color="auto" w:fill="DAEEF3"/>
            <w:vAlign w:val="bottom"/>
            <w:hideMark/>
          </w:tcPr>
          <w:p w14:paraId="6AC2F199"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sz w:val="24"/>
                <w:szCs w:val="24"/>
              </w:rPr>
              <w:lastRenderedPageBreak/>
              <w:t>FAD CLOSURE - TROPICAL PURSE SEINE</w:t>
            </w:r>
            <w:r w:rsidRPr="005D74CD">
              <w:rPr>
                <w:rFonts w:ascii="Calibri" w:eastAsia="Times New Roman" w:hAnsi="Calibri" w:cs="Calibri"/>
                <w:color w:val="000000"/>
                <w:sz w:val="24"/>
                <w:szCs w:val="24"/>
              </w:rPr>
              <w:t> </w:t>
            </w:r>
          </w:p>
        </w:tc>
        <w:tc>
          <w:tcPr>
            <w:tcW w:w="2490" w:type="dxa"/>
            <w:tcBorders>
              <w:top w:val="nil"/>
              <w:left w:val="single" w:sz="6" w:space="0" w:color="auto"/>
              <w:bottom w:val="nil"/>
              <w:right w:val="nil"/>
            </w:tcBorders>
            <w:shd w:val="clear" w:color="auto" w:fill="DAEEF3"/>
            <w:hideMark/>
          </w:tcPr>
          <w:p w14:paraId="53BB637B"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color w:val="000000"/>
                <w:sz w:val="24"/>
                <w:szCs w:val="24"/>
              </w:rPr>
              <w:t> </w:t>
            </w:r>
          </w:p>
        </w:tc>
      </w:tr>
      <w:tr w:rsidR="00366B86" w:rsidRPr="005D74CD" w14:paraId="1DE316F9" w14:textId="77777777" w:rsidTr="00A22DBE">
        <w:trPr>
          <w:trHeight w:val="300"/>
        </w:trPr>
        <w:tc>
          <w:tcPr>
            <w:tcW w:w="3474" w:type="dxa"/>
            <w:tcBorders>
              <w:top w:val="single" w:sz="6" w:space="0" w:color="auto"/>
              <w:left w:val="single" w:sz="6" w:space="0" w:color="auto"/>
              <w:bottom w:val="single" w:sz="6" w:space="0" w:color="auto"/>
              <w:right w:val="single" w:sz="6" w:space="0" w:color="auto"/>
            </w:tcBorders>
            <w:hideMark/>
          </w:tcPr>
          <w:p w14:paraId="0F1AB5B3" w14:textId="77777777" w:rsidR="00366B86" w:rsidRDefault="00366B86" w:rsidP="00A22DBE">
            <w:pPr>
              <w:widowControl w:val="0"/>
              <w:spacing w:line="240" w:lineRule="auto"/>
              <w:textAlignment w:val="baseline"/>
              <w:rPr>
                <w:rFonts w:ascii="Calibri" w:eastAsia="Times New Roman" w:hAnsi="Calibri" w:cs="Calibri"/>
                <w:color w:val="000000"/>
              </w:rPr>
            </w:pPr>
            <w:hyperlink r:id="rId20" w:tgtFrame="_blank" w:history="1">
              <w:r w:rsidRPr="005D74CD">
                <w:rPr>
                  <w:rFonts w:ascii="Calibri" w:eastAsia="Times New Roman" w:hAnsi="Calibri" w:cs="Calibri"/>
                  <w:color w:val="0000FF"/>
                  <w:u w:val="single"/>
                </w:rPr>
                <w:t>CMM 2023-01 13</w:t>
              </w:r>
            </w:hyperlink>
            <w:r w:rsidRPr="005D74CD">
              <w:rPr>
                <w:rFonts w:ascii="Calibri" w:eastAsia="Times New Roman" w:hAnsi="Calibri" w:cs="Calibri"/>
                <w:color w:val="000000"/>
              </w:rPr>
              <w:t xml:space="preserve"> Setting on FADs in EEZ waters or high seas of Convention Area during the 1 </w:t>
            </w:r>
            <w:proofErr w:type="gramStart"/>
            <w:r w:rsidRPr="005D74CD">
              <w:rPr>
                <w:rFonts w:ascii="Calibri" w:eastAsia="Times New Roman" w:hAnsi="Calibri" w:cs="Calibri"/>
                <w:color w:val="000000"/>
              </w:rPr>
              <w:t>1/2 month</w:t>
            </w:r>
            <w:proofErr w:type="gramEnd"/>
            <w:r w:rsidRPr="005D74CD">
              <w:rPr>
                <w:rFonts w:ascii="Calibri" w:eastAsia="Times New Roman" w:hAnsi="Calibri" w:cs="Calibri"/>
                <w:color w:val="000000"/>
              </w:rPr>
              <w:t xml:space="preserve"> FAD Closure (previous CMMs had 3 Month FAD closure) </w:t>
            </w:r>
          </w:p>
          <w:p w14:paraId="0EB93A78" w14:textId="77777777" w:rsidR="00366B86" w:rsidRDefault="00366B86" w:rsidP="00A22DBE">
            <w:pPr>
              <w:widowControl w:val="0"/>
              <w:spacing w:line="240" w:lineRule="auto"/>
              <w:textAlignment w:val="baseline"/>
              <w:rPr>
                <w:rFonts w:ascii="Calibri" w:eastAsia="Times New Roman" w:hAnsi="Calibri" w:cs="Calibri"/>
                <w:color w:val="000000"/>
              </w:rPr>
            </w:pPr>
          </w:p>
          <w:p w14:paraId="7304C809"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861CAB">
              <w:rPr>
                <w:rFonts w:ascii="Calibri" w:eastAsia="Times New Roman" w:hAnsi="Calibri" w:cs="Calibri"/>
                <w:color w:val="EE0000"/>
              </w:rPr>
              <w:t>PNA supports maintaining</w:t>
            </w:r>
          </w:p>
        </w:tc>
        <w:tc>
          <w:tcPr>
            <w:tcW w:w="2046" w:type="dxa"/>
            <w:tcBorders>
              <w:top w:val="single" w:sz="6" w:space="0" w:color="auto"/>
              <w:left w:val="nil"/>
              <w:bottom w:val="single" w:sz="6" w:space="0" w:color="auto"/>
              <w:right w:val="single" w:sz="6" w:space="0" w:color="auto"/>
            </w:tcBorders>
            <w:hideMark/>
          </w:tcPr>
          <w:p w14:paraId="197AF530"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types of FAD sets - free school, logs or associated  </w:t>
            </w:r>
          </w:p>
        </w:tc>
        <w:tc>
          <w:tcPr>
            <w:tcW w:w="2511" w:type="dxa"/>
            <w:tcBorders>
              <w:top w:val="single" w:sz="6" w:space="0" w:color="auto"/>
              <w:left w:val="nil"/>
              <w:bottom w:val="single" w:sz="6" w:space="0" w:color="auto"/>
              <w:right w:val="single" w:sz="6" w:space="0" w:color="auto"/>
            </w:tcBorders>
            <w:hideMark/>
          </w:tcPr>
          <w:p w14:paraId="1D1CE5EA"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was observed to have made an associated set in a location and during a period, when the said vessel was not expected through the provisions of the TT CMM to be permitted to set on FADs </w:t>
            </w:r>
          </w:p>
        </w:tc>
        <w:tc>
          <w:tcPr>
            <w:tcW w:w="2521" w:type="dxa"/>
            <w:tcBorders>
              <w:top w:val="single" w:sz="6" w:space="0" w:color="auto"/>
              <w:left w:val="nil"/>
              <w:bottom w:val="single" w:sz="6" w:space="0" w:color="auto"/>
              <w:right w:val="single" w:sz="6" w:space="0" w:color="auto"/>
            </w:tcBorders>
            <w:hideMark/>
          </w:tcPr>
          <w:p w14:paraId="78AD13A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Current MSDF</w:t>
            </w:r>
            <w:r w:rsidRPr="005D74CD">
              <w:rPr>
                <w:rFonts w:ascii="Calibri" w:eastAsia="Times New Roman" w:hAnsi="Calibri" w:cs="Calibri"/>
                <w:color w:val="000000"/>
              </w:rPr>
              <w:t xml:space="preserve"> - Type of school association (row 143), Latitude and longitude of activity (row 136) </w:t>
            </w:r>
          </w:p>
          <w:p w14:paraId="22D8D39A"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733A893E"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Current</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CCFS</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FAI</w:t>
            </w:r>
            <w:r w:rsidRPr="005D74CD">
              <w:rPr>
                <w:rFonts w:ascii="Calibri" w:eastAsia="Times New Roman" w:hAnsi="Calibri" w:cs="Calibri"/>
                <w:color w:val="000000"/>
              </w:rPr>
              <w:t xml:space="preserve"> cases are created by Secretariat based on current MSDF fields referred to above, and taking into consideration CCMs notified information to the Secretariat </w:t>
            </w:r>
          </w:p>
        </w:tc>
        <w:tc>
          <w:tcPr>
            <w:tcW w:w="2490" w:type="dxa"/>
            <w:tcBorders>
              <w:top w:val="single" w:sz="6" w:space="0" w:color="auto"/>
              <w:left w:val="nil"/>
              <w:bottom w:val="single" w:sz="6" w:space="0" w:color="auto"/>
              <w:right w:val="single" w:sz="6" w:space="0" w:color="auto"/>
            </w:tcBorders>
            <w:hideMark/>
          </w:tcPr>
          <w:p w14:paraId="27B0089C"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No change - some closer review by the Secretariat of the ROP data and specific circumstances would still be necessary, because there is information that CCMs notify the Secretariat, which is reported annually in reports.  This information shouldn’t need to be made available to Observers before they depart on their trip or during debriefing. For example, the CMM 2023-01 13 footnote 1 notifications</w:t>
            </w:r>
            <w:r w:rsidRPr="005D74CD">
              <w:rPr>
                <w:rFonts w:ascii="Calibri" w:eastAsia="Times New Roman" w:hAnsi="Calibri" w:cs="Calibri"/>
                <w:color w:val="D13438"/>
              </w:rPr>
              <w:t> </w:t>
            </w:r>
          </w:p>
          <w:p w14:paraId="27471088"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D13438"/>
              </w:rPr>
              <w:lastRenderedPageBreak/>
              <w:t> </w:t>
            </w:r>
          </w:p>
          <w:p w14:paraId="6C51EC4C"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i/>
                <w:iCs/>
                <w:color w:val="D13438"/>
                <w:u w:val="single"/>
              </w:rPr>
              <w:t>PNA</w:t>
            </w:r>
            <w:r w:rsidRPr="005D74CD">
              <w:rPr>
                <w:rFonts w:ascii="Calibri" w:eastAsia="Times New Roman" w:hAnsi="Calibri" w:cs="Calibri"/>
                <w:i/>
                <w:iCs/>
                <w:color w:val="D13438"/>
                <w:u w:val="single"/>
              </w:rPr>
              <w:t xml:space="preserve"> comment: Suggest that it be made available publicly on the website and circulate widely to Observer providers so observer can be advised during placement</w:t>
            </w:r>
            <w:r w:rsidRPr="005D74CD">
              <w:rPr>
                <w:rFonts w:ascii="Calibri" w:eastAsia="Times New Roman" w:hAnsi="Calibri" w:cs="Calibri"/>
                <w:color w:val="156082"/>
              </w:rPr>
              <w:t> </w:t>
            </w:r>
          </w:p>
        </w:tc>
      </w:tr>
      <w:tr w:rsidR="00366B86" w:rsidRPr="005D74CD" w14:paraId="5A0FA8C2" w14:textId="77777777" w:rsidTr="00A22DBE">
        <w:trPr>
          <w:trHeight w:val="300"/>
        </w:trPr>
        <w:tc>
          <w:tcPr>
            <w:tcW w:w="3474" w:type="dxa"/>
            <w:tcBorders>
              <w:top w:val="nil"/>
              <w:left w:val="single" w:sz="6" w:space="0" w:color="auto"/>
              <w:bottom w:val="single" w:sz="6" w:space="0" w:color="auto"/>
              <w:right w:val="single" w:sz="6" w:space="0" w:color="auto"/>
            </w:tcBorders>
            <w:hideMark/>
          </w:tcPr>
          <w:p w14:paraId="2BF50F92" w14:textId="77777777" w:rsidR="00366B86" w:rsidRDefault="00366B86" w:rsidP="00A22DBE">
            <w:pPr>
              <w:widowControl w:val="0"/>
              <w:spacing w:line="240" w:lineRule="auto"/>
              <w:textAlignment w:val="baseline"/>
              <w:rPr>
                <w:rFonts w:ascii="Calibri" w:eastAsia="Times New Roman" w:hAnsi="Calibri" w:cs="Calibri"/>
                <w:color w:val="000000"/>
              </w:rPr>
            </w:pPr>
            <w:hyperlink r:id="rId21" w:tgtFrame="_blank" w:history="1">
              <w:r w:rsidRPr="005D74CD">
                <w:rPr>
                  <w:rFonts w:ascii="Calibri" w:eastAsia="Times New Roman" w:hAnsi="Calibri" w:cs="Calibri"/>
                  <w:color w:val="0000FF"/>
                  <w:u w:val="single"/>
                </w:rPr>
                <w:t>CMM 2023-01 14</w:t>
              </w:r>
            </w:hyperlink>
            <w:r w:rsidRPr="005D74CD">
              <w:rPr>
                <w:rFonts w:ascii="Calibri" w:eastAsia="Times New Roman" w:hAnsi="Calibri" w:cs="Calibri"/>
                <w:color w:val="000000"/>
              </w:rPr>
              <w:t xml:space="preserve"> Setting on FADs in high seas of Convention Area during the one additional month FAD Closure period that the Flag State has chosen (</w:t>
            </w:r>
            <w:r w:rsidRPr="005D74CD">
              <w:rPr>
                <w:rFonts w:ascii="Calibri" w:eastAsia="Times New Roman" w:hAnsi="Calibri" w:cs="Calibri"/>
                <w:b/>
                <w:bCs/>
                <w:color w:val="000000"/>
              </w:rPr>
              <w:t xml:space="preserve">previous CMMs had </w:t>
            </w:r>
            <w:proofErr w:type="gramStart"/>
            <w:r w:rsidRPr="005D74CD">
              <w:rPr>
                <w:rFonts w:ascii="Calibri" w:eastAsia="Times New Roman" w:hAnsi="Calibri" w:cs="Calibri"/>
                <w:b/>
                <w:bCs/>
                <w:color w:val="000000"/>
              </w:rPr>
              <w:t>two month</w:t>
            </w:r>
            <w:proofErr w:type="gramEnd"/>
            <w:r w:rsidRPr="005D74CD">
              <w:rPr>
                <w:rFonts w:ascii="Calibri" w:eastAsia="Times New Roman" w:hAnsi="Calibri" w:cs="Calibri"/>
                <w:b/>
                <w:bCs/>
                <w:color w:val="000000"/>
              </w:rPr>
              <w:t xml:space="preserve"> choice)</w:t>
            </w:r>
            <w:r w:rsidRPr="005D74CD">
              <w:rPr>
                <w:rFonts w:ascii="Calibri" w:eastAsia="Times New Roman" w:hAnsi="Calibri" w:cs="Calibri"/>
                <w:color w:val="000000"/>
              </w:rPr>
              <w:t> </w:t>
            </w:r>
          </w:p>
          <w:p w14:paraId="736327F5" w14:textId="77777777" w:rsidR="00366B86" w:rsidRDefault="00366B86" w:rsidP="00A22DBE">
            <w:pPr>
              <w:widowControl w:val="0"/>
              <w:spacing w:line="240" w:lineRule="auto"/>
              <w:textAlignment w:val="baseline"/>
              <w:rPr>
                <w:rFonts w:ascii="Calibri" w:eastAsia="Times New Roman" w:hAnsi="Calibri" w:cs="Calibri"/>
                <w:color w:val="000000"/>
              </w:rPr>
            </w:pPr>
          </w:p>
          <w:p w14:paraId="3E00CCA1"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861CAB">
              <w:rPr>
                <w:rFonts w:ascii="Calibri" w:eastAsia="Times New Roman" w:hAnsi="Calibri" w:cs="Calibri"/>
                <w:color w:val="EE0000"/>
              </w:rPr>
              <w:t xml:space="preserve">PNA supports maintaining </w:t>
            </w:r>
          </w:p>
        </w:tc>
        <w:tc>
          <w:tcPr>
            <w:tcW w:w="2046" w:type="dxa"/>
            <w:tcBorders>
              <w:top w:val="nil"/>
              <w:left w:val="nil"/>
              <w:bottom w:val="single" w:sz="6" w:space="0" w:color="auto"/>
              <w:right w:val="single" w:sz="6" w:space="0" w:color="auto"/>
            </w:tcBorders>
            <w:hideMark/>
          </w:tcPr>
          <w:p w14:paraId="3FB7023F"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types of FAD sets - free school, logs or associated, and location of set is high seas of Convention Area  </w:t>
            </w:r>
          </w:p>
        </w:tc>
        <w:tc>
          <w:tcPr>
            <w:tcW w:w="2511" w:type="dxa"/>
            <w:tcBorders>
              <w:top w:val="nil"/>
              <w:left w:val="nil"/>
              <w:bottom w:val="single" w:sz="6" w:space="0" w:color="auto"/>
              <w:right w:val="single" w:sz="6" w:space="0" w:color="auto"/>
            </w:tcBorders>
            <w:hideMark/>
          </w:tcPr>
          <w:p w14:paraId="6ADE08D8"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was observed to have made an associated set in a location and during a period, when the said vessel was not expected through the provisions of the TT CMM to be permitted to set on FADs </w:t>
            </w:r>
          </w:p>
        </w:tc>
        <w:tc>
          <w:tcPr>
            <w:tcW w:w="2521" w:type="dxa"/>
            <w:tcBorders>
              <w:top w:val="nil"/>
              <w:left w:val="nil"/>
              <w:bottom w:val="single" w:sz="6" w:space="0" w:color="auto"/>
              <w:right w:val="single" w:sz="6" w:space="0" w:color="auto"/>
            </w:tcBorders>
            <w:hideMark/>
          </w:tcPr>
          <w:p w14:paraId="63063E21"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Current MSDF -</w:t>
            </w:r>
            <w:r w:rsidRPr="005D74CD">
              <w:rPr>
                <w:rFonts w:ascii="Calibri" w:eastAsia="Times New Roman" w:hAnsi="Calibri" w:cs="Calibri"/>
                <w:color w:val="000000"/>
              </w:rPr>
              <w:t xml:space="preserve"> Type of school association (row 143), Latitude and longitude of activity (row 136) </w:t>
            </w:r>
          </w:p>
          <w:p w14:paraId="018A54FA"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32EABE42"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Current</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CCFS</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FAI</w:t>
            </w:r>
            <w:r w:rsidRPr="005D74CD">
              <w:rPr>
                <w:rFonts w:ascii="Calibri" w:eastAsia="Times New Roman" w:hAnsi="Calibri" w:cs="Calibri"/>
                <w:color w:val="000000"/>
              </w:rPr>
              <w:t xml:space="preserve"> cases are created by Secretariat based on current MSDF fields referred to above, and taking into consideration CCMs notified information to the Secretariat  </w:t>
            </w:r>
          </w:p>
        </w:tc>
        <w:tc>
          <w:tcPr>
            <w:tcW w:w="2490" w:type="dxa"/>
            <w:tcBorders>
              <w:top w:val="nil"/>
              <w:left w:val="nil"/>
              <w:bottom w:val="single" w:sz="6" w:space="0" w:color="auto"/>
              <w:right w:val="single" w:sz="6" w:space="0" w:color="auto"/>
            </w:tcBorders>
            <w:hideMark/>
          </w:tcPr>
          <w:p w14:paraId="269A7D05" w14:textId="77777777" w:rsidR="00366B86" w:rsidRDefault="00366B86" w:rsidP="00A22DBE">
            <w:pPr>
              <w:widowControl w:val="0"/>
              <w:spacing w:line="240" w:lineRule="auto"/>
              <w:textAlignment w:val="baseline"/>
              <w:rPr>
                <w:rFonts w:ascii="Calibri" w:eastAsia="Times New Roman" w:hAnsi="Calibri" w:cs="Calibri"/>
                <w:color w:val="000000"/>
              </w:rPr>
            </w:pPr>
            <w:r w:rsidRPr="005D74CD">
              <w:rPr>
                <w:rFonts w:ascii="Calibri" w:eastAsia="Times New Roman" w:hAnsi="Calibri" w:cs="Calibri"/>
                <w:b/>
                <w:bCs/>
                <w:color w:val="000000"/>
              </w:rPr>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 xml:space="preserve">No change - some closer review by the Secretariat of the ROP data and specific circumstances would still be necessary, because there is information CCMs notify the Secretariat, which is reported annually in reports.  This information shouldn’t need to be made available to Observers before they depart on their trip or during debriefing. For </w:t>
            </w:r>
            <w:proofErr w:type="gramStart"/>
            <w:r w:rsidRPr="005D74CD">
              <w:rPr>
                <w:rFonts w:ascii="Calibri" w:eastAsia="Times New Roman" w:hAnsi="Calibri" w:cs="Calibri"/>
                <w:i/>
                <w:iCs/>
                <w:color w:val="000000"/>
              </w:rPr>
              <w:t>example</w:t>
            </w:r>
            <w:proofErr w:type="gramEnd"/>
            <w:r w:rsidRPr="005D74CD">
              <w:rPr>
                <w:rFonts w:ascii="Calibri" w:eastAsia="Times New Roman" w:hAnsi="Calibri" w:cs="Calibri"/>
                <w:i/>
                <w:iCs/>
                <w:color w:val="000000"/>
              </w:rPr>
              <w:t xml:space="preserve"> the selection of IATTC/WCPFC overlap choice, CNM participatory rights annual decision</w:t>
            </w:r>
            <w:r w:rsidRPr="005D74CD">
              <w:rPr>
                <w:rFonts w:ascii="Calibri" w:eastAsia="Times New Roman" w:hAnsi="Calibri" w:cs="Calibri"/>
                <w:color w:val="000000"/>
              </w:rPr>
              <w:t> </w:t>
            </w:r>
          </w:p>
          <w:p w14:paraId="10F22048" w14:textId="77777777" w:rsidR="00A22DBE" w:rsidRDefault="00A22DBE" w:rsidP="00A22DBE">
            <w:pPr>
              <w:widowControl w:val="0"/>
              <w:spacing w:line="240" w:lineRule="auto"/>
              <w:textAlignment w:val="baseline"/>
              <w:rPr>
                <w:rFonts w:ascii="Segoe UI" w:eastAsia="Times New Roman" w:hAnsi="Segoe UI" w:cs="Calibri"/>
                <w:color w:val="000000"/>
                <w:sz w:val="18"/>
                <w:szCs w:val="18"/>
              </w:rPr>
            </w:pPr>
          </w:p>
          <w:p w14:paraId="5E27AAD5" w14:textId="77777777" w:rsidR="00A22DBE" w:rsidRDefault="00A22DBE" w:rsidP="00A22DBE">
            <w:pPr>
              <w:widowControl w:val="0"/>
              <w:spacing w:line="240" w:lineRule="auto"/>
              <w:textAlignment w:val="baseline"/>
              <w:rPr>
                <w:rFonts w:ascii="Segoe UI" w:eastAsia="Times New Roman" w:hAnsi="Segoe UI" w:cs="Calibri"/>
                <w:color w:val="000000"/>
                <w:sz w:val="18"/>
                <w:szCs w:val="18"/>
              </w:rPr>
            </w:pPr>
          </w:p>
          <w:p w14:paraId="7291AFBC" w14:textId="77777777" w:rsidR="00A22DBE" w:rsidRPr="005D74CD" w:rsidRDefault="00A22DBE" w:rsidP="00A22DBE">
            <w:pPr>
              <w:widowControl w:val="0"/>
              <w:spacing w:line="240" w:lineRule="auto"/>
              <w:textAlignment w:val="baseline"/>
              <w:rPr>
                <w:rFonts w:ascii="Segoe UI" w:eastAsia="Times New Roman" w:hAnsi="Segoe UI" w:cs="Segoe UI"/>
                <w:color w:val="000000"/>
                <w:sz w:val="18"/>
                <w:szCs w:val="18"/>
              </w:rPr>
            </w:pPr>
          </w:p>
        </w:tc>
      </w:tr>
      <w:tr w:rsidR="00366B86" w:rsidRPr="005D74CD" w14:paraId="4AC21881" w14:textId="77777777" w:rsidTr="00A22DBE">
        <w:trPr>
          <w:trHeight w:val="300"/>
        </w:trPr>
        <w:tc>
          <w:tcPr>
            <w:tcW w:w="10552" w:type="dxa"/>
            <w:gridSpan w:val="4"/>
            <w:tcBorders>
              <w:top w:val="nil"/>
              <w:left w:val="single" w:sz="6" w:space="0" w:color="auto"/>
              <w:bottom w:val="single" w:sz="6" w:space="0" w:color="auto"/>
              <w:right w:val="nil"/>
            </w:tcBorders>
            <w:shd w:val="clear" w:color="auto" w:fill="DAEEF3"/>
            <w:vAlign w:val="bottom"/>
            <w:hideMark/>
          </w:tcPr>
          <w:p w14:paraId="25C9FA76"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sz w:val="24"/>
                <w:szCs w:val="24"/>
              </w:rPr>
              <w:t>SEABIRDS</w:t>
            </w:r>
            <w:r w:rsidRPr="005D74CD">
              <w:rPr>
                <w:rFonts w:ascii="Calibri" w:eastAsia="Times New Roman" w:hAnsi="Calibri" w:cs="Calibri"/>
                <w:color w:val="000000"/>
                <w:sz w:val="24"/>
                <w:szCs w:val="24"/>
              </w:rPr>
              <w:t> </w:t>
            </w:r>
          </w:p>
        </w:tc>
        <w:tc>
          <w:tcPr>
            <w:tcW w:w="2490" w:type="dxa"/>
            <w:tcBorders>
              <w:top w:val="nil"/>
              <w:left w:val="single" w:sz="6" w:space="0" w:color="auto"/>
              <w:bottom w:val="single" w:sz="6" w:space="0" w:color="auto"/>
              <w:right w:val="nil"/>
            </w:tcBorders>
            <w:shd w:val="clear" w:color="auto" w:fill="DAEEF3"/>
            <w:hideMark/>
          </w:tcPr>
          <w:p w14:paraId="509A4E7E"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color w:val="000000"/>
                <w:sz w:val="24"/>
                <w:szCs w:val="24"/>
              </w:rPr>
              <w:t> </w:t>
            </w:r>
          </w:p>
        </w:tc>
      </w:tr>
      <w:tr w:rsidR="00366B86" w:rsidRPr="005D74CD" w14:paraId="48DCDE1F" w14:textId="77777777" w:rsidTr="00A22DBE">
        <w:trPr>
          <w:trHeight w:val="300"/>
        </w:trPr>
        <w:tc>
          <w:tcPr>
            <w:tcW w:w="3474" w:type="dxa"/>
            <w:vMerge w:val="restart"/>
            <w:tcBorders>
              <w:top w:val="single" w:sz="6" w:space="0" w:color="auto"/>
              <w:left w:val="single" w:sz="6" w:space="0" w:color="auto"/>
              <w:bottom w:val="single" w:sz="6" w:space="0" w:color="auto"/>
              <w:right w:val="single" w:sz="6" w:space="0" w:color="auto"/>
            </w:tcBorders>
            <w:hideMark/>
          </w:tcPr>
          <w:p w14:paraId="1332F9D0" w14:textId="77777777" w:rsidR="00366B86" w:rsidRDefault="00366B86" w:rsidP="00A22DBE">
            <w:pPr>
              <w:widowControl w:val="0"/>
              <w:spacing w:line="240" w:lineRule="auto"/>
              <w:textAlignment w:val="baseline"/>
              <w:rPr>
                <w:rFonts w:ascii="Calibri" w:eastAsia="Times New Roman" w:hAnsi="Calibri" w:cs="Calibri"/>
                <w:color w:val="000000"/>
              </w:rPr>
            </w:pPr>
            <w:hyperlink r:id="rId22" w:tgtFrame="_blank" w:history="1">
              <w:r w:rsidRPr="005D74CD">
                <w:rPr>
                  <w:rFonts w:ascii="Calibri" w:eastAsia="Times New Roman" w:hAnsi="Calibri" w:cs="Calibri"/>
                  <w:color w:val="0000FF"/>
                  <w:u w:val="single"/>
                </w:rPr>
                <w:t>CMM 2018-03 01, 02, 06</w:t>
              </w:r>
            </w:hyperlink>
            <w:r w:rsidRPr="005D74CD">
              <w:rPr>
                <w:rFonts w:ascii="Calibri" w:eastAsia="Times New Roman" w:hAnsi="Calibri" w:cs="Calibri"/>
                <w:color w:val="0000FF"/>
                <w:u w:val="single"/>
              </w:rPr>
              <w:t xml:space="preserve"> </w:t>
            </w:r>
            <w:r w:rsidRPr="005D74CD">
              <w:rPr>
                <w:rFonts w:ascii="Calibri" w:eastAsia="Times New Roman" w:hAnsi="Calibri" w:cs="Calibri"/>
                <w:color w:val="000000"/>
              </w:rPr>
              <w:t>Required longline mitigation measures to reduce incidental catch of seabirds applying north of 23N or south of 25S. </w:t>
            </w:r>
            <w:r w:rsidRPr="005D74CD">
              <w:rPr>
                <w:rFonts w:ascii="Calibri" w:eastAsia="Times New Roman" w:hAnsi="Calibri" w:cs="Calibri"/>
                <w:color w:val="000000"/>
              </w:rPr>
              <w:br/>
              <w:t xml:space="preserve">i. use at least two mitigation measures in paragraph 1(a) or hook shielding devices when fishing south of 30°S ii. use one of the mitigation measures in paragraph 2 when fishing in area 25°S-30°S iii. 24m or more in overall length, to use at least two mitigation measures in paragraph 6, Table 1 CMM 2018-03, including at least one from Column A when fishing north of 23°N iv. less than 24m in overall length, to use at least one of the mitigation measures from Column A in Table </w:t>
            </w:r>
            <w:proofErr w:type="gramStart"/>
            <w:r w:rsidRPr="005D74CD">
              <w:rPr>
                <w:rFonts w:ascii="Calibri" w:eastAsia="Times New Roman" w:hAnsi="Calibri" w:cs="Calibri"/>
                <w:color w:val="000000"/>
              </w:rPr>
              <w:t>1,when</w:t>
            </w:r>
            <w:proofErr w:type="gramEnd"/>
            <w:r w:rsidRPr="005D74CD">
              <w:rPr>
                <w:rFonts w:ascii="Calibri" w:eastAsia="Times New Roman" w:hAnsi="Calibri" w:cs="Calibri"/>
                <w:color w:val="000000"/>
              </w:rPr>
              <w:t xml:space="preserve"> fishing north of 23°N </w:t>
            </w:r>
          </w:p>
          <w:p w14:paraId="25A65816" w14:textId="77777777" w:rsidR="00366B86" w:rsidRDefault="00366B86" w:rsidP="00A22DBE">
            <w:pPr>
              <w:widowControl w:val="0"/>
              <w:spacing w:line="240" w:lineRule="auto"/>
              <w:textAlignment w:val="baseline"/>
              <w:rPr>
                <w:rFonts w:ascii="Calibri" w:eastAsia="Times New Roman" w:hAnsi="Calibri" w:cs="Calibri"/>
                <w:color w:val="000000"/>
              </w:rPr>
            </w:pPr>
          </w:p>
          <w:p w14:paraId="798E0E51" w14:textId="77777777" w:rsidR="00366B86" w:rsidRDefault="00366B86" w:rsidP="00A22DBE">
            <w:pPr>
              <w:widowControl w:val="0"/>
              <w:spacing w:line="240" w:lineRule="auto"/>
              <w:textAlignment w:val="baseline"/>
              <w:rPr>
                <w:rFonts w:ascii="Calibri" w:eastAsia="Times New Roman" w:hAnsi="Calibri" w:cs="Calibri"/>
                <w:color w:val="000000"/>
              </w:rPr>
            </w:pPr>
          </w:p>
          <w:p w14:paraId="59C840D2"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A22DBE">
              <w:rPr>
                <w:rFonts w:ascii="Calibri" w:eastAsia="Times New Roman" w:hAnsi="Calibri" w:cs="Calibri"/>
                <w:color w:val="EE0000"/>
              </w:rPr>
              <w:t xml:space="preserve">PNA supports maintaining para 01 and 02 but </w:t>
            </w:r>
            <w:proofErr w:type="gramStart"/>
            <w:r w:rsidRPr="00A22DBE">
              <w:rPr>
                <w:rFonts w:ascii="Calibri" w:eastAsia="Times New Roman" w:hAnsi="Calibri" w:cs="Calibri"/>
                <w:color w:val="EE0000"/>
              </w:rPr>
              <w:t>have</w:t>
            </w:r>
            <w:proofErr w:type="gramEnd"/>
            <w:r w:rsidRPr="00A22DBE">
              <w:rPr>
                <w:rFonts w:ascii="Calibri" w:eastAsia="Times New Roman" w:hAnsi="Calibri" w:cs="Calibri"/>
                <w:color w:val="EE0000"/>
              </w:rPr>
              <w:t xml:space="preserve"> a question mark around paragraph 06 on whether it is practical for observers to collect the information require</w:t>
            </w:r>
          </w:p>
        </w:tc>
        <w:tc>
          <w:tcPr>
            <w:tcW w:w="2046" w:type="dxa"/>
            <w:tcBorders>
              <w:top w:val="single" w:sz="6" w:space="0" w:color="auto"/>
              <w:left w:val="nil"/>
              <w:bottom w:val="single" w:sz="6" w:space="0" w:color="auto"/>
              <w:right w:val="single" w:sz="6" w:space="0" w:color="auto"/>
            </w:tcBorders>
            <w:hideMark/>
          </w:tcPr>
          <w:p w14:paraId="726B9AD1"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tc>
        <w:tc>
          <w:tcPr>
            <w:tcW w:w="2511" w:type="dxa"/>
            <w:tcBorders>
              <w:top w:val="single" w:sz="6" w:space="0" w:color="auto"/>
              <w:left w:val="nil"/>
              <w:bottom w:val="single" w:sz="6" w:space="0" w:color="auto"/>
              <w:right w:val="nil"/>
            </w:tcBorders>
            <w:hideMark/>
          </w:tcPr>
          <w:p w14:paraId="251F3EA9"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Were mitigation measures used </w:t>
            </w:r>
            <w:r w:rsidRPr="005D74CD">
              <w:rPr>
                <w:rFonts w:ascii="Calibri" w:eastAsia="Times New Roman" w:hAnsi="Calibri" w:cs="Calibri"/>
                <w:color w:val="000000"/>
              </w:rPr>
              <w:br/>
              <w:t>What mitigation measures were used </w:t>
            </w:r>
            <w:r w:rsidRPr="005D74CD">
              <w:rPr>
                <w:rFonts w:ascii="Calibri" w:eastAsia="Times New Roman" w:hAnsi="Calibri" w:cs="Calibri"/>
                <w:color w:val="000000"/>
              </w:rPr>
              <w:br/>
              <w:t>Did mitigation measures meet the gear specification requirements  </w:t>
            </w:r>
            <w:r w:rsidRPr="005D74CD">
              <w:rPr>
                <w:rFonts w:ascii="Calibri" w:eastAsia="Times New Roman" w:hAnsi="Calibri" w:cs="Calibri"/>
                <w:color w:val="000000"/>
              </w:rPr>
              <w:br/>
            </w:r>
            <w:r w:rsidRPr="005D74CD">
              <w:rPr>
                <w:rFonts w:ascii="Calibri" w:eastAsia="Times New Roman" w:hAnsi="Calibri" w:cs="Calibri"/>
                <w:i/>
                <w:iCs/>
                <w:color w:val="000000"/>
              </w:rPr>
              <w:t>(Observer may not know what combination of mitigation measures that the vessel is required to use by the flag CCM so would document observations of the mitigation measure use and whether they meet the requirements)</w:t>
            </w:r>
            <w:r w:rsidRPr="005D74CD">
              <w:rPr>
                <w:rFonts w:ascii="Calibri" w:eastAsia="Times New Roman" w:hAnsi="Calibri" w:cs="Calibri"/>
                <w:color w:val="000000"/>
              </w:rPr>
              <w:t> </w:t>
            </w:r>
          </w:p>
        </w:tc>
        <w:tc>
          <w:tcPr>
            <w:tcW w:w="2521" w:type="dxa"/>
            <w:tcBorders>
              <w:top w:val="single" w:sz="6" w:space="0" w:color="auto"/>
              <w:left w:val="single" w:sz="6" w:space="0" w:color="auto"/>
              <w:bottom w:val="single" w:sz="6" w:space="0" w:color="auto"/>
              <w:right w:val="single" w:sz="6" w:space="0" w:color="auto"/>
            </w:tcBorders>
            <w:hideMark/>
          </w:tcPr>
          <w:p w14:paraId="3AB3A140"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Current MSDF</w:t>
            </w:r>
            <w:r w:rsidRPr="005D74CD">
              <w:rPr>
                <w:rFonts w:ascii="Calibri" w:eastAsia="Times New Roman" w:hAnsi="Calibri" w:cs="Calibri"/>
                <w:color w:val="000000"/>
              </w:rPr>
              <w:t xml:space="preserve"> - tori line (row 62), deep setting line shooter (row 73), blue dyed </w:t>
            </w:r>
            <w:proofErr w:type="spellStart"/>
            <w:r w:rsidRPr="005D74CD">
              <w:rPr>
                <w:rFonts w:ascii="Calibri" w:eastAsia="Times New Roman" w:hAnsi="Calibri" w:cs="Calibri"/>
                <w:color w:val="000000"/>
              </w:rPr>
              <w:t>baid</w:t>
            </w:r>
            <w:proofErr w:type="spellEnd"/>
            <w:r w:rsidRPr="005D74CD">
              <w:rPr>
                <w:rFonts w:ascii="Calibri" w:eastAsia="Times New Roman" w:hAnsi="Calibri" w:cs="Calibri"/>
                <w:color w:val="000000"/>
              </w:rPr>
              <w:t xml:space="preserve"> (row 71), management of offal (row 74), strategic offal disposal (row 75) </w:t>
            </w:r>
            <w:r w:rsidRPr="005D74CD">
              <w:rPr>
                <w:rFonts w:ascii="Calibri" w:eastAsia="Times New Roman" w:hAnsi="Calibri" w:cs="Calibri"/>
                <w:color w:val="000000"/>
              </w:rPr>
              <w:br/>
            </w:r>
            <w:r w:rsidRPr="005D74CD">
              <w:rPr>
                <w:rFonts w:ascii="Aptos" w:eastAsia="Times New Roman" w:hAnsi="Aptos" w:cs="Segoe UI"/>
                <w:color w:val="000000"/>
              </w:rPr>
              <w:t> </w:t>
            </w:r>
            <w:r w:rsidRPr="005D74CD">
              <w:rPr>
                <w:rFonts w:ascii="Aptos" w:eastAsia="Times New Roman" w:hAnsi="Aptos" w:cs="Segoe UI"/>
                <w:color w:val="000000"/>
              </w:rPr>
              <w:br/>
            </w:r>
            <w:r w:rsidRPr="005D74CD">
              <w:rPr>
                <w:rFonts w:ascii="Calibri" w:eastAsia="Times New Roman" w:hAnsi="Calibri" w:cs="Calibri"/>
                <w:b/>
                <w:bCs/>
                <w:color w:val="000000"/>
              </w:rPr>
              <w:t>NZ suggested additional MSDFs</w:t>
            </w:r>
            <w:r w:rsidRPr="005D74CD">
              <w:rPr>
                <w:rFonts w:ascii="Calibri" w:eastAsia="Times New Roman" w:hAnsi="Calibri" w:cs="Calibri"/>
                <w:color w:val="000000"/>
              </w:rPr>
              <w:t xml:space="preserve"> - hook shielding devices (row 61), tori line condition (row 63), length of tori line (row 64), streamers on tori lines (row 65), tori line aerial extent (row 66), weighted branch lines (set level) (row 69), time of nautical dawn - for night setting (row 77),  night setting (row 78) </w:t>
            </w:r>
          </w:p>
        </w:tc>
        <w:tc>
          <w:tcPr>
            <w:tcW w:w="2490" w:type="dxa"/>
            <w:tcBorders>
              <w:top w:val="single" w:sz="6" w:space="0" w:color="auto"/>
              <w:left w:val="nil"/>
              <w:bottom w:val="single" w:sz="6" w:space="0" w:color="auto"/>
              <w:right w:val="single" w:sz="6" w:space="0" w:color="auto"/>
            </w:tcBorders>
            <w:hideMark/>
          </w:tcPr>
          <w:p w14:paraId="183DF582"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 xml:space="preserve">Could be a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on whether mitigation measures were used</w:t>
            </w:r>
            <w:r w:rsidRPr="005D74CD">
              <w:rPr>
                <w:rFonts w:ascii="Calibri" w:eastAsia="Times New Roman" w:hAnsi="Calibri" w:cs="Calibri"/>
                <w:color w:val="000000"/>
              </w:rPr>
              <w:t> </w:t>
            </w:r>
            <w:r w:rsidRPr="005D74CD">
              <w:rPr>
                <w:rFonts w:ascii="Calibri" w:eastAsia="Times New Roman" w:hAnsi="Calibri" w:cs="Calibri"/>
                <w:color w:val="000000"/>
              </w:rPr>
              <w:br/>
            </w:r>
            <w:r w:rsidRPr="005D74CD">
              <w:rPr>
                <w:rFonts w:ascii="Calibri" w:eastAsia="Times New Roman" w:hAnsi="Calibri" w:cs="Calibri"/>
                <w:i/>
                <w:iCs/>
                <w:color w:val="000000"/>
              </w:rPr>
              <w:t>Would be useful to also collect some data to inform whether any attempts were made to use mitigation devices.</w:t>
            </w:r>
            <w:r w:rsidRPr="005D74CD">
              <w:rPr>
                <w:rFonts w:ascii="Calibri" w:eastAsia="Times New Roman" w:hAnsi="Calibri" w:cs="Calibri"/>
                <w:color w:val="000000"/>
              </w:rPr>
              <w:t> </w:t>
            </w:r>
          </w:p>
          <w:p w14:paraId="1C004D3A"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i/>
                <w:iCs/>
                <w:color w:val="000000"/>
              </w:rPr>
              <w:t>Some closer review by the Secretariat of the ROP data fields and specific circumstances might still be necessary, because there is information CCMs notify the Secretariat, which is reported annually in reports.  This information shouldn’t need to be made available to Observers before they depart on their trip or during debriefing.</w:t>
            </w:r>
            <w:r w:rsidRPr="005D74CD">
              <w:rPr>
                <w:rFonts w:ascii="Calibri" w:eastAsia="Times New Roman" w:hAnsi="Calibri" w:cs="Calibri"/>
                <w:color w:val="000000"/>
              </w:rPr>
              <w:t> </w:t>
            </w:r>
          </w:p>
          <w:p w14:paraId="529F6B1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tc>
      </w:tr>
      <w:tr w:rsidR="00366B86" w:rsidRPr="005D74CD" w14:paraId="5D320449" w14:textId="77777777" w:rsidTr="00A22DBE">
        <w:trPr>
          <w:trHeight w:val="300"/>
        </w:trPr>
        <w:tc>
          <w:tcPr>
            <w:tcW w:w="0" w:type="auto"/>
            <w:vMerge/>
            <w:tcBorders>
              <w:top w:val="single" w:sz="6" w:space="0" w:color="auto"/>
              <w:left w:val="single" w:sz="6" w:space="0" w:color="auto"/>
              <w:bottom w:val="single" w:sz="6" w:space="0" w:color="auto"/>
              <w:right w:val="single" w:sz="6" w:space="0" w:color="auto"/>
            </w:tcBorders>
            <w:vAlign w:val="center"/>
            <w:hideMark/>
          </w:tcPr>
          <w:p w14:paraId="5C423A01" w14:textId="77777777" w:rsidR="00366B86" w:rsidRPr="005D74CD" w:rsidRDefault="00366B86" w:rsidP="00A22DBE">
            <w:pPr>
              <w:widowControl w:val="0"/>
              <w:spacing w:line="240" w:lineRule="auto"/>
              <w:rPr>
                <w:rFonts w:ascii="Segoe UI" w:eastAsia="Times New Roman" w:hAnsi="Segoe UI" w:cs="Segoe UI"/>
                <w:color w:val="000000"/>
                <w:sz w:val="18"/>
                <w:szCs w:val="18"/>
              </w:rPr>
            </w:pPr>
          </w:p>
        </w:tc>
        <w:tc>
          <w:tcPr>
            <w:tcW w:w="2046" w:type="dxa"/>
            <w:tcBorders>
              <w:top w:val="single" w:sz="6" w:space="0" w:color="auto"/>
              <w:left w:val="single" w:sz="6" w:space="0" w:color="auto"/>
              <w:bottom w:val="single" w:sz="6" w:space="0" w:color="auto"/>
              <w:right w:val="single" w:sz="6" w:space="0" w:color="auto"/>
            </w:tcBorders>
            <w:hideMark/>
          </w:tcPr>
          <w:p w14:paraId="73B82408"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xml:space="preserve">Were there interactions with seabird and if so what seabirds, nature of </w:t>
            </w:r>
            <w:r w:rsidRPr="005D74CD">
              <w:rPr>
                <w:rFonts w:ascii="Calibri" w:eastAsia="Times New Roman" w:hAnsi="Calibri" w:cs="Calibri"/>
                <w:color w:val="000000"/>
              </w:rPr>
              <w:lastRenderedPageBreak/>
              <w:t>interaction and fate of seabird </w:t>
            </w:r>
          </w:p>
        </w:tc>
        <w:tc>
          <w:tcPr>
            <w:tcW w:w="2511" w:type="dxa"/>
            <w:tcBorders>
              <w:top w:val="single" w:sz="6" w:space="0" w:color="auto"/>
              <w:left w:val="single" w:sz="6" w:space="0" w:color="auto"/>
              <w:bottom w:val="single" w:sz="6" w:space="0" w:color="auto"/>
              <w:right w:val="single" w:sz="6" w:space="0" w:color="auto"/>
            </w:tcBorders>
            <w:hideMark/>
          </w:tcPr>
          <w:p w14:paraId="7A4B47C8"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lastRenderedPageBreak/>
              <w:t>  </w:t>
            </w:r>
          </w:p>
        </w:tc>
        <w:tc>
          <w:tcPr>
            <w:tcW w:w="2521" w:type="dxa"/>
            <w:tcBorders>
              <w:top w:val="single" w:sz="6" w:space="0" w:color="auto"/>
              <w:left w:val="single" w:sz="6" w:space="0" w:color="auto"/>
              <w:bottom w:val="single" w:sz="6" w:space="0" w:color="auto"/>
              <w:right w:val="single" w:sz="6" w:space="0" w:color="auto"/>
            </w:tcBorders>
            <w:hideMark/>
          </w:tcPr>
          <w:p w14:paraId="350DADAE"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68CCC6F2"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Interactions</w:t>
            </w:r>
            <w:r w:rsidRPr="005D74CD">
              <w:rPr>
                <w:rFonts w:ascii="Calibri" w:eastAsia="Times New Roman" w:hAnsi="Calibri" w:cs="Calibri"/>
                <w:color w:val="000000"/>
              </w:rPr>
              <w:t> </w:t>
            </w:r>
            <w:r w:rsidRPr="005D74CD">
              <w:rPr>
                <w:rFonts w:ascii="Calibri" w:eastAsia="Times New Roman" w:hAnsi="Calibri" w:cs="Calibri"/>
                <w:color w:val="000000"/>
              </w:rPr>
              <w:br/>
            </w:r>
            <w:r w:rsidRPr="005D74CD">
              <w:rPr>
                <w:rFonts w:ascii="Calibri" w:eastAsia="Times New Roman" w:hAnsi="Calibri" w:cs="Calibri"/>
                <w:b/>
                <w:bCs/>
                <w:color w:val="000000"/>
              </w:rPr>
              <w:t>Current MSDF</w:t>
            </w:r>
            <w:r w:rsidRPr="005D74CD">
              <w:rPr>
                <w:rFonts w:ascii="Calibri" w:eastAsia="Times New Roman" w:hAnsi="Calibri" w:cs="Calibri"/>
                <w:color w:val="000000"/>
              </w:rPr>
              <w:t xml:space="preserve"> - type of interaction (row 154), data </w:t>
            </w:r>
            <w:r w:rsidRPr="005D74CD">
              <w:rPr>
                <w:rFonts w:ascii="Calibri" w:eastAsia="Times New Roman" w:hAnsi="Calibri" w:cs="Calibri"/>
                <w:color w:val="000000"/>
              </w:rPr>
              <w:lastRenderedPageBreak/>
              <w:t xml:space="preserve">and time of interaction (row 155), latitude and </w:t>
            </w:r>
            <w:proofErr w:type="spellStart"/>
            <w:r w:rsidRPr="005D74CD">
              <w:rPr>
                <w:rFonts w:ascii="Calibri" w:eastAsia="Times New Roman" w:hAnsi="Calibri" w:cs="Calibri"/>
                <w:color w:val="000000"/>
              </w:rPr>
              <w:t>longtitude</w:t>
            </w:r>
            <w:proofErr w:type="spellEnd"/>
            <w:r w:rsidRPr="005D74CD">
              <w:rPr>
                <w:rFonts w:ascii="Calibri" w:eastAsia="Times New Roman" w:hAnsi="Calibri" w:cs="Calibri"/>
                <w:color w:val="000000"/>
              </w:rPr>
              <w:t xml:space="preserve"> of interaction (row 156), species code of marine reptile, marine mammal, or seabird (row 158), vessels activity during interaction (row 169), condition observed at start of interaction (row 170), condition observed at end of interaction (row 171), description of interaction (row 174), number of animals sighted (row 175) </w:t>
            </w:r>
            <w:r w:rsidRPr="005D74CD">
              <w:rPr>
                <w:rFonts w:ascii="Calibri" w:eastAsia="Times New Roman" w:hAnsi="Calibri" w:cs="Calibri"/>
                <w:color w:val="000000"/>
              </w:rPr>
              <w:br/>
            </w:r>
            <w:r w:rsidRPr="005D74CD">
              <w:rPr>
                <w:rFonts w:ascii="Aptos" w:eastAsia="Times New Roman" w:hAnsi="Aptos" w:cs="Segoe UI"/>
                <w:color w:val="000000"/>
              </w:rPr>
              <w:t> </w:t>
            </w:r>
            <w:r w:rsidRPr="005D74CD">
              <w:rPr>
                <w:rFonts w:ascii="Aptos" w:eastAsia="Times New Roman" w:hAnsi="Aptos" w:cs="Segoe UI"/>
                <w:color w:val="000000"/>
              </w:rPr>
              <w:br/>
            </w:r>
            <w:r w:rsidRPr="005D74CD">
              <w:rPr>
                <w:rFonts w:ascii="Calibri" w:eastAsia="Times New Roman" w:hAnsi="Calibri" w:cs="Calibri"/>
                <w:b/>
                <w:bCs/>
                <w:color w:val="000000"/>
              </w:rPr>
              <w:t>New proposed MSDF</w:t>
            </w:r>
            <w:r w:rsidRPr="005D74CD">
              <w:rPr>
                <w:rFonts w:ascii="Calibri" w:eastAsia="Times New Roman" w:hAnsi="Calibri" w:cs="Calibri"/>
                <w:color w:val="000000"/>
              </w:rPr>
              <w:t xml:space="preserve"> data fields - Time of SSI first sighting with time recorded before or after Set time (row 157), SSI is incidentally encircled in the purse seine net (row 172), if SSI is caught by longline, what is the length of line on released live animal (longline caught) (row 173) </w:t>
            </w:r>
          </w:p>
          <w:p w14:paraId="12F930D8"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tc>
        <w:tc>
          <w:tcPr>
            <w:tcW w:w="2490" w:type="dxa"/>
            <w:tcBorders>
              <w:top w:val="single" w:sz="6" w:space="0" w:color="auto"/>
              <w:left w:val="single" w:sz="6" w:space="0" w:color="auto"/>
              <w:bottom w:val="single" w:sz="6" w:space="0" w:color="auto"/>
              <w:right w:val="single" w:sz="6" w:space="0" w:color="auto"/>
            </w:tcBorders>
            <w:hideMark/>
          </w:tcPr>
          <w:p w14:paraId="7CD39CC4"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lastRenderedPageBreak/>
              <w:t> </w:t>
            </w:r>
          </w:p>
        </w:tc>
      </w:tr>
      <w:tr w:rsidR="00366B86" w:rsidRPr="005D74CD" w14:paraId="4E76F15E" w14:textId="77777777" w:rsidTr="00A22DBE">
        <w:trPr>
          <w:trHeight w:val="300"/>
        </w:trPr>
        <w:tc>
          <w:tcPr>
            <w:tcW w:w="10552" w:type="dxa"/>
            <w:gridSpan w:val="4"/>
            <w:tcBorders>
              <w:top w:val="single" w:sz="6" w:space="0" w:color="auto"/>
              <w:left w:val="single" w:sz="6" w:space="0" w:color="auto"/>
              <w:bottom w:val="nil"/>
              <w:right w:val="nil"/>
            </w:tcBorders>
            <w:shd w:val="clear" w:color="auto" w:fill="DAEEF3"/>
            <w:vAlign w:val="bottom"/>
            <w:hideMark/>
          </w:tcPr>
          <w:p w14:paraId="62DB52BD"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sz w:val="24"/>
                <w:szCs w:val="24"/>
              </w:rPr>
              <w:t>SEA TURTLES</w:t>
            </w:r>
            <w:r w:rsidRPr="005D74CD">
              <w:rPr>
                <w:rFonts w:ascii="Calibri" w:eastAsia="Times New Roman" w:hAnsi="Calibri" w:cs="Calibri"/>
                <w:color w:val="000000"/>
                <w:sz w:val="24"/>
                <w:szCs w:val="24"/>
              </w:rPr>
              <w:t> </w:t>
            </w:r>
          </w:p>
        </w:tc>
        <w:tc>
          <w:tcPr>
            <w:tcW w:w="2490" w:type="dxa"/>
            <w:tcBorders>
              <w:top w:val="single" w:sz="6" w:space="0" w:color="auto"/>
              <w:left w:val="single" w:sz="6" w:space="0" w:color="auto"/>
              <w:bottom w:val="nil"/>
              <w:right w:val="nil"/>
            </w:tcBorders>
            <w:shd w:val="clear" w:color="auto" w:fill="DAEEF3"/>
            <w:hideMark/>
          </w:tcPr>
          <w:p w14:paraId="1301FDEC"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color w:val="000000"/>
                <w:sz w:val="24"/>
                <w:szCs w:val="24"/>
              </w:rPr>
              <w:t> </w:t>
            </w:r>
          </w:p>
        </w:tc>
      </w:tr>
      <w:tr w:rsidR="00366B86" w:rsidRPr="005D74CD" w14:paraId="13562643" w14:textId="77777777" w:rsidTr="00A22DBE">
        <w:trPr>
          <w:trHeight w:val="300"/>
        </w:trPr>
        <w:tc>
          <w:tcPr>
            <w:tcW w:w="3474" w:type="dxa"/>
            <w:tcBorders>
              <w:top w:val="single" w:sz="6" w:space="0" w:color="auto"/>
              <w:left w:val="single" w:sz="6" w:space="0" w:color="auto"/>
              <w:bottom w:val="single" w:sz="6" w:space="0" w:color="auto"/>
              <w:right w:val="single" w:sz="6" w:space="0" w:color="auto"/>
            </w:tcBorders>
            <w:hideMark/>
          </w:tcPr>
          <w:p w14:paraId="44168A8D" w14:textId="77777777" w:rsidR="00366B86" w:rsidRDefault="00366B86" w:rsidP="00A22DBE">
            <w:pPr>
              <w:widowControl w:val="0"/>
              <w:spacing w:line="240" w:lineRule="auto"/>
              <w:textAlignment w:val="baseline"/>
              <w:rPr>
                <w:rFonts w:ascii="Calibri" w:eastAsia="Times New Roman" w:hAnsi="Calibri" w:cs="Calibri"/>
                <w:color w:val="000000"/>
              </w:rPr>
            </w:pPr>
            <w:hyperlink r:id="rId23" w:tgtFrame="_blank" w:history="1">
              <w:r w:rsidRPr="005D74CD">
                <w:rPr>
                  <w:rFonts w:ascii="Calibri" w:eastAsia="Times New Roman" w:hAnsi="Calibri" w:cs="Calibri"/>
                  <w:color w:val="0000FF"/>
                  <w:u w:val="single"/>
                </w:rPr>
                <w:t>CMM 2018-04 04</w:t>
              </w:r>
            </w:hyperlink>
            <w:r w:rsidRPr="005D74CD">
              <w:rPr>
                <w:rFonts w:ascii="Calibri" w:eastAsia="Times New Roman" w:hAnsi="Calibri" w:cs="Calibri"/>
                <w:color w:val="0000FF"/>
                <w:u w:val="single"/>
              </w:rPr>
              <w:t xml:space="preserve"> </w:t>
            </w:r>
            <w:r w:rsidRPr="005D74CD">
              <w:rPr>
                <w:rFonts w:ascii="Calibri" w:eastAsia="Times New Roman" w:hAnsi="Calibri" w:cs="Calibri"/>
                <w:color w:val="000000"/>
              </w:rPr>
              <w:t>CCMs to ensure fishermen use proper mitigation and handling techniques and foster the recovery of any turtles that are incidentally captured - fishers on its flagged vessels to bring aboard, if practicable, any captured hard-shell sea turtle that is comatose or inactive as soon as possible and foster its recovery, including giving it resuscitation, before returning it to the water,  use proper mitigation and handling techniques as described in WCPFC guidelines </w:t>
            </w:r>
          </w:p>
          <w:p w14:paraId="2FCE102D" w14:textId="77777777" w:rsidR="00366B86" w:rsidRDefault="00366B86" w:rsidP="00A22DBE">
            <w:pPr>
              <w:widowControl w:val="0"/>
              <w:spacing w:line="240" w:lineRule="auto"/>
              <w:textAlignment w:val="baseline"/>
              <w:rPr>
                <w:rFonts w:ascii="Calibri" w:eastAsia="Times New Roman" w:hAnsi="Calibri" w:cs="Calibri"/>
                <w:color w:val="000000"/>
              </w:rPr>
            </w:pPr>
          </w:p>
          <w:p w14:paraId="0F4F56B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A22DBE">
              <w:rPr>
                <w:rFonts w:ascii="Calibri" w:eastAsia="Times New Roman" w:hAnsi="Calibri" w:cs="Calibri"/>
                <w:color w:val="EE0000"/>
              </w:rPr>
              <w:t>PNA supports maintaining para 04</w:t>
            </w:r>
          </w:p>
        </w:tc>
        <w:tc>
          <w:tcPr>
            <w:tcW w:w="2046" w:type="dxa"/>
            <w:tcBorders>
              <w:top w:val="single" w:sz="6" w:space="0" w:color="auto"/>
              <w:left w:val="nil"/>
              <w:bottom w:val="single" w:sz="6" w:space="0" w:color="auto"/>
              <w:right w:val="single" w:sz="6" w:space="0" w:color="auto"/>
            </w:tcBorders>
            <w:hideMark/>
          </w:tcPr>
          <w:p w14:paraId="71BF093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Were there interactions with sea turtles and if so what sea turtles, nature of interaction and fate of sea turtle </w:t>
            </w:r>
          </w:p>
        </w:tc>
        <w:tc>
          <w:tcPr>
            <w:tcW w:w="2511" w:type="dxa"/>
            <w:tcBorders>
              <w:top w:val="single" w:sz="6" w:space="0" w:color="auto"/>
              <w:left w:val="nil"/>
              <w:bottom w:val="single" w:sz="6" w:space="0" w:color="auto"/>
              <w:right w:val="nil"/>
            </w:tcBorders>
            <w:hideMark/>
          </w:tcPr>
          <w:p w14:paraId="48D26A09"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Were mitigation measures used </w:t>
            </w:r>
            <w:r w:rsidRPr="005D74CD">
              <w:rPr>
                <w:rFonts w:ascii="Calibri" w:eastAsia="Times New Roman" w:hAnsi="Calibri" w:cs="Calibri"/>
                <w:color w:val="000000"/>
              </w:rPr>
              <w:br/>
              <w:t>What mitigation measures were used </w:t>
            </w:r>
            <w:r w:rsidRPr="005D74CD">
              <w:rPr>
                <w:rFonts w:ascii="Calibri" w:eastAsia="Times New Roman" w:hAnsi="Calibri" w:cs="Calibri"/>
                <w:color w:val="000000"/>
              </w:rPr>
              <w:br/>
              <w:t>Did mitigation measures meet the gear specification requirements </w:t>
            </w:r>
          </w:p>
        </w:tc>
        <w:tc>
          <w:tcPr>
            <w:tcW w:w="2521" w:type="dxa"/>
            <w:tcBorders>
              <w:top w:val="single" w:sz="6" w:space="0" w:color="000000"/>
              <w:left w:val="single" w:sz="6" w:space="0" w:color="000000"/>
              <w:bottom w:val="single" w:sz="6" w:space="0" w:color="000000"/>
              <w:right w:val="single" w:sz="6" w:space="0" w:color="auto"/>
            </w:tcBorders>
            <w:hideMark/>
          </w:tcPr>
          <w:p w14:paraId="4B3AC54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Interactions</w:t>
            </w:r>
            <w:r w:rsidRPr="005D74CD">
              <w:rPr>
                <w:rFonts w:ascii="Calibri" w:eastAsia="Times New Roman" w:hAnsi="Calibri" w:cs="Calibri"/>
                <w:color w:val="000000"/>
              </w:rPr>
              <w:t> </w:t>
            </w:r>
            <w:r w:rsidRPr="005D74CD">
              <w:rPr>
                <w:rFonts w:ascii="Calibri" w:eastAsia="Times New Roman" w:hAnsi="Calibri" w:cs="Calibri"/>
                <w:color w:val="000000"/>
              </w:rPr>
              <w:br/>
            </w:r>
            <w:r w:rsidRPr="005D74CD">
              <w:rPr>
                <w:rFonts w:ascii="Calibri" w:eastAsia="Times New Roman" w:hAnsi="Calibri" w:cs="Calibri"/>
                <w:b/>
                <w:bCs/>
                <w:color w:val="000000"/>
              </w:rPr>
              <w:t>Current MSDF -</w:t>
            </w:r>
            <w:r w:rsidRPr="005D74CD">
              <w:rPr>
                <w:rFonts w:ascii="Calibri" w:eastAsia="Times New Roman" w:hAnsi="Calibri" w:cs="Calibri"/>
                <w:color w:val="000000"/>
              </w:rPr>
              <w:t xml:space="preserve"> species code (row 127) and Fate Code (row 127) indicating retained, condition when caught (row 105), fate (row 106), condition when released (row 107), type of interaction (row 154), data and time of interaction (row 155), latitude and longitude of interaction (row 156), species code of marine reptile, marine mammal, or seabird (row 158), vessels activity during interaction (row 169), condition observed at start of interaction (row 170), condition observed at end of interaction (row 171), description of interaction (row 174), number of animals sighted (row 175) </w:t>
            </w:r>
            <w:r w:rsidRPr="005D74CD">
              <w:rPr>
                <w:rFonts w:ascii="Calibri" w:eastAsia="Times New Roman" w:hAnsi="Calibri" w:cs="Calibri"/>
                <w:color w:val="000000"/>
              </w:rPr>
              <w:br/>
            </w:r>
            <w:r w:rsidRPr="005D74CD">
              <w:rPr>
                <w:rFonts w:ascii="Aptos" w:eastAsia="Times New Roman" w:hAnsi="Aptos" w:cs="Segoe UI"/>
                <w:color w:val="000000"/>
              </w:rPr>
              <w:t> </w:t>
            </w:r>
            <w:r w:rsidRPr="005D74CD">
              <w:rPr>
                <w:rFonts w:ascii="Aptos" w:eastAsia="Times New Roman" w:hAnsi="Aptos" w:cs="Segoe UI"/>
                <w:color w:val="000000"/>
              </w:rPr>
              <w:br/>
            </w:r>
            <w:r w:rsidRPr="005D74CD">
              <w:rPr>
                <w:rFonts w:ascii="Calibri" w:eastAsia="Times New Roman" w:hAnsi="Calibri" w:cs="Calibri"/>
                <w:b/>
                <w:bCs/>
                <w:color w:val="000000"/>
              </w:rPr>
              <w:t>New proposed MSDF</w:t>
            </w:r>
            <w:r w:rsidRPr="005D74CD">
              <w:rPr>
                <w:rFonts w:ascii="Calibri" w:eastAsia="Times New Roman" w:hAnsi="Calibri" w:cs="Calibri"/>
                <w:color w:val="000000"/>
              </w:rPr>
              <w:t xml:space="preserve"> data fields - Time of SSI first sighting with time recorded before or after Set time </w:t>
            </w:r>
            <w:r w:rsidRPr="005D74CD">
              <w:rPr>
                <w:rFonts w:ascii="Calibri" w:eastAsia="Times New Roman" w:hAnsi="Calibri" w:cs="Calibri"/>
                <w:color w:val="000000"/>
              </w:rPr>
              <w:lastRenderedPageBreak/>
              <w:t>(row 157), SSI is incidentally encircled in the purse seine net (row 172), if SSI is caught by longline, what is the length of line on released live animal (longline caught) (row 173) </w:t>
            </w:r>
          </w:p>
        </w:tc>
        <w:tc>
          <w:tcPr>
            <w:tcW w:w="2490" w:type="dxa"/>
            <w:tcBorders>
              <w:top w:val="single" w:sz="6" w:space="0" w:color="auto"/>
              <w:left w:val="single" w:sz="6" w:space="0" w:color="auto"/>
              <w:bottom w:val="single" w:sz="6" w:space="0" w:color="auto"/>
              <w:right w:val="single" w:sz="6" w:space="0" w:color="auto"/>
            </w:tcBorders>
            <w:hideMark/>
          </w:tcPr>
          <w:p w14:paraId="28AFA8E9"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lastRenderedPageBreak/>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 xml:space="preserve">Could be a new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as to whether the vessel had any interactions with sea turtles that are documented.  The MSDFs data fields should be reviewed to check that they will sufficiently document observations related to specific mitigation measure use, and safe handling practices</w:t>
            </w:r>
            <w:r w:rsidRPr="005D74CD">
              <w:rPr>
                <w:rFonts w:ascii="Calibri" w:eastAsia="Times New Roman" w:hAnsi="Calibri" w:cs="Calibri"/>
                <w:color w:val="D13438"/>
              </w:rPr>
              <w:t> </w:t>
            </w:r>
          </w:p>
          <w:p w14:paraId="75EFC43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D13438"/>
              </w:rPr>
              <w:t> </w:t>
            </w:r>
          </w:p>
          <w:p w14:paraId="0A4850F3"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i/>
                <w:iCs/>
                <w:color w:val="D13438"/>
                <w:u w:val="single"/>
              </w:rPr>
              <w:t>PNA comment:</w:t>
            </w:r>
            <w:r w:rsidRPr="005D74CD">
              <w:rPr>
                <w:rFonts w:ascii="Calibri" w:eastAsia="Times New Roman" w:hAnsi="Calibri" w:cs="Calibri"/>
                <w:i/>
                <w:iCs/>
                <w:color w:val="D13438"/>
                <w:u w:val="single"/>
              </w:rPr>
              <w:t xml:space="preserve"> </w:t>
            </w:r>
            <w:r w:rsidRPr="005D74CD">
              <w:rPr>
                <w:rFonts w:ascii="Calibri" w:eastAsia="Times New Roman" w:hAnsi="Calibri" w:cs="Calibri"/>
                <w:i/>
                <w:iCs/>
                <w:color w:val="D13438"/>
                <w:u w:val="single"/>
                <w:lang w:val="en-AU"/>
              </w:rPr>
              <w:t xml:space="preserve">PS-3 already capture SSI sighting and encirclement data for purse seine and support that additional Yes/No question on the GEN3 </w:t>
            </w:r>
            <w:proofErr w:type="gramStart"/>
            <w:r w:rsidRPr="005D74CD">
              <w:rPr>
                <w:rFonts w:ascii="Calibri" w:eastAsia="Times New Roman" w:hAnsi="Calibri" w:cs="Calibri"/>
                <w:i/>
                <w:iCs/>
                <w:color w:val="D13438"/>
                <w:u w:val="single"/>
                <w:lang w:val="en-AU"/>
              </w:rPr>
              <w:t>maybe</w:t>
            </w:r>
            <w:proofErr w:type="gramEnd"/>
            <w:r w:rsidRPr="005D74CD">
              <w:rPr>
                <w:rFonts w:ascii="Calibri" w:eastAsia="Times New Roman" w:hAnsi="Calibri" w:cs="Calibri"/>
                <w:i/>
                <w:iCs/>
                <w:color w:val="D13438"/>
                <w:u w:val="single"/>
                <w:lang w:val="en-AU"/>
              </w:rPr>
              <w:t xml:space="preserve"> taken up during debriefing to minimize at-sea workload</w:t>
            </w:r>
            <w:r w:rsidRPr="005D74CD">
              <w:rPr>
                <w:rFonts w:ascii="Calibri" w:eastAsia="Times New Roman" w:hAnsi="Calibri" w:cs="Calibri"/>
                <w:color w:val="156082"/>
              </w:rPr>
              <w:t> </w:t>
            </w:r>
          </w:p>
        </w:tc>
      </w:tr>
      <w:tr w:rsidR="00366B86" w:rsidRPr="005D74CD" w14:paraId="1E1FB5BC" w14:textId="77777777" w:rsidTr="00A22DBE">
        <w:trPr>
          <w:trHeight w:val="300"/>
        </w:trPr>
        <w:tc>
          <w:tcPr>
            <w:tcW w:w="3474" w:type="dxa"/>
            <w:tcBorders>
              <w:top w:val="nil"/>
              <w:left w:val="single" w:sz="6" w:space="0" w:color="auto"/>
              <w:bottom w:val="single" w:sz="6" w:space="0" w:color="auto"/>
              <w:right w:val="single" w:sz="6" w:space="0" w:color="auto"/>
            </w:tcBorders>
            <w:hideMark/>
          </w:tcPr>
          <w:p w14:paraId="6B06A3B7" w14:textId="77777777" w:rsidR="00366B86" w:rsidRDefault="00366B86" w:rsidP="00A22DBE">
            <w:pPr>
              <w:widowControl w:val="0"/>
              <w:spacing w:line="240" w:lineRule="auto"/>
              <w:textAlignment w:val="baseline"/>
              <w:rPr>
                <w:rFonts w:ascii="Calibri" w:eastAsia="Times New Roman" w:hAnsi="Calibri" w:cs="Calibri"/>
                <w:color w:val="000000"/>
              </w:rPr>
            </w:pPr>
            <w:hyperlink r:id="rId24" w:tgtFrame="_blank" w:history="1">
              <w:r w:rsidRPr="005D74CD">
                <w:rPr>
                  <w:rFonts w:ascii="Calibri" w:eastAsia="Times New Roman" w:hAnsi="Calibri" w:cs="Calibri"/>
                  <w:color w:val="0000FF"/>
                  <w:u w:val="single"/>
                </w:rPr>
                <w:t>CMM 2018-04 06</w:t>
              </w:r>
            </w:hyperlink>
            <w:r w:rsidRPr="005D74CD">
              <w:rPr>
                <w:rFonts w:ascii="Calibri" w:eastAsia="Times New Roman" w:hAnsi="Calibri" w:cs="Calibri"/>
                <w:color w:val="000000"/>
              </w:rPr>
              <w:t xml:space="preserve"> CCMs to require longline vessels to carry and use line cutters and de-hookers to handle and promptly release sea turtles, as well as dip-nets where appropriate </w:t>
            </w:r>
          </w:p>
          <w:p w14:paraId="78C39957" w14:textId="77777777" w:rsidR="00366B86" w:rsidRPr="00A22DBE" w:rsidRDefault="00366B86" w:rsidP="00A22DBE">
            <w:pPr>
              <w:widowControl w:val="0"/>
              <w:spacing w:line="240" w:lineRule="auto"/>
              <w:textAlignment w:val="baseline"/>
              <w:rPr>
                <w:rFonts w:ascii="Calibri" w:eastAsia="Times New Roman" w:hAnsi="Calibri" w:cs="Calibri"/>
                <w:color w:val="EE0000"/>
              </w:rPr>
            </w:pPr>
          </w:p>
          <w:p w14:paraId="02DE942C"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A22DBE">
              <w:rPr>
                <w:rFonts w:ascii="Calibri" w:eastAsia="Times New Roman" w:hAnsi="Calibri" w:cs="Calibri"/>
                <w:color w:val="EE0000"/>
              </w:rPr>
              <w:t xml:space="preserve">PNA supports maintaining </w:t>
            </w:r>
          </w:p>
        </w:tc>
        <w:tc>
          <w:tcPr>
            <w:tcW w:w="2046" w:type="dxa"/>
            <w:tcBorders>
              <w:top w:val="nil"/>
              <w:left w:val="nil"/>
              <w:bottom w:val="single" w:sz="6" w:space="0" w:color="auto"/>
              <w:right w:val="single" w:sz="6" w:space="0" w:color="auto"/>
            </w:tcBorders>
            <w:hideMark/>
          </w:tcPr>
          <w:p w14:paraId="2FE70F50"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tc>
        <w:tc>
          <w:tcPr>
            <w:tcW w:w="2511" w:type="dxa"/>
            <w:tcBorders>
              <w:top w:val="nil"/>
              <w:left w:val="nil"/>
              <w:bottom w:val="single" w:sz="6" w:space="0" w:color="auto"/>
              <w:right w:val="nil"/>
            </w:tcBorders>
            <w:hideMark/>
          </w:tcPr>
          <w:p w14:paraId="4E4333C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Were mitigation measures used </w:t>
            </w:r>
            <w:r w:rsidRPr="005D74CD">
              <w:rPr>
                <w:rFonts w:ascii="Calibri" w:eastAsia="Times New Roman" w:hAnsi="Calibri" w:cs="Calibri"/>
                <w:color w:val="000000"/>
              </w:rPr>
              <w:br/>
              <w:t>What mitigation measures were used </w:t>
            </w:r>
            <w:r w:rsidRPr="005D74CD">
              <w:rPr>
                <w:rFonts w:ascii="Calibri" w:eastAsia="Times New Roman" w:hAnsi="Calibri" w:cs="Calibri"/>
                <w:color w:val="000000"/>
              </w:rPr>
              <w:br/>
              <w:t>Did mitigation measures meet the gear specification requirements  </w:t>
            </w:r>
          </w:p>
        </w:tc>
        <w:tc>
          <w:tcPr>
            <w:tcW w:w="2521" w:type="dxa"/>
            <w:tcBorders>
              <w:top w:val="nil"/>
              <w:left w:val="single" w:sz="6" w:space="0" w:color="000000"/>
              <w:bottom w:val="single" w:sz="6" w:space="0" w:color="000000"/>
              <w:right w:val="single" w:sz="6" w:space="0" w:color="auto"/>
            </w:tcBorders>
            <w:hideMark/>
          </w:tcPr>
          <w:p w14:paraId="032711BF"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tc>
        <w:tc>
          <w:tcPr>
            <w:tcW w:w="2490" w:type="dxa"/>
            <w:tcBorders>
              <w:top w:val="nil"/>
              <w:left w:val="single" w:sz="6" w:space="0" w:color="auto"/>
              <w:bottom w:val="single" w:sz="6" w:space="0" w:color="auto"/>
              <w:right w:val="single" w:sz="6" w:space="0" w:color="auto"/>
            </w:tcBorders>
            <w:hideMark/>
          </w:tcPr>
          <w:p w14:paraId="0CE090C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 xml:space="preserve">Could be a new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as to whether the vessel carries and uses line cutters and de-hookers for sea turtles, as well as dip-nets. The MSDFs data fields should be reviewed to check that they will sufficiently document observations related to use of these mitigation measures during specific incidents</w:t>
            </w:r>
            <w:r w:rsidRPr="005D74CD">
              <w:rPr>
                <w:rFonts w:ascii="Calibri" w:eastAsia="Times New Roman" w:hAnsi="Calibri" w:cs="Calibri"/>
                <w:color w:val="000000"/>
              </w:rPr>
              <w:t> </w:t>
            </w:r>
          </w:p>
        </w:tc>
      </w:tr>
      <w:tr w:rsidR="00366B86" w:rsidRPr="005D74CD" w14:paraId="384FB1A6" w14:textId="77777777" w:rsidTr="00A22DBE">
        <w:trPr>
          <w:trHeight w:val="300"/>
        </w:trPr>
        <w:tc>
          <w:tcPr>
            <w:tcW w:w="3474" w:type="dxa"/>
            <w:tcBorders>
              <w:top w:val="nil"/>
              <w:left w:val="single" w:sz="6" w:space="0" w:color="auto"/>
              <w:bottom w:val="single" w:sz="6" w:space="0" w:color="auto"/>
              <w:right w:val="single" w:sz="6" w:space="0" w:color="auto"/>
            </w:tcBorders>
            <w:hideMark/>
          </w:tcPr>
          <w:p w14:paraId="418BACAD" w14:textId="77777777" w:rsidR="00366B86" w:rsidRDefault="00366B86" w:rsidP="00A22DBE">
            <w:pPr>
              <w:widowControl w:val="0"/>
              <w:spacing w:line="240" w:lineRule="auto"/>
              <w:textAlignment w:val="baseline"/>
              <w:rPr>
                <w:rFonts w:ascii="Calibri" w:eastAsia="Times New Roman" w:hAnsi="Calibri" w:cs="Calibri"/>
                <w:color w:val="000000"/>
              </w:rPr>
            </w:pPr>
            <w:hyperlink r:id="rId25" w:tgtFrame="_blank" w:history="1">
              <w:r w:rsidRPr="005D74CD">
                <w:rPr>
                  <w:rFonts w:ascii="Calibri" w:eastAsia="Times New Roman" w:hAnsi="Calibri" w:cs="Calibri"/>
                  <w:color w:val="0000FF"/>
                  <w:u w:val="single"/>
                </w:rPr>
                <w:t>CMM 2018-04 07 (a, b)</w:t>
              </w:r>
            </w:hyperlink>
            <w:r w:rsidRPr="005D74CD">
              <w:rPr>
                <w:rFonts w:ascii="Calibri" w:eastAsia="Times New Roman" w:hAnsi="Calibri" w:cs="Calibri"/>
                <w:color w:val="000000"/>
              </w:rPr>
              <w:t xml:space="preserve"> Sea Turtle mitigation requirements for shallow-set longline vessels - LL vessels to employ at least one of the three mitigation methods listed in paragraph 7a of the CMM - i. Use only large circle hooks, which are fishing </w:t>
            </w:r>
            <w:r w:rsidRPr="005D74CD">
              <w:rPr>
                <w:rFonts w:ascii="Calibri" w:eastAsia="Times New Roman" w:hAnsi="Calibri" w:cs="Calibri"/>
                <w:color w:val="000000"/>
              </w:rPr>
              <w:lastRenderedPageBreak/>
              <w:t>hooks that are generally circular or oval in shape and originally designed and manufactured so that the point is turned perpendicularly back to the shank. These hooks shall have an offset not to exceed 10 degrees. ii. Use only finfish for bait. or iii. other Commission approved mitigation measure/plan </w:t>
            </w:r>
          </w:p>
          <w:p w14:paraId="266C4D11" w14:textId="77777777" w:rsidR="00366B86" w:rsidRPr="00A22DBE" w:rsidRDefault="00366B86" w:rsidP="00A22DBE">
            <w:pPr>
              <w:widowControl w:val="0"/>
              <w:spacing w:line="240" w:lineRule="auto"/>
              <w:textAlignment w:val="baseline"/>
              <w:rPr>
                <w:rFonts w:ascii="Calibri" w:eastAsia="Times New Roman" w:hAnsi="Calibri" w:cs="Calibri"/>
                <w:color w:val="EE0000"/>
              </w:rPr>
            </w:pPr>
          </w:p>
          <w:p w14:paraId="23D549AA"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A22DBE">
              <w:rPr>
                <w:rFonts w:ascii="Calibri" w:eastAsia="Times New Roman" w:hAnsi="Calibri" w:cs="Calibri"/>
                <w:color w:val="EE0000"/>
              </w:rPr>
              <w:t>PNA supports maintaining</w:t>
            </w:r>
          </w:p>
        </w:tc>
        <w:tc>
          <w:tcPr>
            <w:tcW w:w="2046" w:type="dxa"/>
            <w:tcBorders>
              <w:top w:val="nil"/>
              <w:left w:val="nil"/>
              <w:bottom w:val="single" w:sz="6" w:space="0" w:color="auto"/>
              <w:right w:val="single" w:sz="6" w:space="0" w:color="auto"/>
            </w:tcBorders>
            <w:hideMark/>
          </w:tcPr>
          <w:p w14:paraId="4877B2FC"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lastRenderedPageBreak/>
              <w:t>  </w:t>
            </w:r>
          </w:p>
        </w:tc>
        <w:tc>
          <w:tcPr>
            <w:tcW w:w="2511" w:type="dxa"/>
            <w:tcBorders>
              <w:top w:val="nil"/>
              <w:left w:val="nil"/>
              <w:bottom w:val="single" w:sz="6" w:space="0" w:color="auto"/>
              <w:right w:val="nil"/>
            </w:tcBorders>
            <w:hideMark/>
          </w:tcPr>
          <w:p w14:paraId="331A382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Were mitigation measures used </w:t>
            </w:r>
            <w:r w:rsidRPr="005D74CD">
              <w:rPr>
                <w:rFonts w:ascii="Calibri" w:eastAsia="Times New Roman" w:hAnsi="Calibri" w:cs="Calibri"/>
                <w:color w:val="000000"/>
              </w:rPr>
              <w:br/>
              <w:t>What mitigation measures were used </w:t>
            </w:r>
            <w:r w:rsidRPr="005D74CD">
              <w:rPr>
                <w:rFonts w:ascii="Calibri" w:eastAsia="Times New Roman" w:hAnsi="Calibri" w:cs="Calibri"/>
                <w:color w:val="000000"/>
              </w:rPr>
              <w:br/>
              <w:t>Did mitigation measures meet the gear specification requirements  </w:t>
            </w:r>
          </w:p>
        </w:tc>
        <w:tc>
          <w:tcPr>
            <w:tcW w:w="2521" w:type="dxa"/>
            <w:tcBorders>
              <w:top w:val="nil"/>
              <w:left w:val="single" w:sz="6" w:space="0" w:color="000000"/>
              <w:bottom w:val="single" w:sz="6" w:space="0" w:color="000000"/>
              <w:right w:val="single" w:sz="6" w:space="0" w:color="000000"/>
            </w:tcBorders>
            <w:hideMark/>
          </w:tcPr>
          <w:p w14:paraId="0FE9ECE5"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Current MSDF -</w:t>
            </w:r>
            <w:r w:rsidRPr="005D74CD">
              <w:rPr>
                <w:rFonts w:ascii="Calibri" w:eastAsia="Times New Roman" w:hAnsi="Calibri" w:cs="Calibri"/>
                <w:color w:val="000000"/>
              </w:rPr>
              <w:t xml:space="preserve"> hook type (row 59), hook size (row 60), bait species (row 92), </w:t>
            </w:r>
            <w:proofErr w:type="spellStart"/>
            <w:r w:rsidRPr="005D74CD">
              <w:rPr>
                <w:rFonts w:ascii="Calibri" w:eastAsia="Times New Roman" w:hAnsi="Calibri" w:cs="Calibri"/>
                <w:color w:val="000000"/>
              </w:rPr>
              <w:t>targt</w:t>
            </w:r>
            <w:proofErr w:type="spellEnd"/>
            <w:r w:rsidRPr="005D74CD">
              <w:rPr>
                <w:rFonts w:ascii="Calibri" w:eastAsia="Times New Roman" w:hAnsi="Calibri" w:cs="Calibri"/>
                <w:color w:val="000000"/>
              </w:rPr>
              <w:t xml:space="preserve"> species (row 91) </w:t>
            </w:r>
          </w:p>
        </w:tc>
        <w:tc>
          <w:tcPr>
            <w:tcW w:w="2490" w:type="dxa"/>
            <w:tcBorders>
              <w:top w:val="nil"/>
              <w:left w:val="nil"/>
              <w:bottom w:val="single" w:sz="6" w:space="0" w:color="000000"/>
              <w:right w:val="single" w:sz="6" w:space="0" w:color="000000"/>
            </w:tcBorders>
            <w:hideMark/>
          </w:tcPr>
          <w:p w14:paraId="1C31B8C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 xml:space="preserve">Could be a new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if vessel is fishing in shallow-set manner, whether mitigation measures were </w:t>
            </w:r>
            <w:r w:rsidRPr="005D74CD">
              <w:rPr>
                <w:rFonts w:ascii="Calibri" w:eastAsia="Times New Roman" w:hAnsi="Calibri" w:cs="Calibri"/>
                <w:i/>
                <w:iCs/>
                <w:color w:val="000000"/>
              </w:rPr>
              <w:lastRenderedPageBreak/>
              <w:t>used.  The MSDFs data fields should be reviewed to check that they will sufficiently document observations related to specific mitigation measure use.</w:t>
            </w:r>
            <w:r w:rsidRPr="005D74CD">
              <w:rPr>
                <w:rFonts w:ascii="Calibri" w:eastAsia="Times New Roman" w:hAnsi="Calibri" w:cs="Calibri"/>
                <w:color w:val="000000"/>
              </w:rPr>
              <w:t> </w:t>
            </w:r>
          </w:p>
          <w:p w14:paraId="3A8B5F5F"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0FD6A39F"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i/>
                <w:iCs/>
                <w:color w:val="000000"/>
              </w:rPr>
              <w:t>Some closer review by the Secretariat of the ROP data fields and specific circumstances might still be necessary, because there is information CCMs notify the Secretariat, which is reported annually in reports.  This information shouldn’t need to be made available to Observers before they depart on their trip or during debriefing.</w:t>
            </w:r>
            <w:r w:rsidRPr="005D74CD">
              <w:rPr>
                <w:rFonts w:ascii="Calibri" w:eastAsia="Times New Roman" w:hAnsi="Calibri" w:cs="Calibri"/>
                <w:color w:val="000000"/>
              </w:rPr>
              <w:t> </w:t>
            </w:r>
          </w:p>
        </w:tc>
      </w:tr>
      <w:tr w:rsidR="00366B86" w:rsidRPr="005D74CD" w14:paraId="3A8DF8BA" w14:textId="77777777" w:rsidTr="00A22DBE">
        <w:trPr>
          <w:trHeight w:val="300"/>
        </w:trPr>
        <w:tc>
          <w:tcPr>
            <w:tcW w:w="10552" w:type="dxa"/>
            <w:gridSpan w:val="4"/>
            <w:tcBorders>
              <w:top w:val="nil"/>
              <w:left w:val="single" w:sz="6" w:space="0" w:color="auto"/>
              <w:bottom w:val="nil"/>
              <w:right w:val="nil"/>
            </w:tcBorders>
            <w:shd w:val="clear" w:color="auto" w:fill="DAEEF3"/>
            <w:vAlign w:val="bottom"/>
            <w:hideMark/>
          </w:tcPr>
          <w:p w14:paraId="645F118F"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sz w:val="24"/>
                <w:szCs w:val="24"/>
              </w:rPr>
              <w:lastRenderedPageBreak/>
              <w:t>MOBULID RAYS</w:t>
            </w:r>
            <w:r w:rsidRPr="005D74CD">
              <w:rPr>
                <w:rFonts w:ascii="Calibri" w:eastAsia="Times New Roman" w:hAnsi="Calibri" w:cs="Calibri"/>
                <w:color w:val="000000"/>
                <w:sz w:val="24"/>
                <w:szCs w:val="24"/>
              </w:rPr>
              <w:t> </w:t>
            </w:r>
          </w:p>
        </w:tc>
        <w:tc>
          <w:tcPr>
            <w:tcW w:w="2490" w:type="dxa"/>
            <w:tcBorders>
              <w:top w:val="nil"/>
              <w:left w:val="single" w:sz="6" w:space="0" w:color="auto"/>
              <w:bottom w:val="nil"/>
              <w:right w:val="nil"/>
            </w:tcBorders>
            <w:shd w:val="clear" w:color="auto" w:fill="DAEEF3"/>
            <w:hideMark/>
          </w:tcPr>
          <w:p w14:paraId="2E317623"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color w:val="000000"/>
                <w:sz w:val="24"/>
                <w:szCs w:val="24"/>
              </w:rPr>
              <w:t> </w:t>
            </w:r>
          </w:p>
        </w:tc>
      </w:tr>
      <w:tr w:rsidR="00366B86" w:rsidRPr="005D74CD" w14:paraId="7D6D0DFE" w14:textId="77777777" w:rsidTr="00A22DBE">
        <w:trPr>
          <w:trHeight w:val="300"/>
        </w:trPr>
        <w:tc>
          <w:tcPr>
            <w:tcW w:w="3474" w:type="dxa"/>
            <w:tcBorders>
              <w:top w:val="single" w:sz="6" w:space="0" w:color="auto"/>
              <w:left w:val="single" w:sz="6" w:space="0" w:color="auto"/>
              <w:bottom w:val="single" w:sz="6" w:space="0" w:color="auto"/>
              <w:right w:val="single" w:sz="6" w:space="0" w:color="auto"/>
            </w:tcBorders>
            <w:hideMark/>
          </w:tcPr>
          <w:p w14:paraId="738BD381" w14:textId="77777777" w:rsidR="00366B86" w:rsidRDefault="00366B86" w:rsidP="00A22DBE">
            <w:pPr>
              <w:widowControl w:val="0"/>
              <w:spacing w:line="240" w:lineRule="auto"/>
              <w:textAlignment w:val="baseline"/>
              <w:rPr>
                <w:rFonts w:ascii="Calibri" w:eastAsia="Times New Roman" w:hAnsi="Calibri" w:cs="Calibri"/>
                <w:color w:val="000000"/>
              </w:rPr>
            </w:pPr>
            <w:hyperlink r:id="rId26" w:tgtFrame="_blank" w:history="1">
              <w:r w:rsidRPr="005D74CD">
                <w:rPr>
                  <w:rFonts w:ascii="Calibri" w:eastAsia="Times New Roman" w:hAnsi="Calibri" w:cs="Calibri"/>
                  <w:color w:val="0000FF"/>
                  <w:u w:val="single"/>
                </w:rPr>
                <w:t>CMM 2019-05 (04-06, 08, 10)</w:t>
              </w:r>
            </w:hyperlink>
            <w:r w:rsidRPr="005D74CD">
              <w:rPr>
                <w:rFonts w:ascii="Calibri" w:eastAsia="Times New Roman" w:hAnsi="Calibri" w:cs="Calibri"/>
                <w:color w:val="000000"/>
              </w:rPr>
              <w:t xml:space="preserve"> Prohibit retaining/transhipping/storing/landing </w:t>
            </w:r>
            <w:proofErr w:type="spellStart"/>
            <w:r w:rsidRPr="005D74CD">
              <w:rPr>
                <w:rFonts w:ascii="Calibri" w:eastAsia="Times New Roman" w:hAnsi="Calibri" w:cs="Calibri"/>
                <w:color w:val="000000"/>
              </w:rPr>
              <w:t>mobulid</w:t>
            </w:r>
            <w:proofErr w:type="spellEnd"/>
            <w:r w:rsidRPr="005D74CD">
              <w:rPr>
                <w:rFonts w:ascii="Calibri" w:eastAsia="Times New Roman" w:hAnsi="Calibri" w:cs="Calibri"/>
                <w:color w:val="000000"/>
              </w:rPr>
              <w:t xml:space="preserve"> rays </w:t>
            </w:r>
          </w:p>
          <w:p w14:paraId="563DF732" w14:textId="77777777" w:rsidR="00366B86" w:rsidRPr="00A22DBE" w:rsidRDefault="00366B86" w:rsidP="00A22DBE">
            <w:pPr>
              <w:widowControl w:val="0"/>
              <w:spacing w:line="240" w:lineRule="auto"/>
              <w:textAlignment w:val="baseline"/>
              <w:rPr>
                <w:rFonts w:ascii="Segoe UI" w:eastAsia="Times New Roman" w:hAnsi="Segoe UI" w:cs="Segoe UI"/>
                <w:color w:val="EE0000"/>
                <w:sz w:val="18"/>
                <w:szCs w:val="18"/>
              </w:rPr>
            </w:pPr>
          </w:p>
          <w:p w14:paraId="22411268"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A22DBE">
              <w:rPr>
                <w:rFonts w:ascii="Segoe UI" w:eastAsia="Times New Roman" w:hAnsi="Segoe UI" w:cs="Segoe UI"/>
                <w:color w:val="EE0000"/>
                <w:sz w:val="18"/>
                <w:szCs w:val="18"/>
              </w:rPr>
              <w:t xml:space="preserve">PNA supports maintaining paragraph 03-05, para 06 is suggested to be omitted because it is not monitored by observers </w:t>
            </w:r>
            <w:r w:rsidRPr="00A22DBE">
              <w:rPr>
                <w:rFonts w:ascii="Segoe UI" w:eastAsia="Times New Roman" w:hAnsi="Segoe UI" w:cs="Segoe UI"/>
                <w:color w:val="EE0000"/>
                <w:sz w:val="18"/>
                <w:szCs w:val="18"/>
              </w:rPr>
              <w:lastRenderedPageBreak/>
              <w:t>and paragraph 10 can be considered as obstruction under ROP CMM</w:t>
            </w:r>
          </w:p>
        </w:tc>
        <w:tc>
          <w:tcPr>
            <w:tcW w:w="2046" w:type="dxa"/>
            <w:tcBorders>
              <w:top w:val="single" w:sz="6" w:space="0" w:color="auto"/>
              <w:left w:val="nil"/>
              <w:bottom w:val="single" w:sz="6" w:space="0" w:color="auto"/>
              <w:right w:val="single" w:sz="6" w:space="0" w:color="auto"/>
            </w:tcBorders>
            <w:hideMark/>
          </w:tcPr>
          <w:p w14:paraId="356BE012"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lastRenderedPageBreak/>
              <w:t>  </w:t>
            </w:r>
          </w:p>
        </w:tc>
        <w:tc>
          <w:tcPr>
            <w:tcW w:w="2511" w:type="dxa"/>
            <w:tcBorders>
              <w:top w:val="single" w:sz="6" w:space="0" w:color="auto"/>
              <w:left w:val="nil"/>
              <w:bottom w:val="single" w:sz="6" w:space="0" w:color="auto"/>
              <w:right w:val="single" w:sz="6" w:space="0" w:color="auto"/>
            </w:tcBorders>
            <w:hideMark/>
          </w:tcPr>
          <w:p w14:paraId="067FE68A"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Aptos" w:eastAsia="Times New Roman" w:hAnsi="Aptos" w:cs="Segoe UI"/>
                <w:color w:val="000000"/>
              </w:rPr>
              <w:t> </w:t>
            </w:r>
            <w:r w:rsidRPr="005D74CD">
              <w:rPr>
                <w:rFonts w:ascii="Aptos" w:eastAsia="Times New Roman" w:hAnsi="Aptos" w:cs="Segoe UI"/>
                <w:color w:val="000000"/>
              </w:rPr>
              <w:br/>
            </w:r>
            <w:r w:rsidRPr="005D74CD">
              <w:rPr>
                <w:rFonts w:ascii="Calibri" w:eastAsia="Times New Roman" w:hAnsi="Calibri" w:cs="Calibri"/>
                <w:color w:val="000000"/>
              </w:rPr>
              <w:t xml:space="preserve">Were </w:t>
            </w:r>
            <w:proofErr w:type="spellStart"/>
            <w:r w:rsidRPr="005D74CD">
              <w:rPr>
                <w:rFonts w:ascii="Calibri" w:eastAsia="Times New Roman" w:hAnsi="Calibri" w:cs="Calibri"/>
                <w:color w:val="000000"/>
              </w:rPr>
              <w:t>mobuilds</w:t>
            </w:r>
            <w:proofErr w:type="spellEnd"/>
            <w:r w:rsidRPr="005D74CD">
              <w:rPr>
                <w:rFonts w:ascii="Calibri" w:eastAsia="Times New Roman" w:hAnsi="Calibri" w:cs="Calibri"/>
                <w:color w:val="000000"/>
              </w:rPr>
              <w:t xml:space="preserve"> landed on board and retained, were </w:t>
            </w:r>
            <w:proofErr w:type="spellStart"/>
            <w:r w:rsidRPr="005D74CD">
              <w:rPr>
                <w:rFonts w:ascii="Calibri" w:eastAsia="Times New Roman" w:hAnsi="Calibri" w:cs="Calibri"/>
                <w:color w:val="000000"/>
              </w:rPr>
              <w:t>mobulids</w:t>
            </w:r>
            <w:proofErr w:type="spellEnd"/>
            <w:r w:rsidRPr="005D74CD">
              <w:rPr>
                <w:rFonts w:ascii="Calibri" w:eastAsia="Times New Roman" w:hAnsi="Calibri" w:cs="Calibri"/>
                <w:color w:val="000000"/>
              </w:rPr>
              <w:t xml:space="preserve"> transhipped </w:t>
            </w:r>
          </w:p>
        </w:tc>
        <w:tc>
          <w:tcPr>
            <w:tcW w:w="2521" w:type="dxa"/>
            <w:tcBorders>
              <w:top w:val="single" w:sz="6" w:space="0" w:color="auto"/>
              <w:left w:val="nil"/>
              <w:bottom w:val="single" w:sz="6" w:space="0" w:color="auto"/>
              <w:right w:val="single" w:sz="6" w:space="0" w:color="auto"/>
            </w:tcBorders>
            <w:hideMark/>
          </w:tcPr>
          <w:p w14:paraId="73BBE0FF"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i/>
                <w:iCs/>
              </w:rPr>
              <w:t>Check that there are some observed fate codes that indicate retention in whole or in part for SSI</w:t>
            </w:r>
            <w:r w:rsidRPr="005D74CD">
              <w:rPr>
                <w:rFonts w:ascii="Calibri" w:eastAsia="Times New Roman" w:hAnsi="Calibri" w:cs="Calibri"/>
              </w:rPr>
              <w:t> </w:t>
            </w:r>
          </w:p>
        </w:tc>
        <w:tc>
          <w:tcPr>
            <w:tcW w:w="2490" w:type="dxa"/>
            <w:tcBorders>
              <w:top w:val="single" w:sz="6" w:space="0" w:color="auto"/>
              <w:left w:val="nil"/>
              <w:bottom w:val="single" w:sz="6" w:space="0" w:color="auto"/>
              <w:right w:val="single" w:sz="6" w:space="0" w:color="auto"/>
            </w:tcBorders>
            <w:hideMark/>
          </w:tcPr>
          <w:p w14:paraId="09B37E91"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 xml:space="preserve">Could be a new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related to whether retention or transhipping was observed.  The MSDFs </w:t>
            </w:r>
            <w:r w:rsidRPr="005D74CD">
              <w:rPr>
                <w:rFonts w:ascii="Calibri" w:eastAsia="Times New Roman" w:hAnsi="Calibri" w:cs="Calibri"/>
                <w:i/>
                <w:iCs/>
                <w:color w:val="000000"/>
              </w:rPr>
              <w:lastRenderedPageBreak/>
              <w:t>data fields should be reviewed to check that they will sufficiently document observations related to specific incidents, including fate of SSIs</w:t>
            </w:r>
            <w:r w:rsidRPr="005D74CD">
              <w:rPr>
                <w:rFonts w:ascii="Calibri" w:eastAsia="Times New Roman" w:hAnsi="Calibri" w:cs="Calibri"/>
                <w:color w:val="D13438"/>
              </w:rPr>
              <w:t> </w:t>
            </w:r>
          </w:p>
          <w:p w14:paraId="460B31C1"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D13438"/>
              </w:rPr>
              <w:t> </w:t>
            </w:r>
          </w:p>
          <w:p w14:paraId="368091F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i/>
                <w:iCs/>
                <w:color w:val="D13438"/>
                <w:u w:val="single"/>
              </w:rPr>
              <w:t>PNA comment:</w:t>
            </w:r>
            <w:r w:rsidRPr="005D74CD">
              <w:rPr>
                <w:rFonts w:ascii="Calibri" w:eastAsia="Times New Roman" w:hAnsi="Calibri" w:cs="Calibri"/>
                <w:i/>
                <w:iCs/>
                <w:color w:val="D13438"/>
                <w:u w:val="single"/>
              </w:rPr>
              <w:t xml:space="preserve"> </w:t>
            </w:r>
            <w:r w:rsidRPr="005D74CD">
              <w:rPr>
                <w:rFonts w:ascii="Calibri" w:eastAsia="Times New Roman" w:hAnsi="Calibri" w:cs="Calibri"/>
                <w:i/>
                <w:iCs/>
                <w:color w:val="D13438"/>
                <w:u w:val="single"/>
                <w:lang w:val="en-AU"/>
              </w:rPr>
              <w:t xml:space="preserve">PS-3 already capture SSI sighting and encirclement data for purse seine and support that additional Yes/No question on the GEN3 </w:t>
            </w:r>
            <w:proofErr w:type="gramStart"/>
            <w:r w:rsidRPr="005D74CD">
              <w:rPr>
                <w:rFonts w:ascii="Calibri" w:eastAsia="Times New Roman" w:hAnsi="Calibri" w:cs="Calibri"/>
                <w:i/>
                <w:iCs/>
                <w:color w:val="D13438"/>
                <w:u w:val="single"/>
                <w:lang w:val="en-AU"/>
              </w:rPr>
              <w:t>maybe</w:t>
            </w:r>
            <w:proofErr w:type="gramEnd"/>
            <w:r w:rsidRPr="005D74CD">
              <w:rPr>
                <w:rFonts w:ascii="Calibri" w:eastAsia="Times New Roman" w:hAnsi="Calibri" w:cs="Calibri"/>
                <w:i/>
                <w:iCs/>
                <w:color w:val="D13438"/>
                <w:u w:val="single"/>
                <w:lang w:val="en-AU"/>
              </w:rPr>
              <w:t xml:space="preserve"> taken up during debriefing to minimize at-sea workload</w:t>
            </w:r>
            <w:r w:rsidRPr="005D74CD">
              <w:rPr>
                <w:rFonts w:ascii="Calibri" w:eastAsia="Times New Roman" w:hAnsi="Calibri" w:cs="Calibri"/>
                <w:color w:val="156082"/>
              </w:rPr>
              <w:t> </w:t>
            </w:r>
          </w:p>
        </w:tc>
      </w:tr>
      <w:tr w:rsidR="00366B86" w:rsidRPr="005D74CD" w14:paraId="606811B9" w14:textId="77777777" w:rsidTr="00A22DBE">
        <w:trPr>
          <w:trHeight w:val="300"/>
        </w:trPr>
        <w:tc>
          <w:tcPr>
            <w:tcW w:w="3474" w:type="dxa"/>
            <w:tcBorders>
              <w:top w:val="nil"/>
              <w:left w:val="single" w:sz="6" w:space="0" w:color="auto"/>
              <w:bottom w:val="single" w:sz="6" w:space="0" w:color="auto"/>
              <w:right w:val="single" w:sz="6" w:space="0" w:color="auto"/>
            </w:tcBorders>
            <w:hideMark/>
          </w:tcPr>
          <w:p w14:paraId="5BBEB1DF"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hyperlink r:id="rId27" w:tgtFrame="_blank" w:history="1">
              <w:r w:rsidRPr="005D74CD">
                <w:rPr>
                  <w:rFonts w:ascii="Calibri" w:eastAsia="Times New Roman" w:hAnsi="Calibri" w:cs="Calibri"/>
                  <w:color w:val="0000FF"/>
                  <w:u w:val="single"/>
                </w:rPr>
                <w:t>CMM 2019-05 03</w:t>
              </w:r>
            </w:hyperlink>
            <w:r w:rsidRPr="005D74CD">
              <w:rPr>
                <w:rFonts w:ascii="Calibri" w:eastAsia="Times New Roman" w:hAnsi="Calibri" w:cs="Calibri"/>
                <w:color w:val="000000"/>
              </w:rPr>
              <w:t xml:space="preserve"> Prohibit targeted fishing or intentional setting on </w:t>
            </w:r>
            <w:proofErr w:type="spellStart"/>
            <w:r w:rsidRPr="005D74CD">
              <w:rPr>
                <w:rFonts w:ascii="Calibri" w:eastAsia="Times New Roman" w:hAnsi="Calibri" w:cs="Calibri"/>
                <w:color w:val="000000"/>
              </w:rPr>
              <w:t>mobulid</w:t>
            </w:r>
            <w:proofErr w:type="spellEnd"/>
            <w:r w:rsidRPr="005D74CD">
              <w:rPr>
                <w:rFonts w:ascii="Calibri" w:eastAsia="Times New Roman" w:hAnsi="Calibri" w:cs="Calibri"/>
                <w:color w:val="000000"/>
              </w:rPr>
              <w:t xml:space="preserve"> rays </w:t>
            </w:r>
          </w:p>
        </w:tc>
        <w:tc>
          <w:tcPr>
            <w:tcW w:w="2046" w:type="dxa"/>
            <w:tcBorders>
              <w:top w:val="nil"/>
              <w:left w:val="nil"/>
              <w:bottom w:val="single" w:sz="6" w:space="0" w:color="auto"/>
              <w:right w:val="single" w:sz="6" w:space="0" w:color="auto"/>
            </w:tcBorders>
            <w:hideMark/>
          </w:tcPr>
          <w:p w14:paraId="3DBAA7B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xml:space="preserve">Were there interactions with </w:t>
            </w:r>
            <w:proofErr w:type="spellStart"/>
            <w:r w:rsidRPr="005D74CD">
              <w:rPr>
                <w:rFonts w:ascii="Calibri" w:eastAsia="Times New Roman" w:hAnsi="Calibri" w:cs="Calibri"/>
                <w:color w:val="000000"/>
              </w:rPr>
              <w:t>mobulids</w:t>
            </w:r>
            <w:proofErr w:type="spellEnd"/>
            <w:r w:rsidRPr="005D74CD">
              <w:rPr>
                <w:rFonts w:ascii="Calibri" w:eastAsia="Times New Roman" w:hAnsi="Calibri" w:cs="Calibri"/>
                <w:color w:val="000000"/>
              </w:rPr>
              <w:t xml:space="preserve"> - seen from the vessel and if so what </w:t>
            </w:r>
            <w:proofErr w:type="spellStart"/>
            <w:r w:rsidRPr="005D74CD">
              <w:rPr>
                <w:rFonts w:ascii="Calibri" w:eastAsia="Times New Roman" w:hAnsi="Calibri" w:cs="Calibri"/>
                <w:color w:val="000000"/>
              </w:rPr>
              <w:t>mobulids</w:t>
            </w:r>
            <w:proofErr w:type="spellEnd"/>
            <w:r w:rsidRPr="005D74CD">
              <w:rPr>
                <w:rFonts w:ascii="Calibri" w:eastAsia="Times New Roman" w:hAnsi="Calibri" w:cs="Calibri"/>
                <w:color w:val="000000"/>
              </w:rPr>
              <w:t xml:space="preserve">, nature of interaction and fate of </w:t>
            </w:r>
            <w:proofErr w:type="spellStart"/>
            <w:r w:rsidRPr="005D74CD">
              <w:rPr>
                <w:rFonts w:ascii="Calibri" w:eastAsia="Times New Roman" w:hAnsi="Calibri" w:cs="Calibri"/>
                <w:color w:val="000000"/>
              </w:rPr>
              <w:t>mobulids</w:t>
            </w:r>
            <w:proofErr w:type="spellEnd"/>
            <w:r w:rsidRPr="005D74CD">
              <w:rPr>
                <w:rFonts w:ascii="Calibri" w:eastAsia="Times New Roman" w:hAnsi="Calibri" w:cs="Calibri"/>
                <w:color w:val="000000"/>
              </w:rPr>
              <w:t> </w:t>
            </w:r>
          </w:p>
        </w:tc>
        <w:tc>
          <w:tcPr>
            <w:tcW w:w="2511" w:type="dxa"/>
            <w:tcBorders>
              <w:top w:val="nil"/>
              <w:left w:val="nil"/>
              <w:bottom w:val="single" w:sz="6" w:space="0" w:color="auto"/>
              <w:right w:val="single" w:sz="6" w:space="0" w:color="auto"/>
            </w:tcBorders>
            <w:hideMark/>
          </w:tcPr>
          <w:p w14:paraId="3CC1841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xml:space="preserve">Was purse seine gear deployed or continue to be deployed while one or more </w:t>
            </w:r>
            <w:proofErr w:type="spellStart"/>
            <w:r w:rsidRPr="005D74CD">
              <w:rPr>
                <w:rFonts w:ascii="Calibri" w:eastAsia="Times New Roman" w:hAnsi="Calibri" w:cs="Calibri"/>
                <w:color w:val="000000"/>
              </w:rPr>
              <w:t>mobulids</w:t>
            </w:r>
            <w:proofErr w:type="spellEnd"/>
            <w:r w:rsidRPr="005D74CD">
              <w:rPr>
                <w:rFonts w:ascii="Calibri" w:eastAsia="Times New Roman" w:hAnsi="Calibri" w:cs="Calibri"/>
                <w:color w:val="000000"/>
              </w:rPr>
              <w:t xml:space="preserve"> were in the vicinity of the gear being released </w:t>
            </w:r>
          </w:p>
        </w:tc>
        <w:tc>
          <w:tcPr>
            <w:tcW w:w="2521" w:type="dxa"/>
            <w:tcBorders>
              <w:top w:val="nil"/>
              <w:left w:val="nil"/>
              <w:bottom w:val="single" w:sz="6" w:space="0" w:color="auto"/>
              <w:right w:val="single" w:sz="6" w:space="0" w:color="auto"/>
            </w:tcBorders>
            <w:hideMark/>
          </w:tcPr>
          <w:p w14:paraId="66F5CB1C"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Interactions</w:t>
            </w:r>
            <w:r w:rsidRPr="005D74CD">
              <w:rPr>
                <w:rFonts w:ascii="Calibri" w:eastAsia="Times New Roman" w:hAnsi="Calibri" w:cs="Calibri"/>
                <w:color w:val="000000"/>
              </w:rPr>
              <w:t> </w:t>
            </w:r>
            <w:r w:rsidRPr="005D74CD">
              <w:rPr>
                <w:rFonts w:ascii="Calibri" w:eastAsia="Times New Roman" w:hAnsi="Calibri" w:cs="Calibri"/>
                <w:color w:val="000000"/>
              </w:rPr>
              <w:br/>
            </w:r>
            <w:r w:rsidRPr="005D74CD">
              <w:rPr>
                <w:rFonts w:ascii="Calibri" w:eastAsia="Times New Roman" w:hAnsi="Calibri" w:cs="Calibri"/>
                <w:b/>
                <w:bCs/>
                <w:color w:val="000000"/>
              </w:rPr>
              <w:t>Current MSDF</w:t>
            </w:r>
            <w:r w:rsidRPr="005D74CD">
              <w:rPr>
                <w:rFonts w:ascii="Calibri" w:eastAsia="Times New Roman" w:hAnsi="Calibri" w:cs="Calibri"/>
                <w:color w:val="000000"/>
              </w:rPr>
              <w:t xml:space="preserve"> - species code (row 127) and Fate Code (row 127) indicating retained, condition when caught (row 105), fate (row 106), condition when released (row 107), type of interaction (row 154), data and time of interaction (row 155), latitude and </w:t>
            </w:r>
            <w:proofErr w:type="spellStart"/>
            <w:r w:rsidRPr="005D74CD">
              <w:rPr>
                <w:rFonts w:ascii="Calibri" w:eastAsia="Times New Roman" w:hAnsi="Calibri" w:cs="Calibri"/>
                <w:color w:val="000000"/>
              </w:rPr>
              <w:t>longtitude</w:t>
            </w:r>
            <w:proofErr w:type="spellEnd"/>
            <w:r w:rsidRPr="005D74CD">
              <w:rPr>
                <w:rFonts w:ascii="Calibri" w:eastAsia="Times New Roman" w:hAnsi="Calibri" w:cs="Calibri"/>
                <w:color w:val="000000"/>
              </w:rPr>
              <w:t xml:space="preserve"> of interaction (row 156), species code of </w:t>
            </w:r>
            <w:r w:rsidRPr="005D74CD">
              <w:rPr>
                <w:rFonts w:ascii="Calibri" w:eastAsia="Times New Roman" w:hAnsi="Calibri" w:cs="Calibri"/>
                <w:color w:val="000000"/>
              </w:rPr>
              <w:lastRenderedPageBreak/>
              <w:t>marine reptile, marine mammal, or seabird (row 158), vessels activity during interaction (row 169), condition observed at start of interaction (row 170), condition observed at end of interaction (row 171), description of interaction (row 174), number of animals sighted (row 175) </w:t>
            </w:r>
            <w:r w:rsidRPr="005D74CD">
              <w:rPr>
                <w:rFonts w:ascii="Calibri" w:eastAsia="Times New Roman" w:hAnsi="Calibri" w:cs="Calibri"/>
                <w:color w:val="000000"/>
              </w:rPr>
              <w:br/>
            </w:r>
            <w:r w:rsidRPr="005D74CD">
              <w:rPr>
                <w:rFonts w:ascii="Aptos" w:eastAsia="Times New Roman" w:hAnsi="Aptos" w:cs="Segoe UI"/>
                <w:color w:val="000000"/>
              </w:rPr>
              <w:t> </w:t>
            </w:r>
            <w:r w:rsidRPr="005D74CD">
              <w:rPr>
                <w:rFonts w:ascii="Aptos" w:eastAsia="Times New Roman" w:hAnsi="Aptos" w:cs="Segoe UI"/>
                <w:color w:val="000000"/>
              </w:rPr>
              <w:br/>
            </w:r>
            <w:r w:rsidRPr="005D74CD">
              <w:rPr>
                <w:rFonts w:ascii="Calibri" w:eastAsia="Times New Roman" w:hAnsi="Calibri" w:cs="Calibri"/>
                <w:b/>
                <w:bCs/>
                <w:color w:val="000000"/>
              </w:rPr>
              <w:t>New proposed MSDF</w:t>
            </w:r>
            <w:r w:rsidRPr="005D74CD">
              <w:rPr>
                <w:rFonts w:ascii="Calibri" w:eastAsia="Times New Roman" w:hAnsi="Calibri" w:cs="Calibri"/>
                <w:color w:val="000000"/>
              </w:rPr>
              <w:t xml:space="preserve"> data fields - Time of SSI first sighting with time recorded before or after Set time (row 157), SSI is incidentally encircled in the purse seine net (row 172)  </w:t>
            </w:r>
          </w:p>
          <w:p w14:paraId="7E7DE010"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p>
        </w:tc>
        <w:tc>
          <w:tcPr>
            <w:tcW w:w="2490" w:type="dxa"/>
            <w:tcBorders>
              <w:top w:val="nil"/>
              <w:left w:val="nil"/>
              <w:bottom w:val="single" w:sz="6" w:space="0" w:color="auto"/>
              <w:right w:val="single" w:sz="6" w:space="0" w:color="auto"/>
            </w:tcBorders>
            <w:hideMark/>
          </w:tcPr>
          <w:p w14:paraId="3E09BF6C"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lastRenderedPageBreak/>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 xml:space="preserve">Could be a new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related to whether intentional setting was observed.  The MSDFs data fields should be reviewed to check that they will sufficiently document observations related to specific incidents</w:t>
            </w:r>
            <w:r w:rsidRPr="005D74CD">
              <w:rPr>
                <w:rFonts w:ascii="Calibri" w:eastAsia="Times New Roman" w:hAnsi="Calibri" w:cs="Calibri"/>
                <w:color w:val="D13438"/>
              </w:rPr>
              <w:t> </w:t>
            </w:r>
          </w:p>
          <w:p w14:paraId="17016495"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D13438"/>
              </w:rPr>
              <w:t> </w:t>
            </w:r>
          </w:p>
          <w:p w14:paraId="2B7C7382"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i/>
                <w:iCs/>
                <w:color w:val="D13438"/>
                <w:u w:val="single"/>
              </w:rPr>
              <w:lastRenderedPageBreak/>
              <w:t>PNA comment:</w:t>
            </w:r>
            <w:r w:rsidRPr="005D74CD">
              <w:rPr>
                <w:rFonts w:ascii="Calibri" w:eastAsia="Times New Roman" w:hAnsi="Calibri" w:cs="Calibri"/>
                <w:i/>
                <w:iCs/>
                <w:color w:val="D13438"/>
                <w:u w:val="single"/>
              </w:rPr>
              <w:t xml:space="preserve"> </w:t>
            </w:r>
            <w:r w:rsidRPr="005D74CD">
              <w:rPr>
                <w:rFonts w:ascii="Calibri" w:eastAsia="Times New Roman" w:hAnsi="Calibri" w:cs="Calibri"/>
                <w:i/>
                <w:iCs/>
                <w:color w:val="D13438"/>
                <w:u w:val="single"/>
                <w:lang w:val="en-AU"/>
              </w:rPr>
              <w:t xml:space="preserve">PS-3 already capture SSI sighting and encirclement data for purse seine and support that additional Yes/No question on the GEN3 </w:t>
            </w:r>
            <w:proofErr w:type="gramStart"/>
            <w:r w:rsidRPr="005D74CD">
              <w:rPr>
                <w:rFonts w:ascii="Calibri" w:eastAsia="Times New Roman" w:hAnsi="Calibri" w:cs="Calibri"/>
                <w:i/>
                <w:iCs/>
                <w:color w:val="D13438"/>
                <w:u w:val="single"/>
                <w:lang w:val="en-AU"/>
              </w:rPr>
              <w:t>maybe</w:t>
            </w:r>
            <w:proofErr w:type="gramEnd"/>
            <w:r w:rsidRPr="005D74CD">
              <w:rPr>
                <w:rFonts w:ascii="Calibri" w:eastAsia="Times New Roman" w:hAnsi="Calibri" w:cs="Calibri"/>
                <w:i/>
                <w:iCs/>
                <w:color w:val="D13438"/>
                <w:u w:val="single"/>
                <w:lang w:val="en-AU"/>
              </w:rPr>
              <w:t xml:space="preserve"> taken up during debriefing to minimize at-sea workload</w:t>
            </w:r>
            <w:r w:rsidRPr="005D74CD">
              <w:rPr>
                <w:rFonts w:ascii="Calibri" w:eastAsia="Times New Roman" w:hAnsi="Calibri" w:cs="Calibri"/>
                <w:color w:val="156082"/>
              </w:rPr>
              <w:t> </w:t>
            </w:r>
          </w:p>
        </w:tc>
      </w:tr>
      <w:tr w:rsidR="00366B86" w:rsidRPr="005D74CD" w14:paraId="3502D3F4" w14:textId="77777777" w:rsidTr="00A22DBE">
        <w:trPr>
          <w:trHeight w:val="300"/>
        </w:trPr>
        <w:tc>
          <w:tcPr>
            <w:tcW w:w="10552" w:type="dxa"/>
            <w:gridSpan w:val="4"/>
            <w:tcBorders>
              <w:top w:val="nil"/>
              <w:left w:val="single" w:sz="6" w:space="0" w:color="auto"/>
              <w:bottom w:val="nil"/>
              <w:right w:val="nil"/>
            </w:tcBorders>
            <w:shd w:val="clear" w:color="auto" w:fill="DAEEF3"/>
            <w:vAlign w:val="bottom"/>
            <w:hideMark/>
          </w:tcPr>
          <w:p w14:paraId="137CDBB3"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sz w:val="24"/>
                <w:szCs w:val="24"/>
              </w:rPr>
              <w:lastRenderedPageBreak/>
              <w:t>SHARKS</w:t>
            </w:r>
            <w:r w:rsidRPr="005D74CD">
              <w:rPr>
                <w:rFonts w:ascii="Calibri" w:eastAsia="Times New Roman" w:hAnsi="Calibri" w:cs="Calibri"/>
                <w:color w:val="000000"/>
                <w:sz w:val="24"/>
                <w:szCs w:val="24"/>
              </w:rPr>
              <w:t> </w:t>
            </w:r>
          </w:p>
        </w:tc>
        <w:tc>
          <w:tcPr>
            <w:tcW w:w="2490" w:type="dxa"/>
            <w:tcBorders>
              <w:top w:val="nil"/>
              <w:left w:val="single" w:sz="6" w:space="0" w:color="auto"/>
              <w:bottom w:val="nil"/>
              <w:right w:val="nil"/>
            </w:tcBorders>
            <w:shd w:val="clear" w:color="auto" w:fill="DAEEF3"/>
            <w:hideMark/>
          </w:tcPr>
          <w:p w14:paraId="38050E50"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color w:val="000000"/>
                <w:sz w:val="24"/>
                <w:szCs w:val="24"/>
              </w:rPr>
              <w:t> </w:t>
            </w:r>
          </w:p>
        </w:tc>
      </w:tr>
      <w:tr w:rsidR="00366B86" w:rsidRPr="005D74CD" w14:paraId="718DF6AC" w14:textId="77777777" w:rsidTr="00A22DBE">
        <w:trPr>
          <w:trHeight w:val="300"/>
        </w:trPr>
        <w:tc>
          <w:tcPr>
            <w:tcW w:w="3474" w:type="dxa"/>
            <w:tcBorders>
              <w:top w:val="single" w:sz="6" w:space="0" w:color="auto"/>
              <w:left w:val="single" w:sz="6" w:space="0" w:color="auto"/>
              <w:bottom w:val="single" w:sz="6" w:space="0" w:color="auto"/>
              <w:right w:val="single" w:sz="6" w:space="0" w:color="auto"/>
            </w:tcBorders>
            <w:hideMark/>
          </w:tcPr>
          <w:p w14:paraId="4889F6A8" w14:textId="77777777" w:rsidR="00366B86" w:rsidRDefault="00366B86" w:rsidP="00A22DBE">
            <w:pPr>
              <w:widowControl w:val="0"/>
              <w:spacing w:line="240" w:lineRule="auto"/>
              <w:textAlignment w:val="baseline"/>
              <w:rPr>
                <w:rFonts w:ascii="Calibri" w:eastAsia="Times New Roman" w:hAnsi="Calibri" w:cs="Calibri"/>
                <w:color w:val="000000"/>
              </w:rPr>
            </w:pPr>
            <w:hyperlink r:id="rId28" w:tgtFrame="_blank" w:history="1">
              <w:r w:rsidRPr="005D74CD">
                <w:rPr>
                  <w:rFonts w:ascii="Calibri" w:eastAsia="Times New Roman" w:hAnsi="Calibri" w:cs="Calibri"/>
                  <w:color w:val="0000FF"/>
                  <w:u w:val="single"/>
                </w:rPr>
                <w:t>CMM 2024-05 07-09</w:t>
              </w:r>
            </w:hyperlink>
            <w:r w:rsidRPr="005D74CD">
              <w:rPr>
                <w:rFonts w:ascii="Calibri" w:eastAsia="Times New Roman" w:hAnsi="Calibri" w:cs="Calibri"/>
                <w:color w:val="000000"/>
              </w:rPr>
              <w:t xml:space="preserve"> Take measures to ensure full utilization of sharks and prohibition of finning </w:t>
            </w:r>
          </w:p>
          <w:p w14:paraId="6FC85BA7" w14:textId="77777777" w:rsidR="00366B86" w:rsidRDefault="00366B86" w:rsidP="00A22DBE">
            <w:pPr>
              <w:widowControl w:val="0"/>
              <w:spacing w:line="240" w:lineRule="auto"/>
              <w:textAlignment w:val="baseline"/>
              <w:rPr>
                <w:rFonts w:ascii="Segoe UI" w:eastAsia="Times New Roman" w:hAnsi="Segoe UI" w:cs="Segoe UI"/>
                <w:color w:val="000000"/>
                <w:sz w:val="18"/>
                <w:szCs w:val="18"/>
              </w:rPr>
            </w:pPr>
          </w:p>
          <w:p w14:paraId="74710096"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A22DBE">
              <w:rPr>
                <w:rFonts w:ascii="Segoe UI" w:eastAsia="Times New Roman" w:hAnsi="Segoe UI" w:cs="Segoe UI"/>
                <w:color w:val="EE0000"/>
                <w:sz w:val="18"/>
                <w:szCs w:val="18"/>
              </w:rPr>
              <w:t xml:space="preserve">PNA </w:t>
            </w:r>
            <w:proofErr w:type="gramStart"/>
            <w:r w:rsidRPr="00A22DBE">
              <w:rPr>
                <w:rFonts w:ascii="Segoe UI" w:eastAsia="Times New Roman" w:hAnsi="Segoe UI" w:cs="Segoe UI"/>
                <w:color w:val="EE0000"/>
                <w:sz w:val="18"/>
                <w:szCs w:val="18"/>
              </w:rPr>
              <w:t>agree</w:t>
            </w:r>
            <w:proofErr w:type="gramEnd"/>
            <w:r w:rsidRPr="00A22DBE">
              <w:rPr>
                <w:rFonts w:ascii="Segoe UI" w:eastAsia="Times New Roman" w:hAnsi="Segoe UI" w:cs="Segoe UI"/>
                <w:color w:val="EE0000"/>
                <w:sz w:val="18"/>
                <w:szCs w:val="18"/>
              </w:rPr>
              <w:t xml:space="preserve"> to maintain paragraph 07 as it is monitored by observers and </w:t>
            </w:r>
            <w:proofErr w:type="gramStart"/>
            <w:r w:rsidRPr="00A22DBE">
              <w:rPr>
                <w:rFonts w:ascii="Segoe UI" w:eastAsia="Times New Roman" w:hAnsi="Segoe UI" w:cs="Segoe UI"/>
                <w:color w:val="EE0000"/>
                <w:sz w:val="18"/>
                <w:szCs w:val="18"/>
              </w:rPr>
              <w:t>suggest</w:t>
            </w:r>
            <w:proofErr w:type="gramEnd"/>
            <w:r w:rsidRPr="00A22DBE">
              <w:rPr>
                <w:rFonts w:ascii="Segoe UI" w:eastAsia="Times New Roman" w:hAnsi="Segoe UI" w:cs="Segoe UI"/>
                <w:color w:val="EE0000"/>
                <w:sz w:val="18"/>
                <w:szCs w:val="18"/>
              </w:rPr>
              <w:t xml:space="preserve"> omitting paragraph 8-9 as it is a CCM level obligation.</w:t>
            </w:r>
          </w:p>
        </w:tc>
        <w:tc>
          <w:tcPr>
            <w:tcW w:w="2046" w:type="dxa"/>
            <w:tcBorders>
              <w:top w:val="single" w:sz="6" w:space="0" w:color="auto"/>
              <w:left w:val="nil"/>
              <w:bottom w:val="single" w:sz="6" w:space="0" w:color="auto"/>
              <w:right w:val="single" w:sz="6" w:space="0" w:color="auto"/>
            </w:tcBorders>
            <w:hideMark/>
          </w:tcPr>
          <w:p w14:paraId="2E30827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were there catches of sharks, and what species, what catches were released/retained, what was their condition if released </w:t>
            </w:r>
          </w:p>
        </w:tc>
        <w:tc>
          <w:tcPr>
            <w:tcW w:w="2511" w:type="dxa"/>
            <w:tcBorders>
              <w:top w:val="single" w:sz="6" w:space="0" w:color="auto"/>
              <w:left w:val="nil"/>
              <w:bottom w:val="single" w:sz="6" w:space="0" w:color="auto"/>
              <w:right w:val="nil"/>
            </w:tcBorders>
            <w:hideMark/>
          </w:tcPr>
          <w:p w14:paraId="160AC2F7"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Did vessel follow requirements to store carcasses and corresponding fins correctly, so that inspectors and observers can verify </w:t>
            </w:r>
          </w:p>
        </w:tc>
        <w:tc>
          <w:tcPr>
            <w:tcW w:w="2521" w:type="dxa"/>
            <w:tcBorders>
              <w:top w:val="single" w:sz="6" w:space="0" w:color="000000"/>
              <w:left w:val="single" w:sz="6" w:space="0" w:color="000000"/>
              <w:bottom w:val="single" w:sz="6" w:space="0" w:color="000000"/>
              <w:right w:val="single" w:sz="6" w:space="0" w:color="000000"/>
            </w:tcBorders>
            <w:hideMark/>
          </w:tcPr>
          <w:p w14:paraId="35E63122"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Current</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MSDF</w:t>
            </w:r>
            <w:r w:rsidRPr="005D74CD">
              <w:rPr>
                <w:rFonts w:ascii="Calibri" w:eastAsia="Times New Roman" w:hAnsi="Calibri" w:cs="Calibri"/>
                <w:color w:val="000000"/>
              </w:rPr>
              <w:t xml:space="preserve"> - species code (row 127) and Fate Code (row 127) indicating retained and fining activity, condition when caught (row 105), fate (row 106),indicating retained and fining activity, estimated shark fin weight </w:t>
            </w:r>
            <w:r w:rsidRPr="005D74CD">
              <w:rPr>
                <w:rFonts w:ascii="Calibri" w:eastAsia="Times New Roman" w:hAnsi="Calibri" w:cs="Calibri"/>
                <w:color w:val="000000"/>
              </w:rPr>
              <w:lastRenderedPageBreak/>
              <w:t>by species (row 162), estimated carcass weight by species (row 163) </w:t>
            </w:r>
            <w:r w:rsidRPr="005D74CD">
              <w:rPr>
                <w:rFonts w:ascii="Calibri" w:eastAsia="Times New Roman" w:hAnsi="Calibri" w:cs="Calibri"/>
                <w:color w:val="000000"/>
              </w:rPr>
              <w:br/>
            </w:r>
            <w:r w:rsidRPr="005D74CD">
              <w:rPr>
                <w:rFonts w:ascii="Aptos" w:eastAsia="Times New Roman" w:hAnsi="Aptos" w:cs="Segoe UI"/>
                <w:color w:val="000000"/>
              </w:rPr>
              <w:t> </w:t>
            </w:r>
            <w:r w:rsidRPr="005D74CD">
              <w:rPr>
                <w:rFonts w:ascii="Aptos" w:eastAsia="Times New Roman" w:hAnsi="Aptos" w:cs="Segoe UI"/>
                <w:color w:val="000000"/>
              </w:rPr>
              <w:br/>
            </w:r>
            <w:r w:rsidRPr="005D74CD">
              <w:rPr>
                <w:rFonts w:ascii="Calibri" w:eastAsia="Times New Roman" w:hAnsi="Calibri" w:cs="Calibri"/>
                <w:b/>
                <w:bCs/>
                <w:color w:val="000000"/>
              </w:rPr>
              <w:t>New proposed MSDF</w:t>
            </w:r>
            <w:r w:rsidRPr="005D74CD">
              <w:rPr>
                <w:rFonts w:ascii="Calibri" w:eastAsia="Times New Roman" w:hAnsi="Calibri" w:cs="Calibri"/>
                <w:color w:val="000000"/>
              </w:rPr>
              <w:t xml:space="preserve"> - method used to store shark fins (row 164) </w:t>
            </w:r>
          </w:p>
          <w:p w14:paraId="5AF7B00E"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6B29E698"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Current</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CCFS</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SHK</w:t>
            </w:r>
            <w:r w:rsidRPr="005D74CD">
              <w:rPr>
                <w:rFonts w:ascii="Calibri" w:eastAsia="Times New Roman" w:hAnsi="Calibri" w:cs="Calibri"/>
                <w:color w:val="000000"/>
              </w:rPr>
              <w:t xml:space="preserve"> potential shark finning cases are created by Secretariat based on current MSDF fields referred to above </w:t>
            </w:r>
          </w:p>
        </w:tc>
        <w:tc>
          <w:tcPr>
            <w:tcW w:w="2490" w:type="dxa"/>
            <w:tcBorders>
              <w:top w:val="single" w:sz="6" w:space="0" w:color="000000"/>
              <w:left w:val="nil"/>
              <w:bottom w:val="nil"/>
              <w:right w:val="single" w:sz="6" w:space="0" w:color="000000"/>
            </w:tcBorders>
            <w:hideMark/>
          </w:tcPr>
          <w:p w14:paraId="4180496F"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lastRenderedPageBreak/>
              <w:t>Secretariat comment:</w:t>
            </w:r>
            <w:r w:rsidRPr="005D74CD">
              <w:rPr>
                <w:rFonts w:ascii="Calibri" w:eastAsia="Times New Roman" w:hAnsi="Calibri" w:cs="Calibri"/>
                <w:color w:val="000000"/>
              </w:rPr>
              <w:t xml:space="preserve"> </w:t>
            </w:r>
            <w:proofErr w:type="gramStart"/>
            <w:r w:rsidRPr="005D74CD">
              <w:rPr>
                <w:rFonts w:ascii="Calibri" w:eastAsia="Times New Roman" w:hAnsi="Calibri" w:cs="Calibri"/>
                <w:i/>
                <w:iCs/>
                <w:color w:val="000000"/>
              </w:rPr>
              <w:t>Could</w:t>
            </w:r>
            <w:proofErr w:type="gramEnd"/>
            <w:r w:rsidRPr="005D74CD">
              <w:rPr>
                <w:rFonts w:ascii="Calibri" w:eastAsia="Times New Roman" w:hAnsi="Calibri" w:cs="Calibri"/>
                <w:i/>
                <w:iCs/>
                <w:color w:val="000000"/>
              </w:rPr>
              <w:t xml:space="preserve"> be a new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related to whether </w:t>
            </w:r>
            <w:proofErr w:type="gramStart"/>
            <w:r w:rsidRPr="005D74CD">
              <w:rPr>
                <w:rFonts w:ascii="Calibri" w:eastAsia="Times New Roman" w:hAnsi="Calibri" w:cs="Calibri"/>
                <w:i/>
                <w:iCs/>
                <w:color w:val="000000"/>
              </w:rPr>
              <w:t>vessel</w:t>
            </w:r>
            <w:proofErr w:type="gramEnd"/>
            <w:r w:rsidRPr="005D74CD">
              <w:rPr>
                <w:rFonts w:ascii="Calibri" w:eastAsia="Times New Roman" w:hAnsi="Calibri" w:cs="Calibri"/>
                <w:i/>
                <w:iCs/>
                <w:color w:val="000000"/>
              </w:rPr>
              <w:t xml:space="preserve"> had in place measures to ensure individual shark </w:t>
            </w:r>
            <w:proofErr w:type="spellStart"/>
            <w:r w:rsidRPr="005D74CD">
              <w:rPr>
                <w:rFonts w:ascii="Calibri" w:eastAsia="Times New Roman" w:hAnsi="Calibri" w:cs="Calibri"/>
                <w:i/>
                <w:iCs/>
                <w:color w:val="000000"/>
              </w:rPr>
              <w:t>carcases</w:t>
            </w:r>
            <w:proofErr w:type="spellEnd"/>
            <w:r w:rsidRPr="005D74CD">
              <w:rPr>
                <w:rFonts w:ascii="Calibri" w:eastAsia="Times New Roman" w:hAnsi="Calibri" w:cs="Calibri"/>
                <w:i/>
                <w:iCs/>
                <w:color w:val="000000"/>
              </w:rPr>
              <w:t xml:space="preserve"> and their corresponding fins can be </w:t>
            </w:r>
            <w:r w:rsidRPr="005D74CD">
              <w:rPr>
                <w:rFonts w:ascii="Calibri" w:eastAsia="Times New Roman" w:hAnsi="Calibri" w:cs="Calibri"/>
                <w:i/>
                <w:iCs/>
                <w:color w:val="000000"/>
              </w:rPr>
              <w:lastRenderedPageBreak/>
              <w:t>easily identified onboard the vessel at any time.  The MSDFs data fields should be reviewed to check that they will sufficiently document observations related to specific incidents</w:t>
            </w:r>
            <w:r w:rsidRPr="005D74CD">
              <w:rPr>
                <w:rFonts w:ascii="Calibri" w:eastAsia="Times New Roman" w:hAnsi="Calibri" w:cs="Calibri"/>
                <w:color w:val="000000"/>
              </w:rPr>
              <w:t> </w:t>
            </w:r>
          </w:p>
        </w:tc>
      </w:tr>
      <w:tr w:rsidR="00366B86" w:rsidRPr="005D74CD" w14:paraId="12B10770" w14:textId="77777777" w:rsidTr="00A22DBE">
        <w:trPr>
          <w:trHeight w:val="300"/>
        </w:trPr>
        <w:tc>
          <w:tcPr>
            <w:tcW w:w="3474" w:type="dxa"/>
            <w:tcBorders>
              <w:top w:val="nil"/>
              <w:left w:val="single" w:sz="6" w:space="0" w:color="auto"/>
              <w:bottom w:val="single" w:sz="6" w:space="0" w:color="auto"/>
              <w:right w:val="single" w:sz="6" w:space="0" w:color="auto"/>
            </w:tcBorders>
            <w:vAlign w:val="center"/>
            <w:hideMark/>
          </w:tcPr>
          <w:p w14:paraId="6E3D0C08" w14:textId="77777777" w:rsidR="00366B86" w:rsidRDefault="00366B86" w:rsidP="00A22DBE">
            <w:pPr>
              <w:widowControl w:val="0"/>
              <w:spacing w:line="240" w:lineRule="auto"/>
              <w:textAlignment w:val="baseline"/>
              <w:rPr>
                <w:rFonts w:ascii="Calibri" w:eastAsia="Times New Roman" w:hAnsi="Calibri" w:cs="Calibri"/>
                <w:color w:val="000000"/>
              </w:rPr>
            </w:pPr>
            <w:hyperlink r:id="rId29" w:tgtFrame="_blank" w:history="1">
              <w:r w:rsidRPr="005D74CD">
                <w:rPr>
                  <w:rFonts w:ascii="Calibri" w:eastAsia="Times New Roman" w:hAnsi="Calibri" w:cs="Calibri"/>
                  <w:color w:val="0000FF"/>
                  <w:u w:val="single"/>
                </w:rPr>
                <w:t>CMM 2024-05 14</w:t>
              </w:r>
            </w:hyperlink>
            <w:r w:rsidRPr="005D74CD">
              <w:rPr>
                <w:rFonts w:ascii="Calibri" w:eastAsia="Times New Roman" w:hAnsi="Calibri" w:cs="Calibri"/>
                <w:color w:val="000000"/>
              </w:rPr>
              <w:t xml:space="preserve"> Prevent fishing vessels from retaining on board (including for crew consumption), transshipping and landing any fins harvested in contravention </w:t>
            </w:r>
          </w:p>
          <w:p w14:paraId="3703904F" w14:textId="77777777" w:rsidR="00366B86" w:rsidRDefault="00366B86" w:rsidP="00A22DBE">
            <w:pPr>
              <w:widowControl w:val="0"/>
              <w:spacing w:line="240" w:lineRule="auto"/>
              <w:textAlignment w:val="baseline"/>
              <w:rPr>
                <w:rFonts w:ascii="Segoe UI" w:eastAsia="Times New Roman" w:hAnsi="Segoe UI" w:cs="Segoe UI"/>
                <w:color w:val="000000"/>
                <w:sz w:val="18"/>
                <w:szCs w:val="18"/>
              </w:rPr>
            </w:pPr>
          </w:p>
          <w:p w14:paraId="1EC3F4DA"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A22DBE">
              <w:rPr>
                <w:rFonts w:ascii="Segoe UI" w:eastAsia="Times New Roman" w:hAnsi="Segoe UI" w:cs="Segoe UI"/>
                <w:color w:val="EE0000"/>
                <w:sz w:val="18"/>
                <w:szCs w:val="18"/>
              </w:rPr>
              <w:t xml:space="preserve">PNA suggest that this paragraph is not feasible for observer to report on or collect those data and suggest omitting </w:t>
            </w:r>
          </w:p>
        </w:tc>
        <w:tc>
          <w:tcPr>
            <w:tcW w:w="2046" w:type="dxa"/>
            <w:tcBorders>
              <w:top w:val="nil"/>
              <w:left w:val="nil"/>
              <w:bottom w:val="single" w:sz="6" w:space="0" w:color="auto"/>
              <w:right w:val="single" w:sz="6" w:space="0" w:color="auto"/>
            </w:tcBorders>
            <w:vAlign w:val="bottom"/>
            <w:hideMark/>
          </w:tcPr>
          <w:p w14:paraId="5E9513FA"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tc>
        <w:tc>
          <w:tcPr>
            <w:tcW w:w="2511" w:type="dxa"/>
            <w:tcBorders>
              <w:top w:val="nil"/>
              <w:left w:val="nil"/>
              <w:bottom w:val="single" w:sz="6" w:space="0" w:color="auto"/>
              <w:right w:val="nil"/>
            </w:tcBorders>
            <w:vAlign w:val="bottom"/>
            <w:hideMark/>
          </w:tcPr>
          <w:p w14:paraId="182C5449"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tc>
        <w:tc>
          <w:tcPr>
            <w:tcW w:w="2521" w:type="dxa"/>
            <w:tcBorders>
              <w:top w:val="nil"/>
              <w:left w:val="single" w:sz="6" w:space="0" w:color="000000"/>
              <w:bottom w:val="single" w:sz="6" w:space="0" w:color="000000"/>
              <w:right w:val="single" w:sz="6" w:space="0" w:color="auto"/>
            </w:tcBorders>
            <w:vAlign w:val="bottom"/>
            <w:hideMark/>
          </w:tcPr>
          <w:p w14:paraId="77AA2EA9"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tc>
        <w:tc>
          <w:tcPr>
            <w:tcW w:w="2490" w:type="dxa"/>
            <w:tcBorders>
              <w:top w:val="single" w:sz="6" w:space="0" w:color="auto"/>
              <w:left w:val="single" w:sz="6" w:space="0" w:color="auto"/>
              <w:bottom w:val="single" w:sz="6" w:space="0" w:color="auto"/>
              <w:right w:val="single" w:sz="6" w:space="0" w:color="auto"/>
            </w:tcBorders>
            <w:hideMark/>
          </w:tcPr>
          <w:p w14:paraId="56CD07CC"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 xml:space="preserve">Could be a new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related to whether crew consumed any shark fins.  The MSDFs data fields should be reviewed to check that they will sufficiently document observations related to specific incidents,</w:t>
            </w:r>
            <w:r w:rsidRPr="005D74CD">
              <w:rPr>
                <w:rFonts w:ascii="Calibri" w:eastAsia="Times New Roman" w:hAnsi="Calibri" w:cs="Calibri"/>
                <w:color w:val="000000"/>
              </w:rPr>
              <w:t> </w:t>
            </w:r>
          </w:p>
        </w:tc>
      </w:tr>
      <w:tr w:rsidR="00366B86" w:rsidRPr="005D74CD" w14:paraId="370396C6" w14:textId="77777777" w:rsidTr="00A22DBE">
        <w:trPr>
          <w:trHeight w:val="300"/>
        </w:trPr>
        <w:tc>
          <w:tcPr>
            <w:tcW w:w="3474" w:type="dxa"/>
            <w:tcBorders>
              <w:top w:val="nil"/>
              <w:left w:val="single" w:sz="6" w:space="0" w:color="auto"/>
              <w:bottom w:val="single" w:sz="6" w:space="0" w:color="auto"/>
              <w:right w:val="single" w:sz="6" w:space="0" w:color="auto"/>
            </w:tcBorders>
            <w:hideMark/>
          </w:tcPr>
          <w:p w14:paraId="2C76FD80" w14:textId="77777777" w:rsidR="00366B86" w:rsidRDefault="00366B86" w:rsidP="00A22DBE">
            <w:pPr>
              <w:widowControl w:val="0"/>
              <w:spacing w:line="240" w:lineRule="auto"/>
              <w:textAlignment w:val="baseline"/>
              <w:rPr>
                <w:rFonts w:ascii="Calibri" w:eastAsia="Times New Roman" w:hAnsi="Calibri" w:cs="Calibri"/>
                <w:color w:val="000000"/>
              </w:rPr>
            </w:pPr>
            <w:hyperlink r:id="rId30" w:tgtFrame="_blank" w:history="1">
              <w:r w:rsidRPr="005D74CD">
                <w:rPr>
                  <w:rFonts w:ascii="Calibri" w:eastAsia="Times New Roman" w:hAnsi="Calibri" w:cs="Calibri"/>
                  <w:color w:val="0000FF"/>
                  <w:u w:val="single"/>
                </w:rPr>
                <w:t>CMM 2024-05 15</w:t>
              </w:r>
            </w:hyperlink>
            <w:r w:rsidRPr="005D74CD">
              <w:rPr>
                <w:rFonts w:ascii="Calibri" w:eastAsia="Times New Roman" w:hAnsi="Calibri" w:cs="Calibri"/>
                <w:color w:val="000000"/>
              </w:rPr>
              <w:t xml:space="preserve"> Ensure carcasses and corresponding fins are landed or transshipped together </w:t>
            </w:r>
          </w:p>
          <w:p w14:paraId="6BE7D89C" w14:textId="77777777" w:rsidR="00366B86" w:rsidRDefault="00366B86" w:rsidP="00A22DBE">
            <w:pPr>
              <w:widowControl w:val="0"/>
              <w:spacing w:line="240" w:lineRule="auto"/>
              <w:textAlignment w:val="baseline"/>
              <w:rPr>
                <w:rFonts w:ascii="Calibri" w:eastAsia="Times New Roman" w:hAnsi="Calibri" w:cs="Calibri"/>
                <w:color w:val="000000"/>
              </w:rPr>
            </w:pPr>
          </w:p>
          <w:p w14:paraId="386DD2F5"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A22DBE">
              <w:rPr>
                <w:rFonts w:ascii="Segoe UI" w:eastAsia="Times New Roman" w:hAnsi="Segoe UI" w:cs="Segoe UI"/>
                <w:color w:val="EE0000"/>
                <w:sz w:val="18"/>
                <w:szCs w:val="18"/>
              </w:rPr>
              <w:lastRenderedPageBreak/>
              <w:t>PNA suggest that this paragraph is not feasible for observer to report on or collect those data and suggest omitting</w:t>
            </w:r>
          </w:p>
        </w:tc>
        <w:tc>
          <w:tcPr>
            <w:tcW w:w="2046" w:type="dxa"/>
            <w:tcBorders>
              <w:top w:val="nil"/>
              <w:left w:val="nil"/>
              <w:bottom w:val="single" w:sz="6" w:space="0" w:color="auto"/>
              <w:right w:val="single" w:sz="6" w:space="0" w:color="auto"/>
            </w:tcBorders>
            <w:hideMark/>
          </w:tcPr>
          <w:p w14:paraId="6842C543"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lastRenderedPageBreak/>
              <w:t>  </w:t>
            </w:r>
          </w:p>
        </w:tc>
        <w:tc>
          <w:tcPr>
            <w:tcW w:w="2511" w:type="dxa"/>
            <w:tcBorders>
              <w:top w:val="nil"/>
              <w:left w:val="nil"/>
              <w:bottom w:val="single" w:sz="6" w:space="0" w:color="auto"/>
              <w:right w:val="nil"/>
            </w:tcBorders>
            <w:hideMark/>
          </w:tcPr>
          <w:p w14:paraId="64968762"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xml:space="preserve">Did vessel follow requirements to during transhipment and landing to ensure carcasses and </w:t>
            </w:r>
            <w:r w:rsidRPr="005D74CD">
              <w:rPr>
                <w:rFonts w:ascii="Calibri" w:eastAsia="Times New Roman" w:hAnsi="Calibri" w:cs="Calibri"/>
                <w:color w:val="000000"/>
              </w:rPr>
              <w:lastRenderedPageBreak/>
              <w:t>corresponding fins were together </w:t>
            </w:r>
          </w:p>
        </w:tc>
        <w:tc>
          <w:tcPr>
            <w:tcW w:w="2521" w:type="dxa"/>
            <w:tcBorders>
              <w:top w:val="nil"/>
              <w:left w:val="single" w:sz="6" w:space="0" w:color="000000"/>
              <w:bottom w:val="single" w:sz="6" w:space="0" w:color="000000"/>
              <w:right w:val="single" w:sz="6" w:space="0" w:color="000000"/>
            </w:tcBorders>
            <w:hideMark/>
          </w:tcPr>
          <w:p w14:paraId="7DD4B7F4"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lastRenderedPageBreak/>
              <w:t>  </w:t>
            </w:r>
          </w:p>
        </w:tc>
        <w:tc>
          <w:tcPr>
            <w:tcW w:w="2490" w:type="dxa"/>
            <w:tcBorders>
              <w:top w:val="nil"/>
              <w:left w:val="nil"/>
              <w:bottom w:val="single" w:sz="6" w:space="0" w:color="000000"/>
              <w:right w:val="single" w:sz="6" w:space="0" w:color="000000"/>
            </w:tcBorders>
            <w:hideMark/>
          </w:tcPr>
          <w:p w14:paraId="64A2076C"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 xml:space="preserve">Could be a new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w:t>
            </w:r>
            <w:r w:rsidRPr="005D74CD">
              <w:rPr>
                <w:rFonts w:ascii="Calibri" w:eastAsia="Times New Roman" w:hAnsi="Calibri" w:cs="Calibri"/>
                <w:i/>
                <w:iCs/>
                <w:color w:val="000000"/>
              </w:rPr>
              <w:lastRenderedPageBreak/>
              <w:t>related to whether vessel transhipped or landed any sharks.  The MSDFs data fields should be reviewed to check that they will sufficiently document observations related to specific incidents, including whether the carcasses and corresponding fins were landed or transhipped together</w:t>
            </w:r>
            <w:r w:rsidRPr="005D74CD">
              <w:rPr>
                <w:rFonts w:ascii="Calibri" w:eastAsia="Times New Roman" w:hAnsi="Calibri" w:cs="Calibri"/>
                <w:color w:val="000000"/>
              </w:rPr>
              <w:t> </w:t>
            </w:r>
          </w:p>
        </w:tc>
      </w:tr>
      <w:tr w:rsidR="00366B86" w:rsidRPr="005D74CD" w14:paraId="1419E285" w14:textId="77777777" w:rsidTr="00A22DBE">
        <w:trPr>
          <w:trHeight w:val="300"/>
        </w:trPr>
        <w:tc>
          <w:tcPr>
            <w:tcW w:w="3474" w:type="dxa"/>
            <w:tcBorders>
              <w:top w:val="nil"/>
              <w:left w:val="single" w:sz="6" w:space="0" w:color="auto"/>
              <w:bottom w:val="single" w:sz="6" w:space="0" w:color="auto"/>
              <w:right w:val="single" w:sz="6" w:space="0" w:color="auto"/>
            </w:tcBorders>
            <w:hideMark/>
          </w:tcPr>
          <w:p w14:paraId="1FBBE9EC" w14:textId="77777777" w:rsidR="00366B86" w:rsidRDefault="00366B86" w:rsidP="00A22DBE">
            <w:pPr>
              <w:widowControl w:val="0"/>
              <w:spacing w:line="240" w:lineRule="auto"/>
              <w:textAlignment w:val="baseline"/>
              <w:rPr>
                <w:rFonts w:ascii="Calibri" w:eastAsia="Times New Roman" w:hAnsi="Calibri" w:cs="Calibri"/>
                <w:color w:val="000000"/>
              </w:rPr>
            </w:pPr>
            <w:hyperlink r:id="rId31" w:tgtFrame="_blank" w:history="1">
              <w:r w:rsidRPr="005D74CD">
                <w:rPr>
                  <w:rFonts w:ascii="Calibri" w:eastAsia="Times New Roman" w:hAnsi="Calibri" w:cs="Calibri"/>
                  <w:color w:val="0000FF"/>
                  <w:u w:val="single"/>
                </w:rPr>
                <w:t>CMM 2024-05 18</w:t>
              </w:r>
            </w:hyperlink>
            <w:r w:rsidRPr="005D74CD">
              <w:rPr>
                <w:rFonts w:ascii="Aptos" w:eastAsia="Times New Roman" w:hAnsi="Aptos" w:cs="Segoe UI"/>
                <w:color w:val="000000"/>
                <w:lang w:val="en-AU"/>
              </w:rPr>
              <w:t xml:space="preserve"> </w:t>
            </w:r>
            <w:r w:rsidRPr="005D74CD">
              <w:rPr>
                <w:rFonts w:ascii="Calibri" w:eastAsia="Times New Roman" w:hAnsi="Calibri" w:cs="Calibri"/>
                <w:color w:val="000000"/>
              </w:rPr>
              <w:t xml:space="preserve">Minimize bycatch of sharks in longline fisheries between 20N and 20S i. prohibits its flagged longline vessels, between 20N and 20S, targeting tuna and billfish from using wire trace as branch lines or leaders, ii. requires its flagged longline vessels, between 20N and 20S, targeting tuna and billfish, if carrying wire trace as branch lines or leaders, to stow them, iii. prohibits its flagged longline vessels, between 20N and 20S, targeting tuna and billfish from using shark lines or branch lines running directly </w:t>
            </w:r>
            <w:proofErr w:type="gramStart"/>
            <w:r w:rsidRPr="005D74CD">
              <w:rPr>
                <w:rFonts w:ascii="Calibri" w:eastAsia="Times New Roman" w:hAnsi="Calibri" w:cs="Calibri"/>
                <w:color w:val="000000"/>
              </w:rPr>
              <w:t>off of</w:t>
            </w:r>
            <w:proofErr w:type="gramEnd"/>
            <w:r w:rsidRPr="005D74CD">
              <w:rPr>
                <w:rFonts w:ascii="Calibri" w:eastAsia="Times New Roman" w:hAnsi="Calibri" w:cs="Calibri"/>
                <w:color w:val="000000"/>
              </w:rPr>
              <w:t xml:space="preserve"> the longline floats or drop lines </w:t>
            </w:r>
          </w:p>
          <w:p w14:paraId="0709BADC" w14:textId="77777777" w:rsidR="00366B86" w:rsidRPr="00A22DBE" w:rsidRDefault="00366B86" w:rsidP="00A22DBE">
            <w:pPr>
              <w:widowControl w:val="0"/>
              <w:spacing w:line="240" w:lineRule="auto"/>
              <w:textAlignment w:val="baseline"/>
              <w:rPr>
                <w:rFonts w:ascii="Calibri" w:eastAsia="Times New Roman" w:hAnsi="Calibri" w:cs="Calibri"/>
                <w:color w:val="EE0000"/>
              </w:rPr>
            </w:pPr>
          </w:p>
          <w:p w14:paraId="1B523F46"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A22DBE">
              <w:rPr>
                <w:rFonts w:ascii="Calibri" w:eastAsia="Times New Roman" w:hAnsi="Calibri" w:cs="Calibri"/>
                <w:color w:val="EE0000"/>
              </w:rPr>
              <w:lastRenderedPageBreak/>
              <w:t>PNA supports maintaining</w:t>
            </w:r>
          </w:p>
        </w:tc>
        <w:tc>
          <w:tcPr>
            <w:tcW w:w="2046" w:type="dxa"/>
            <w:tcBorders>
              <w:top w:val="nil"/>
              <w:left w:val="nil"/>
              <w:bottom w:val="single" w:sz="6" w:space="0" w:color="auto"/>
              <w:right w:val="single" w:sz="6" w:space="0" w:color="auto"/>
            </w:tcBorders>
            <w:hideMark/>
          </w:tcPr>
          <w:p w14:paraId="3D52207E"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lastRenderedPageBreak/>
              <w:t>  </w:t>
            </w:r>
          </w:p>
        </w:tc>
        <w:tc>
          <w:tcPr>
            <w:tcW w:w="2511" w:type="dxa"/>
            <w:tcBorders>
              <w:top w:val="nil"/>
              <w:left w:val="nil"/>
              <w:bottom w:val="single" w:sz="6" w:space="0" w:color="auto"/>
              <w:right w:val="nil"/>
            </w:tcBorders>
            <w:hideMark/>
          </w:tcPr>
          <w:p w14:paraId="12B5673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Were mitigation measures used </w:t>
            </w:r>
            <w:r w:rsidRPr="005D74CD">
              <w:rPr>
                <w:rFonts w:ascii="Calibri" w:eastAsia="Times New Roman" w:hAnsi="Calibri" w:cs="Calibri"/>
                <w:color w:val="000000"/>
              </w:rPr>
              <w:br/>
              <w:t>What mitigation measures were used </w:t>
            </w:r>
            <w:r w:rsidRPr="005D74CD">
              <w:rPr>
                <w:rFonts w:ascii="Calibri" w:eastAsia="Times New Roman" w:hAnsi="Calibri" w:cs="Calibri"/>
                <w:color w:val="000000"/>
              </w:rPr>
              <w:br/>
              <w:t>Did mitigation measures meet the gear specification requirements  </w:t>
            </w:r>
          </w:p>
        </w:tc>
        <w:tc>
          <w:tcPr>
            <w:tcW w:w="2521" w:type="dxa"/>
            <w:tcBorders>
              <w:top w:val="nil"/>
              <w:left w:val="single" w:sz="6" w:space="0" w:color="000000"/>
              <w:bottom w:val="single" w:sz="6" w:space="0" w:color="000000"/>
              <w:right w:val="single" w:sz="6" w:space="0" w:color="000000"/>
            </w:tcBorders>
            <w:hideMark/>
          </w:tcPr>
          <w:p w14:paraId="5445F3A9"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Current MSDF</w:t>
            </w:r>
            <w:r w:rsidRPr="005D74CD">
              <w:rPr>
                <w:rFonts w:ascii="Calibri" w:eastAsia="Times New Roman" w:hAnsi="Calibri" w:cs="Calibri"/>
                <w:color w:val="000000"/>
              </w:rPr>
              <w:t xml:space="preserve"> - target species (row 91), shark lines (row 70), wire trace (row 53) </w:t>
            </w:r>
          </w:p>
        </w:tc>
        <w:tc>
          <w:tcPr>
            <w:tcW w:w="2490" w:type="dxa"/>
            <w:tcBorders>
              <w:top w:val="nil"/>
              <w:left w:val="nil"/>
              <w:bottom w:val="single" w:sz="6" w:space="0" w:color="000000"/>
              <w:right w:val="single" w:sz="6" w:space="0" w:color="000000"/>
            </w:tcBorders>
            <w:hideMark/>
          </w:tcPr>
          <w:p w14:paraId="1AA18133"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 xml:space="preserve">Could be a new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if vessel is fishing for tuna and billfish, whether shark mitigation measures were used.  The MSDFs data fields should be reviewed to check that they will sufficiently document observations related to specific mitigation measure use</w:t>
            </w:r>
            <w:r w:rsidRPr="005D74CD">
              <w:rPr>
                <w:rFonts w:ascii="Calibri" w:eastAsia="Times New Roman" w:hAnsi="Calibri" w:cs="Calibri"/>
                <w:color w:val="000000"/>
              </w:rPr>
              <w:t> </w:t>
            </w:r>
          </w:p>
          <w:p w14:paraId="40E63D18"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5BC2AB11"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i/>
                <w:iCs/>
                <w:color w:val="000000"/>
              </w:rPr>
              <w:t xml:space="preserve">Some closer review by the Secretariat of the ROP data </w:t>
            </w:r>
            <w:r w:rsidRPr="005D74CD">
              <w:rPr>
                <w:rFonts w:ascii="Calibri" w:eastAsia="Times New Roman" w:hAnsi="Calibri" w:cs="Calibri"/>
                <w:i/>
                <w:iCs/>
                <w:color w:val="000000"/>
              </w:rPr>
              <w:lastRenderedPageBreak/>
              <w:t>fields and specific circumstances might still be necessary, because there is information CCMs notify the Secretariat, which is reported annually in reports.  This information shouldn’t need to be made available to Observers before they depart on their trip or during debriefing.</w:t>
            </w:r>
            <w:r w:rsidRPr="005D74CD">
              <w:rPr>
                <w:rFonts w:ascii="Calibri" w:eastAsia="Times New Roman" w:hAnsi="Calibri" w:cs="Calibri"/>
                <w:color w:val="000000"/>
              </w:rPr>
              <w:t> </w:t>
            </w:r>
          </w:p>
          <w:p w14:paraId="562993D9"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tc>
      </w:tr>
      <w:tr w:rsidR="00366B86" w:rsidRPr="005D74CD" w14:paraId="018ACDD7" w14:textId="77777777" w:rsidTr="00A22DBE">
        <w:trPr>
          <w:trHeight w:val="300"/>
        </w:trPr>
        <w:tc>
          <w:tcPr>
            <w:tcW w:w="3474" w:type="dxa"/>
            <w:tcBorders>
              <w:top w:val="nil"/>
              <w:left w:val="single" w:sz="6" w:space="0" w:color="auto"/>
              <w:bottom w:val="single" w:sz="6" w:space="0" w:color="auto"/>
              <w:right w:val="single" w:sz="6" w:space="0" w:color="auto"/>
            </w:tcBorders>
            <w:hideMark/>
          </w:tcPr>
          <w:p w14:paraId="4013D75E" w14:textId="77777777" w:rsidR="00366B86" w:rsidRDefault="00366B86" w:rsidP="00A22DBE">
            <w:pPr>
              <w:widowControl w:val="0"/>
              <w:spacing w:line="240" w:lineRule="auto"/>
              <w:textAlignment w:val="baseline"/>
              <w:rPr>
                <w:rFonts w:ascii="Calibri" w:eastAsia="Times New Roman" w:hAnsi="Calibri" w:cs="Calibri"/>
                <w:color w:val="000000"/>
              </w:rPr>
            </w:pPr>
            <w:hyperlink r:id="rId32" w:tgtFrame="_blank" w:history="1">
              <w:r w:rsidRPr="005D74CD">
                <w:rPr>
                  <w:rFonts w:ascii="Calibri" w:eastAsia="Times New Roman" w:hAnsi="Calibri" w:cs="Calibri"/>
                  <w:color w:val="0000FF"/>
                  <w:u w:val="single"/>
                </w:rPr>
                <w:t>CMM 2024-05 21</w:t>
              </w:r>
            </w:hyperlink>
            <w:r w:rsidRPr="005D74CD">
              <w:rPr>
                <w:rFonts w:ascii="Calibri" w:eastAsia="Times New Roman" w:hAnsi="Calibri" w:cs="Calibri"/>
                <w:color w:val="000000"/>
              </w:rPr>
              <w:t xml:space="preserve"> Haul non-retained sharks alongside for species identification when possible </w:t>
            </w:r>
          </w:p>
          <w:p w14:paraId="5439FCD3" w14:textId="77777777" w:rsidR="00366B86" w:rsidRDefault="00366B86" w:rsidP="00A22DBE">
            <w:pPr>
              <w:widowControl w:val="0"/>
              <w:spacing w:line="240" w:lineRule="auto"/>
              <w:textAlignment w:val="baseline"/>
              <w:rPr>
                <w:rFonts w:ascii="Calibri" w:eastAsia="Times New Roman" w:hAnsi="Calibri" w:cs="Calibri"/>
                <w:color w:val="000000"/>
              </w:rPr>
            </w:pPr>
          </w:p>
          <w:p w14:paraId="4FA51606"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A22DBE">
              <w:rPr>
                <w:rFonts w:ascii="Calibri" w:eastAsia="Times New Roman" w:hAnsi="Calibri" w:cs="Calibri"/>
                <w:color w:val="EE0000"/>
              </w:rPr>
              <w:t>PNA supports maintaining</w:t>
            </w:r>
          </w:p>
        </w:tc>
        <w:tc>
          <w:tcPr>
            <w:tcW w:w="2046" w:type="dxa"/>
            <w:tcBorders>
              <w:top w:val="nil"/>
              <w:left w:val="nil"/>
              <w:bottom w:val="single" w:sz="6" w:space="0" w:color="auto"/>
              <w:right w:val="single" w:sz="6" w:space="0" w:color="auto"/>
            </w:tcBorders>
            <w:hideMark/>
          </w:tcPr>
          <w:p w14:paraId="0B4AC930"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tc>
        <w:tc>
          <w:tcPr>
            <w:tcW w:w="2511" w:type="dxa"/>
            <w:tcBorders>
              <w:top w:val="nil"/>
              <w:left w:val="nil"/>
              <w:bottom w:val="single" w:sz="6" w:space="0" w:color="auto"/>
              <w:right w:val="nil"/>
            </w:tcBorders>
            <w:hideMark/>
          </w:tcPr>
          <w:p w14:paraId="4F14E438"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tc>
        <w:tc>
          <w:tcPr>
            <w:tcW w:w="2521" w:type="dxa"/>
            <w:tcBorders>
              <w:top w:val="nil"/>
              <w:left w:val="single" w:sz="6" w:space="0" w:color="000000"/>
              <w:bottom w:val="single" w:sz="6" w:space="0" w:color="000000"/>
              <w:right w:val="single" w:sz="6" w:space="0" w:color="000000"/>
            </w:tcBorders>
            <w:hideMark/>
          </w:tcPr>
          <w:p w14:paraId="6F841181"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tc>
        <w:tc>
          <w:tcPr>
            <w:tcW w:w="2490" w:type="dxa"/>
            <w:tcBorders>
              <w:top w:val="nil"/>
              <w:left w:val="nil"/>
              <w:bottom w:val="single" w:sz="6" w:space="0" w:color="000000"/>
              <w:right w:val="single" w:sz="6" w:space="0" w:color="000000"/>
            </w:tcBorders>
            <w:hideMark/>
          </w:tcPr>
          <w:p w14:paraId="38A087E9"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 xml:space="preserve">Could be a new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related to whether vessel did not haul any sharks that are caught alongside the vessel before being cut free to facilitate species ID.  The MSDFs data fields should be reviewed to check that they will sufficiently document observations related to specific incidents, including fate of SSIs</w:t>
            </w:r>
            <w:r w:rsidRPr="005D74CD">
              <w:rPr>
                <w:rFonts w:ascii="Calibri" w:eastAsia="Times New Roman" w:hAnsi="Calibri" w:cs="Calibri"/>
                <w:color w:val="000000"/>
              </w:rPr>
              <w:t> </w:t>
            </w:r>
          </w:p>
        </w:tc>
      </w:tr>
      <w:tr w:rsidR="00366B86" w:rsidRPr="005D74CD" w14:paraId="1F06F35F" w14:textId="77777777" w:rsidTr="00A22DBE">
        <w:trPr>
          <w:trHeight w:val="300"/>
        </w:trPr>
        <w:tc>
          <w:tcPr>
            <w:tcW w:w="3474" w:type="dxa"/>
            <w:tcBorders>
              <w:top w:val="nil"/>
              <w:left w:val="single" w:sz="6" w:space="0" w:color="auto"/>
              <w:bottom w:val="single" w:sz="6" w:space="0" w:color="auto"/>
              <w:right w:val="single" w:sz="6" w:space="0" w:color="auto"/>
            </w:tcBorders>
            <w:hideMark/>
          </w:tcPr>
          <w:p w14:paraId="45075C90" w14:textId="77777777" w:rsidR="00366B86" w:rsidRDefault="00366B86" w:rsidP="00A22DBE">
            <w:pPr>
              <w:widowControl w:val="0"/>
              <w:spacing w:line="240" w:lineRule="auto"/>
              <w:textAlignment w:val="baseline"/>
              <w:rPr>
                <w:rFonts w:ascii="Calibri" w:eastAsia="Times New Roman" w:hAnsi="Calibri" w:cs="Calibri"/>
                <w:color w:val="000000"/>
              </w:rPr>
            </w:pPr>
            <w:hyperlink r:id="rId33" w:tgtFrame="_blank" w:history="1">
              <w:r w:rsidRPr="005D74CD">
                <w:rPr>
                  <w:rFonts w:ascii="Calibri" w:eastAsia="Times New Roman" w:hAnsi="Calibri" w:cs="Calibri"/>
                  <w:color w:val="0000FF"/>
                  <w:u w:val="single"/>
                </w:rPr>
                <w:t>CMM 2024-05 24 (01-03)</w:t>
              </w:r>
            </w:hyperlink>
            <w:r w:rsidRPr="005D74CD">
              <w:rPr>
                <w:rFonts w:ascii="Calibri" w:eastAsia="Times New Roman" w:hAnsi="Calibri" w:cs="Calibri"/>
                <w:color w:val="000000"/>
              </w:rPr>
              <w:t xml:space="preserve"> Specific </w:t>
            </w:r>
            <w:r w:rsidRPr="005D74CD">
              <w:rPr>
                <w:rFonts w:ascii="Calibri" w:eastAsia="Times New Roman" w:hAnsi="Calibri" w:cs="Calibri"/>
                <w:color w:val="000000"/>
              </w:rPr>
              <w:lastRenderedPageBreak/>
              <w:t>requirements to protect oceanic whitetip and silky sharks </w:t>
            </w:r>
          </w:p>
          <w:p w14:paraId="4676E7A4" w14:textId="77777777" w:rsidR="00366B86" w:rsidRDefault="00366B86" w:rsidP="00A22DBE">
            <w:pPr>
              <w:widowControl w:val="0"/>
              <w:spacing w:line="240" w:lineRule="auto"/>
              <w:textAlignment w:val="baseline"/>
              <w:rPr>
                <w:rFonts w:ascii="Calibri" w:eastAsia="Times New Roman" w:hAnsi="Calibri" w:cs="Calibri"/>
                <w:color w:val="000000"/>
              </w:rPr>
            </w:pPr>
          </w:p>
          <w:p w14:paraId="5AA15006"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A22DBE">
              <w:rPr>
                <w:rFonts w:ascii="Calibri" w:eastAsia="Times New Roman" w:hAnsi="Calibri" w:cs="Calibri"/>
                <w:color w:val="EE0000"/>
              </w:rPr>
              <w:t>PNA supports maintaining sub-paragraph 1-2 and omitting sub-para 03</w:t>
            </w:r>
          </w:p>
        </w:tc>
        <w:tc>
          <w:tcPr>
            <w:tcW w:w="2046" w:type="dxa"/>
            <w:tcBorders>
              <w:top w:val="nil"/>
              <w:left w:val="nil"/>
              <w:bottom w:val="single" w:sz="6" w:space="0" w:color="auto"/>
              <w:right w:val="single" w:sz="6" w:space="0" w:color="auto"/>
            </w:tcBorders>
            <w:hideMark/>
          </w:tcPr>
          <w:p w14:paraId="7987E106"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lastRenderedPageBreak/>
              <w:t xml:space="preserve">Were there </w:t>
            </w:r>
            <w:r w:rsidRPr="005D74CD">
              <w:rPr>
                <w:rFonts w:ascii="Calibri" w:eastAsia="Times New Roman" w:hAnsi="Calibri" w:cs="Calibri"/>
                <w:color w:val="000000"/>
              </w:rPr>
              <w:lastRenderedPageBreak/>
              <w:t>interactions with oceanic whitetip sharks and silky sharks - if so what shark species, nature of interaction and fate of sharks </w:t>
            </w:r>
          </w:p>
        </w:tc>
        <w:tc>
          <w:tcPr>
            <w:tcW w:w="2511" w:type="dxa"/>
            <w:tcBorders>
              <w:top w:val="nil"/>
              <w:left w:val="nil"/>
              <w:bottom w:val="single" w:sz="6" w:space="0" w:color="auto"/>
              <w:right w:val="nil"/>
            </w:tcBorders>
            <w:hideMark/>
          </w:tcPr>
          <w:p w14:paraId="6CD0A421"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Aptos" w:eastAsia="Times New Roman" w:hAnsi="Aptos" w:cs="Segoe UI"/>
                <w:color w:val="000000"/>
              </w:rPr>
              <w:lastRenderedPageBreak/>
              <w:t> </w:t>
            </w:r>
            <w:r w:rsidRPr="005D74CD">
              <w:rPr>
                <w:rFonts w:ascii="Aptos" w:eastAsia="Times New Roman" w:hAnsi="Aptos" w:cs="Segoe UI"/>
                <w:color w:val="000000"/>
              </w:rPr>
              <w:br/>
            </w:r>
            <w:r w:rsidRPr="005D74CD">
              <w:rPr>
                <w:rFonts w:ascii="Calibri" w:eastAsia="Times New Roman" w:hAnsi="Calibri" w:cs="Calibri"/>
                <w:color w:val="000000"/>
              </w:rPr>
              <w:lastRenderedPageBreak/>
              <w:t xml:space="preserve">Were OCS or FAL landed on board and retained, were OCS or </w:t>
            </w:r>
            <w:proofErr w:type="gramStart"/>
            <w:r w:rsidRPr="005D74CD">
              <w:rPr>
                <w:rFonts w:ascii="Calibri" w:eastAsia="Times New Roman" w:hAnsi="Calibri" w:cs="Calibri"/>
                <w:color w:val="000000"/>
              </w:rPr>
              <w:t>FAL  transhipped</w:t>
            </w:r>
            <w:proofErr w:type="gramEnd"/>
            <w:r w:rsidRPr="005D74CD">
              <w:rPr>
                <w:rFonts w:ascii="Calibri" w:eastAsia="Times New Roman" w:hAnsi="Calibri" w:cs="Calibri"/>
                <w:color w:val="000000"/>
              </w:rPr>
              <w:t> </w:t>
            </w:r>
          </w:p>
        </w:tc>
        <w:tc>
          <w:tcPr>
            <w:tcW w:w="2521" w:type="dxa"/>
            <w:tcBorders>
              <w:top w:val="nil"/>
              <w:left w:val="single" w:sz="6" w:space="0" w:color="000000"/>
              <w:bottom w:val="single" w:sz="6" w:space="0" w:color="000000"/>
              <w:right w:val="single" w:sz="6" w:space="0" w:color="000000"/>
            </w:tcBorders>
            <w:hideMark/>
          </w:tcPr>
          <w:p w14:paraId="1B35770F"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lastRenderedPageBreak/>
              <w:t>Current MSDF</w:t>
            </w:r>
            <w:r w:rsidRPr="005D74CD">
              <w:rPr>
                <w:rFonts w:ascii="Calibri" w:eastAsia="Times New Roman" w:hAnsi="Calibri" w:cs="Calibri"/>
                <w:color w:val="000000"/>
              </w:rPr>
              <w:t xml:space="preserve"> - species </w:t>
            </w:r>
            <w:r w:rsidRPr="005D74CD">
              <w:rPr>
                <w:rFonts w:ascii="Calibri" w:eastAsia="Times New Roman" w:hAnsi="Calibri" w:cs="Calibri"/>
                <w:color w:val="000000"/>
              </w:rPr>
              <w:lastRenderedPageBreak/>
              <w:t>code (row 127) and Fate Code (row 127) indicating retained, condition when caught (row 105), fate (row 106), condition when released (row 107) </w:t>
            </w:r>
          </w:p>
          <w:p w14:paraId="6D2531A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p w14:paraId="46EF684E"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Current</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CCFS</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SHK</w:t>
            </w:r>
            <w:r w:rsidRPr="005D74CD">
              <w:rPr>
                <w:rFonts w:ascii="Calibri" w:eastAsia="Times New Roman" w:hAnsi="Calibri" w:cs="Calibri"/>
                <w:color w:val="000000"/>
              </w:rPr>
              <w:t xml:space="preserve"> cases related to potential retention of OCS and FAL are created by Secretariat based on current MSDF fields referred to above </w:t>
            </w:r>
          </w:p>
        </w:tc>
        <w:tc>
          <w:tcPr>
            <w:tcW w:w="2490" w:type="dxa"/>
            <w:tcBorders>
              <w:top w:val="nil"/>
              <w:left w:val="nil"/>
              <w:bottom w:val="single" w:sz="6" w:space="0" w:color="000000"/>
              <w:right w:val="single" w:sz="6" w:space="0" w:color="000000"/>
            </w:tcBorders>
            <w:hideMark/>
          </w:tcPr>
          <w:p w14:paraId="6981437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lastRenderedPageBreak/>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lastRenderedPageBreak/>
              <w:t xml:space="preserve">Could be a new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related to whether vessel caught any OCS or FAL, and whether the vessel retained any OCS or FAL.  The MSDFs data fields should be reviewed to check that they will sufficiently document observations related to specific incidents, including fate of SSIs</w:t>
            </w:r>
            <w:r w:rsidRPr="005D74CD">
              <w:rPr>
                <w:rFonts w:ascii="Calibri" w:eastAsia="Times New Roman" w:hAnsi="Calibri" w:cs="Calibri"/>
                <w:color w:val="000000"/>
              </w:rPr>
              <w:t> </w:t>
            </w:r>
          </w:p>
        </w:tc>
      </w:tr>
      <w:tr w:rsidR="00366B86" w:rsidRPr="005D74CD" w14:paraId="4BF39C1D" w14:textId="77777777" w:rsidTr="00A22DBE">
        <w:trPr>
          <w:trHeight w:val="300"/>
        </w:trPr>
        <w:tc>
          <w:tcPr>
            <w:tcW w:w="10552" w:type="dxa"/>
            <w:gridSpan w:val="4"/>
            <w:tcBorders>
              <w:top w:val="nil"/>
              <w:left w:val="single" w:sz="6" w:space="0" w:color="auto"/>
              <w:bottom w:val="nil"/>
              <w:right w:val="nil"/>
            </w:tcBorders>
            <w:shd w:val="clear" w:color="auto" w:fill="DAEEF3"/>
            <w:vAlign w:val="bottom"/>
            <w:hideMark/>
          </w:tcPr>
          <w:p w14:paraId="68B338A2"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sz w:val="24"/>
                <w:szCs w:val="24"/>
              </w:rPr>
              <w:lastRenderedPageBreak/>
              <w:t>WHALE SHARKS</w:t>
            </w:r>
            <w:r w:rsidRPr="005D74CD">
              <w:rPr>
                <w:rFonts w:ascii="Calibri" w:eastAsia="Times New Roman" w:hAnsi="Calibri" w:cs="Calibri"/>
                <w:color w:val="000000"/>
                <w:sz w:val="24"/>
                <w:szCs w:val="24"/>
              </w:rPr>
              <w:t> </w:t>
            </w:r>
          </w:p>
        </w:tc>
        <w:tc>
          <w:tcPr>
            <w:tcW w:w="2490" w:type="dxa"/>
            <w:tcBorders>
              <w:top w:val="nil"/>
              <w:left w:val="single" w:sz="6" w:space="0" w:color="auto"/>
              <w:bottom w:val="nil"/>
              <w:right w:val="nil"/>
            </w:tcBorders>
            <w:shd w:val="clear" w:color="auto" w:fill="DAEEF3"/>
            <w:hideMark/>
          </w:tcPr>
          <w:p w14:paraId="3E9096BD"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color w:val="000000"/>
                <w:sz w:val="24"/>
                <w:szCs w:val="24"/>
              </w:rPr>
              <w:t> </w:t>
            </w:r>
          </w:p>
        </w:tc>
      </w:tr>
      <w:tr w:rsidR="00366B86" w:rsidRPr="005D74CD" w14:paraId="2554BD0D" w14:textId="77777777" w:rsidTr="00A22DBE">
        <w:trPr>
          <w:trHeight w:val="300"/>
        </w:trPr>
        <w:tc>
          <w:tcPr>
            <w:tcW w:w="3474" w:type="dxa"/>
            <w:tcBorders>
              <w:top w:val="single" w:sz="6" w:space="0" w:color="auto"/>
              <w:left w:val="single" w:sz="6" w:space="0" w:color="auto"/>
              <w:bottom w:val="single" w:sz="6" w:space="0" w:color="auto"/>
              <w:right w:val="single" w:sz="6" w:space="0" w:color="auto"/>
            </w:tcBorders>
            <w:hideMark/>
          </w:tcPr>
          <w:p w14:paraId="5BB8DB00" w14:textId="77777777" w:rsidR="00366B86" w:rsidRDefault="00366B86" w:rsidP="00A22DBE">
            <w:pPr>
              <w:widowControl w:val="0"/>
              <w:spacing w:line="240" w:lineRule="auto"/>
              <w:textAlignment w:val="baseline"/>
              <w:rPr>
                <w:rFonts w:ascii="Calibri" w:eastAsia="Times New Roman" w:hAnsi="Calibri" w:cs="Calibri"/>
                <w:color w:val="000000"/>
              </w:rPr>
            </w:pPr>
            <w:hyperlink r:id="rId34" w:tgtFrame="_blank" w:history="1">
              <w:r w:rsidRPr="005D74CD">
                <w:rPr>
                  <w:rFonts w:ascii="Calibri" w:eastAsia="Times New Roman" w:hAnsi="Calibri" w:cs="Calibri"/>
                  <w:color w:val="0000FF"/>
                  <w:u w:val="single"/>
                </w:rPr>
                <w:t>CMM 2024-05 25 (01-07)</w:t>
              </w:r>
            </w:hyperlink>
            <w:r w:rsidRPr="005D74CD">
              <w:rPr>
                <w:rFonts w:ascii="Calibri" w:eastAsia="Times New Roman" w:hAnsi="Calibri" w:cs="Calibri"/>
                <w:color w:val="000000"/>
              </w:rPr>
              <w:t xml:space="preserve"> Prohibit purse seine setting on whale sharks and retention/transshipment </w:t>
            </w:r>
          </w:p>
          <w:p w14:paraId="5DB6805D" w14:textId="77777777" w:rsidR="00366B86" w:rsidRDefault="00366B86" w:rsidP="00A22DBE">
            <w:pPr>
              <w:widowControl w:val="0"/>
              <w:spacing w:line="240" w:lineRule="auto"/>
              <w:textAlignment w:val="baseline"/>
              <w:rPr>
                <w:rFonts w:ascii="Calibri" w:eastAsia="Times New Roman" w:hAnsi="Calibri" w:cs="Calibri"/>
                <w:color w:val="000000"/>
              </w:rPr>
            </w:pPr>
          </w:p>
          <w:p w14:paraId="3D67692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A22DBE">
              <w:rPr>
                <w:rFonts w:ascii="Calibri" w:eastAsia="Times New Roman" w:hAnsi="Calibri" w:cs="Calibri"/>
                <w:color w:val="EE0000"/>
              </w:rPr>
              <w:t xml:space="preserve">PNA supports maintaining sub-paragraph 1-2 and 5a and </w:t>
            </w:r>
            <w:proofErr w:type="gramStart"/>
            <w:r w:rsidRPr="00A22DBE">
              <w:rPr>
                <w:rFonts w:ascii="Calibri" w:eastAsia="Times New Roman" w:hAnsi="Calibri" w:cs="Calibri"/>
                <w:color w:val="EE0000"/>
              </w:rPr>
              <w:t>suggest</w:t>
            </w:r>
            <w:proofErr w:type="gramEnd"/>
            <w:r w:rsidRPr="00A22DBE">
              <w:rPr>
                <w:rFonts w:ascii="Calibri" w:eastAsia="Times New Roman" w:hAnsi="Calibri" w:cs="Calibri"/>
                <w:color w:val="EE0000"/>
              </w:rPr>
              <w:t xml:space="preserve"> omitting sub-</w:t>
            </w:r>
            <w:proofErr w:type="gramStart"/>
            <w:r w:rsidRPr="00A22DBE">
              <w:rPr>
                <w:rFonts w:ascii="Calibri" w:eastAsia="Times New Roman" w:hAnsi="Calibri" w:cs="Calibri"/>
                <w:color w:val="EE0000"/>
              </w:rPr>
              <w:t>paragraph</w:t>
            </w:r>
            <w:proofErr w:type="gramEnd"/>
            <w:r w:rsidRPr="00A22DBE">
              <w:rPr>
                <w:rFonts w:ascii="Calibri" w:eastAsia="Times New Roman" w:hAnsi="Calibri" w:cs="Calibri"/>
                <w:color w:val="EE0000"/>
              </w:rPr>
              <w:t xml:space="preserve"> 3, 4, 6, and 7 as it is not practical for observers to collect</w:t>
            </w:r>
          </w:p>
        </w:tc>
        <w:tc>
          <w:tcPr>
            <w:tcW w:w="2046" w:type="dxa"/>
            <w:tcBorders>
              <w:top w:val="single" w:sz="6" w:space="0" w:color="auto"/>
              <w:left w:val="nil"/>
              <w:bottom w:val="single" w:sz="6" w:space="0" w:color="auto"/>
              <w:right w:val="single" w:sz="6" w:space="0" w:color="auto"/>
            </w:tcBorders>
            <w:hideMark/>
          </w:tcPr>
          <w:p w14:paraId="433A7A5A"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Report on interactions with whale sharks that were seen from the vessels -  </w:t>
            </w:r>
          </w:p>
        </w:tc>
        <w:tc>
          <w:tcPr>
            <w:tcW w:w="2511" w:type="dxa"/>
            <w:tcBorders>
              <w:top w:val="single" w:sz="6" w:space="0" w:color="auto"/>
              <w:left w:val="nil"/>
              <w:bottom w:val="single" w:sz="6" w:space="0" w:color="auto"/>
              <w:right w:val="nil"/>
            </w:tcBorders>
            <w:hideMark/>
          </w:tcPr>
          <w:p w14:paraId="35749F78"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Was purse seine gear deployed or continue to be deployed while one or more whale sharks were in the vicinity of the gear being released </w:t>
            </w:r>
            <w:r w:rsidRPr="005D74CD">
              <w:rPr>
                <w:rFonts w:ascii="Calibri" w:eastAsia="Times New Roman" w:hAnsi="Calibri" w:cs="Calibri"/>
                <w:color w:val="000000"/>
              </w:rPr>
              <w:br/>
              <w:t>Were whale sharks landed on board and retained </w:t>
            </w:r>
          </w:p>
        </w:tc>
        <w:tc>
          <w:tcPr>
            <w:tcW w:w="2521" w:type="dxa"/>
            <w:tcBorders>
              <w:top w:val="single" w:sz="6" w:space="0" w:color="000000"/>
              <w:left w:val="single" w:sz="6" w:space="0" w:color="000000"/>
              <w:bottom w:val="single" w:sz="6" w:space="0" w:color="000000"/>
              <w:right w:val="single" w:sz="6" w:space="0" w:color="auto"/>
            </w:tcBorders>
            <w:hideMark/>
          </w:tcPr>
          <w:p w14:paraId="56169117"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Interactions</w:t>
            </w:r>
            <w:r w:rsidRPr="005D74CD">
              <w:rPr>
                <w:rFonts w:ascii="Calibri" w:eastAsia="Times New Roman" w:hAnsi="Calibri" w:cs="Calibri"/>
                <w:color w:val="000000"/>
              </w:rPr>
              <w:t> </w:t>
            </w:r>
            <w:r w:rsidRPr="005D74CD">
              <w:rPr>
                <w:rFonts w:ascii="Calibri" w:eastAsia="Times New Roman" w:hAnsi="Calibri" w:cs="Calibri"/>
                <w:color w:val="000000"/>
              </w:rPr>
              <w:br/>
            </w:r>
            <w:r w:rsidRPr="005D74CD">
              <w:rPr>
                <w:rFonts w:ascii="Calibri" w:eastAsia="Times New Roman" w:hAnsi="Calibri" w:cs="Calibri"/>
                <w:b/>
                <w:bCs/>
                <w:color w:val="000000"/>
              </w:rPr>
              <w:t>Current MSDF</w:t>
            </w:r>
            <w:r w:rsidRPr="005D74CD">
              <w:rPr>
                <w:rFonts w:ascii="Calibri" w:eastAsia="Times New Roman" w:hAnsi="Calibri" w:cs="Calibri"/>
                <w:color w:val="000000"/>
              </w:rPr>
              <w:t xml:space="preserve"> - species code (row 127) and Fate Code (row 127) indicating retained, condition when caught (row 105), fate (row 106), condition when released (row 107), type of interaction (row 154), data and time of interaction (row 155), latitude and </w:t>
            </w:r>
            <w:proofErr w:type="spellStart"/>
            <w:r w:rsidRPr="005D74CD">
              <w:rPr>
                <w:rFonts w:ascii="Calibri" w:eastAsia="Times New Roman" w:hAnsi="Calibri" w:cs="Calibri"/>
                <w:color w:val="000000"/>
              </w:rPr>
              <w:t>longtitude</w:t>
            </w:r>
            <w:proofErr w:type="spellEnd"/>
            <w:r w:rsidRPr="005D74CD">
              <w:rPr>
                <w:rFonts w:ascii="Calibri" w:eastAsia="Times New Roman" w:hAnsi="Calibri" w:cs="Calibri"/>
                <w:color w:val="000000"/>
              </w:rPr>
              <w:t xml:space="preserve"> of interaction (row 156), species code of marine reptile, marine </w:t>
            </w:r>
            <w:r w:rsidRPr="005D74CD">
              <w:rPr>
                <w:rFonts w:ascii="Calibri" w:eastAsia="Times New Roman" w:hAnsi="Calibri" w:cs="Calibri"/>
                <w:color w:val="000000"/>
              </w:rPr>
              <w:lastRenderedPageBreak/>
              <w:t>mammal, or seabird (row 158), vessels activity during interaction (row 169), condition observed at start of interaction (row 170), condition observed at end of interaction (row 171), description of interaction (row 174), number of animals sighted (row 175) </w:t>
            </w:r>
            <w:r w:rsidRPr="005D74CD">
              <w:rPr>
                <w:rFonts w:ascii="Calibri" w:eastAsia="Times New Roman" w:hAnsi="Calibri" w:cs="Calibri"/>
                <w:color w:val="000000"/>
              </w:rPr>
              <w:br/>
            </w:r>
            <w:r w:rsidRPr="005D74CD">
              <w:rPr>
                <w:rFonts w:ascii="Aptos" w:eastAsia="Times New Roman" w:hAnsi="Aptos" w:cs="Segoe UI"/>
                <w:color w:val="000000"/>
              </w:rPr>
              <w:t> </w:t>
            </w:r>
            <w:r w:rsidRPr="005D74CD">
              <w:rPr>
                <w:rFonts w:ascii="Aptos" w:eastAsia="Times New Roman" w:hAnsi="Aptos" w:cs="Segoe UI"/>
                <w:color w:val="000000"/>
              </w:rPr>
              <w:br/>
            </w:r>
            <w:r w:rsidRPr="005D74CD">
              <w:rPr>
                <w:rFonts w:ascii="Calibri" w:eastAsia="Times New Roman" w:hAnsi="Calibri" w:cs="Calibri"/>
                <w:b/>
                <w:bCs/>
                <w:color w:val="000000"/>
              </w:rPr>
              <w:t>New proposed MSDF data fields</w:t>
            </w:r>
            <w:r w:rsidRPr="005D74CD">
              <w:rPr>
                <w:rFonts w:ascii="Calibri" w:eastAsia="Times New Roman" w:hAnsi="Calibri" w:cs="Calibri"/>
                <w:color w:val="000000"/>
              </w:rPr>
              <w:t xml:space="preserve"> - Time of SSI first sighting with time recorded before or after Set time (row 157), SSI is incidentally encircled in the purse seine net (row 172), if SSI is caught by longline, what is the length of line on released live animal (longline caught) (row 173) </w:t>
            </w:r>
            <w:r w:rsidRPr="005D74CD">
              <w:rPr>
                <w:rFonts w:ascii="Calibri" w:eastAsia="Times New Roman" w:hAnsi="Calibri" w:cs="Calibri"/>
                <w:color w:val="000000"/>
              </w:rPr>
              <w:br/>
            </w:r>
            <w:r w:rsidRPr="005D74CD">
              <w:rPr>
                <w:rFonts w:ascii="Aptos" w:eastAsia="Times New Roman" w:hAnsi="Aptos" w:cs="Segoe UI"/>
                <w:color w:val="000000"/>
              </w:rPr>
              <w:t> </w:t>
            </w:r>
            <w:r w:rsidRPr="005D74CD">
              <w:rPr>
                <w:rFonts w:ascii="Aptos" w:eastAsia="Times New Roman" w:hAnsi="Aptos" w:cs="Segoe UI"/>
                <w:color w:val="000000"/>
              </w:rPr>
              <w:br/>
              <w:t> </w:t>
            </w:r>
            <w:r w:rsidRPr="005D74CD">
              <w:rPr>
                <w:rFonts w:ascii="Aptos" w:eastAsia="Times New Roman" w:hAnsi="Aptos" w:cs="Segoe UI"/>
                <w:color w:val="000000"/>
              </w:rPr>
              <w:br/>
            </w:r>
            <w:r w:rsidRPr="005D74CD">
              <w:rPr>
                <w:rFonts w:ascii="Calibri" w:eastAsia="Times New Roman" w:hAnsi="Calibri" w:cs="Calibri"/>
                <w:i/>
                <w:iCs/>
              </w:rPr>
              <w:t>Check that there are some observed fate codes indicates retention in whole or in part for SSI</w:t>
            </w:r>
            <w:r w:rsidRPr="005D74CD">
              <w:rPr>
                <w:rFonts w:ascii="Calibri" w:eastAsia="Times New Roman" w:hAnsi="Calibri" w:cs="Calibri"/>
              </w:rPr>
              <w:t> </w:t>
            </w:r>
          </w:p>
          <w:p w14:paraId="3AC8F8AC"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rPr>
              <w:t> </w:t>
            </w:r>
          </w:p>
          <w:p w14:paraId="4AF8A5BE"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lastRenderedPageBreak/>
              <w:t>Current</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CCFS</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CWS interactions</w:t>
            </w:r>
            <w:r w:rsidRPr="005D74CD">
              <w:rPr>
                <w:rFonts w:ascii="Calibri" w:eastAsia="Times New Roman" w:hAnsi="Calibri" w:cs="Calibri"/>
                <w:color w:val="000000"/>
              </w:rPr>
              <w:t xml:space="preserve"> with purse seine and whale sharks are created by Secretariat based on c</w:t>
            </w:r>
            <w:r w:rsidRPr="005D74CD">
              <w:rPr>
                <w:rFonts w:ascii="Calibri" w:eastAsia="Times New Roman" w:hAnsi="Calibri" w:cs="Calibri"/>
              </w:rPr>
              <w:t>urrent MSDF fields referred to above </w:t>
            </w:r>
          </w:p>
          <w:p w14:paraId="3FFB39E6"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p>
        </w:tc>
        <w:tc>
          <w:tcPr>
            <w:tcW w:w="2490" w:type="dxa"/>
            <w:tcBorders>
              <w:top w:val="single" w:sz="6" w:space="0" w:color="auto"/>
              <w:left w:val="single" w:sz="6" w:space="0" w:color="auto"/>
              <w:bottom w:val="single" w:sz="6" w:space="0" w:color="auto"/>
              <w:right w:val="single" w:sz="6" w:space="0" w:color="auto"/>
            </w:tcBorders>
            <w:hideMark/>
          </w:tcPr>
          <w:p w14:paraId="23E8F829"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lastRenderedPageBreak/>
              <w:t>Secretariat comment</w:t>
            </w:r>
            <w:r w:rsidRPr="005D74CD">
              <w:rPr>
                <w:rFonts w:ascii="Calibri" w:eastAsia="Times New Roman" w:hAnsi="Calibri" w:cs="Calibri"/>
                <w:b/>
                <w:bCs/>
                <w:i/>
                <w:iCs/>
                <w:color w:val="000000"/>
              </w:rPr>
              <w:t>:</w:t>
            </w:r>
            <w:r w:rsidRPr="005D74CD">
              <w:rPr>
                <w:rFonts w:ascii="Calibri" w:eastAsia="Times New Roman" w:hAnsi="Calibri" w:cs="Calibri"/>
                <w:i/>
                <w:iCs/>
                <w:color w:val="000000"/>
              </w:rPr>
              <w:t xml:space="preserve"> Could be a new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related to whether intentional setting on whale sharks was observed.  The MSDFs data fields should be reviewed to check that they will sufficiently document observations related to specific incidents, including fate of SSIs</w:t>
            </w:r>
            <w:r w:rsidRPr="005D74CD">
              <w:rPr>
                <w:rFonts w:ascii="Calibri" w:eastAsia="Times New Roman" w:hAnsi="Calibri" w:cs="Calibri"/>
                <w:color w:val="D13438"/>
              </w:rPr>
              <w:t> </w:t>
            </w:r>
          </w:p>
          <w:p w14:paraId="3B84FAF0"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D13438"/>
              </w:rPr>
              <w:lastRenderedPageBreak/>
              <w:t> </w:t>
            </w:r>
          </w:p>
          <w:p w14:paraId="779B8BF2"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i/>
                <w:iCs/>
                <w:color w:val="D13438"/>
                <w:u w:val="single"/>
              </w:rPr>
              <w:t>PNA comment:</w:t>
            </w:r>
            <w:r w:rsidRPr="005D74CD">
              <w:rPr>
                <w:rFonts w:ascii="Calibri" w:eastAsia="Times New Roman" w:hAnsi="Calibri" w:cs="Calibri"/>
                <w:i/>
                <w:iCs/>
                <w:color w:val="D13438"/>
                <w:u w:val="single"/>
              </w:rPr>
              <w:t xml:space="preserve"> </w:t>
            </w:r>
            <w:r w:rsidRPr="005D74CD">
              <w:rPr>
                <w:rFonts w:ascii="Calibri" w:eastAsia="Times New Roman" w:hAnsi="Calibri" w:cs="Calibri"/>
                <w:i/>
                <w:iCs/>
                <w:color w:val="D13438"/>
                <w:u w:val="single"/>
                <w:lang w:val="en-AU"/>
              </w:rPr>
              <w:t xml:space="preserve">PS-3 already capture SSI sighting and encirclement data for purse seine and support that additional Yes/No question on the GEN3 </w:t>
            </w:r>
            <w:proofErr w:type="gramStart"/>
            <w:r w:rsidRPr="005D74CD">
              <w:rPr>
                <w:rFonts w:ascii="Calibri" w:eastAsia="Times New Roman" w:hAnsi="Calibri" w:cs="Calibri"/>
                <w:i/>
                <w:iCs/>
                <w:color w:val="D13438"/>
                <w:u w:val="single"/>
                <w:lang w:val="en-AU"/>
              </w:rPr>
              <w:t>maybe</w:t>
            </w:r>
            <w:proofErr w:type="gramEnd"/>
            <w:r w:rsidRPr="005D74CD">
              <w:rPr>
                <w:rFonts w:ascii="Calibri" w:eastAsia="Times New Roman" w:hAnsi="Calibri" w:cs="Calibri"/>
                <w:i/>
                <w:iCs/>
                <w:color w:val="D13438"/>
                <w:u w:val="single"/>
                <w:lang w:val="en-AU"/>
              </w:rPr>
              <w:t xml:space="preserve"> taken up during debriefing to minimize at-sea workload</w:t>
            </w:r>
            <w:r w:rsidRPr="005D74CD">
              <w:rPr>
                <w:rFonts w:ascii="Calibri" w:eastAsia="Times New Roman" w:hAnsi="Calibri" w:cs="Calibri"/>
                <w:color w:val="156082"/>
              </w:rPr>
              <w:t> </w:t>
            </w:r>
          </w:p>
        </w:tc>
      </w:tr>
      <w:tr w:rsidR="00366B86" w:rsidRPr="005D74CD" w14:paraId="5465EE8B" w14:textId="77777777" w:rsidTr="00A22DBE">
        <w:trPr>
          <w:trHeight w:val="300"/>
        </w:trPr>
        <w:tc>
          <w:tcPr>
            <w:tcW w:w="10552" w:type="dxa"/>
            <w:gridSpan w:val="4"/>
            <w:tcBorders>
              <w:top w:val="nil"/>
              <w:left w:val="single" w:sz="6" w:space="0" w:color="auto"/>
              <w:bottom w:val="nil"/>
              <w:right w:val="nil"/>
            </w:tcBorders>
            <w:shd w:val="clear" w:color="auto" w:fill="DAEEF3"/>
            <w:vAlign w:val="bottom"/>
            <w:hideMark/>
          </w:tcPr>
          <w:p w14:paraId="3EE55232"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sz w:val="24"/>
                <w:szCs w:val="24"/>
              </w:rPr>
              <w:lastRenderedPageBreak/>
              <w:t>CETACEANS</w:t>
            </w:r>
            <w:r w:rsidRPr="005D74CD">
              <w:rPr>
                <w:rFonts w:ascii="Calibri" w:eastAsia="Times New Roman" w:hAnsi="Calibri" w:cs="Calibri"/>
                <w:color w:val="000000"/>
                <w:sz w:val="24"/>
                <w:szCs w:val="24"/>
              </w:rPr>
              <w:t> </w:t>
            </w:r>
          </w:p>
        </w:tc>
        <w:tc>
          <w:tcPr>
            <w:tcW w:w="2490" w:type="dxa"/>
            <w:tcBorders>
              <w:top w:val="nil"/>
              <w:left w:val="single" w:sz="6" w:space="0" w:color="auto"/>
              <w:bottom w:val="nil"/>
              <w:right w:val="nil"/>
            </w:tcBorders>
            <w:shd w:val="clear" w:color="auto" w:fill="DAEEF3"/>
            <w:hideMark/>
          </w:tcPr>
          <w:p w14:paraId="7E8F2406" w14:textId="77777777" w:rsidR="00366B86" w:rsidRPr="005D74CD" w:rsidRDefault="00366B86" w:rsidP="00A22DBE">
            <w:pPr>
              <w:widowControl w:val="0"/>
              <w:spacing w:line="240" w:lineRule="auto"/>
              <w:jc w:val="center"/>
              <w:textAlignment w:val="baseline"/>
              <w:rPr>
                <w:rFonts w:ascii="Segoe UI" w:eastAsia="Times New Roman" w:hAnsi="Segoe UI" w:cs="Segoe UI"/>
                <w:color w:val="000000"/>
                <w:sz w:val="18"/>
                <w:szCs w:val="18"/>
              </w:rPr>
            </w:pPr>
            <w:r w:rsidRPr="005D74CD">
              <w:rPr>
                <w:rFonts w:ascii="Calibri" w:eastAsia="Times New Roman" w:hAnsi="Calibri" w:cs="Calibri"/>
                <w:color w:val="000000"/>
                <w:sz w:val="24"/>
                <w:szCs w:val="24"/>
              </w:rPr>
              <w:t> </w:t>
            </w:r>
          </w:p>
        </w:tc>
      </w:tr>
      <w:tr w:rsidR="00366B86" w:rsidRPr="005D74CD" w14:paraId="599A3273" w14:textId="77777777" w:rsidTr="00A22DBE">
        <w:trPr>
          <w:trHeight w:val="300"/>
        </w:trPr>
        <w:tc>
          <w:tcPr>
            <w:tcW w:w="3474" w:type="dxa"/>
            <w:tcBorders>
              <w:top w:val="single" w:sz="6" w:space="0" w:color="auto"/>
              <w:left w:val="single" w:sz="6" w:space="0" w:color="auto"/>
              <w:bottom w:val="single" w:sz="6" w:space="0" w:color="auto"/>
              <w:right w:val="single" w:sz="6" w:space="0" w:color="auto"/>
            </w:tcBorders>
            <w:hideMark/>
          </w:tcPr>
          <w:p w14:paraId="657D27C8" w14:textId="77777777" w:rsidR="00366B86" w:rsidRDefault="00366B86" w:rsidP="00A22DBE">
            <w:pPr>
              <w:widowControl w:val="0"/>
              <w:spacing w:line="240" w:lineRule="auto"/>
              <w:textAlignment w:val="baseline"/>
              <w:rPr>
                <w:rFonts w:ascii="Calibri" w:eastAsia="Times New Roman" w:hAnsi="Calibri" w:cs="Calibri"/>
                <w:color w:val="000000"/>
              </w:rPr>
            </w:pPr>
            <w:r w:rsidRPr="005D74CD">
              <w:rPr>
                <w:rFonts w:ascii="Calibri" w:eastAsia="Times New Roman" w:hAnsi="Calibri" w:cs="Calibri"/>
                <w:b/>
                <w:bCs/>
                <w:color w:val="000000"/>
              </w:rPr>
              <w:t>CMM 2024-07 01</w:t>
            </w:r>
            <w:r w:rsidRPr="005D74CD">
              <w:rPr>
                <w:rFonts w:ascii="Calibri" w:eastAsia="Times New Roman" w:hAnsi="Calibri" w:cs="Calibri"/>
                <w:color w:val="000000"/>
              </w:rPr>
              <w:t xml:space="preserve"> Prohibit purse seine setting on cetaceans, if animal is sighted prior to commencement of the set </w:t>
            </w:r>
          </w:p>
          <w:p w14:paraId="0D6C02F8" w14:textId="77777777" w:rsidR="00366B86" w:rsidRDefault="00366B86" w:rsidP="00A22DBE">
            <w:pPr>
              <w:widowControl w:val="0"/>
              <w:spacing w:line="240" w:lineRule="auto"/>
              <w:textAlignment w:val="baseline"/>
              <w:rPr>
                <w:rFonts w:ascii="Segoe UI" w:eastAsia="Times New Roman" w:hAnsi="Segoe UI" w:cs="Segoe UI"/>
                <w:color w:val="000000"/>
                <w:sz w:val="18"/>
                <w:szCs w:val="18"/>
              </w:rPr>
            </w:pPr>
          </w:p>
          <w:p w14:paraId="03BA995F"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A22DBE">
              <w:rPr>
                <w:rFonts w:ascii="Segoe UI" w:eastAsia="Times New Roman" w:hAnsi="Segoe UI" w:cs="Segoe UI"/>
                <w:color w:val="EE0000"/>
                <w:sz w:val="18"/>
                <w:szCs w:val="18"/>
              </w:rPr>
              <w:t>PNA support maintaining</w:t>
            </w:r>
          </w:p>
        </w:tc>
        <w:tc>
          <w:tcPr>
            <w:tcW w:w="2046" w:type="dxa"/>
            <w:tcBorders>
              <w:top w:val="single" w:sz="6" w:space="0" w:color="auto"/>
              <w:left w:val="nil"/>
              <w:bottom w:val="single" w:sz="6" w:space="0" w:color="auto"/>
              <w:right w:val="single" w:sz="6" w:space="0" w:color="auto"/>
            </w:tcBorders>
            <w:hideMark/>
          </w:tcPr>
          <w:p w14:paraId="289A8A9C"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Report on interactions with cetaceans that were seen from the vessels -  </w:t>
            </w:r>
          </w:p>
        </w:tc>
        <w:tc>
          <w:tcPr>
            <w:tcW w:w="2511" w:type="dxa"/>
            <w:tcBorders>
              <w:top w:val="single" w:sz="6" w:space="0" w:color="auto"/>
              <w:left w:val="nil"/>
              <w:bottom w:val="single" w:sz="6" w:space="0" w:color="auto"/>
              <w:right w:val="nil"/>
            </w:tcBorders>
            <w:hideMark/>
          </w:tcPr>
          <w:p w14:paraId="4BC445E2"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Was purse seine gear deployed or continue to be deployed while one or more cetaceans were in the vicinity of the gear being released </w:t>
            </w:r>
            <w:r w:rsidRPr="005D74CD">
              <w:rPr>
                <w:rFonts w:ascii="Calibri" w:eastAsia="Times New Roman" w:hAnsi="Calibri" w:cs="Calibri"/>
                <w:color w:val="000000"/>
              </w:rPr>
              <w:br/>
              <w:t>Were cetaceans landed on board and retained </w:t>
            </w:r>
          </w:p>
        </w:tc>
        <w:tc>
          <w:tcPr>
            <w:tcW w:w="2521" w:type="dxa"/>
            <w:tcBorders>
              <w:top w:val="single" w:sz="6" w:space="0" w:color="000000"/>
              <w:left w:val="single" w:sz="6" w:space="0" w:color="000000"/>
              <w:bottom w:val="single" w:sz="6" w:space="0" w:color="000000"/>
              <w:right w:val="single" w:sz="6" w:space="0" w:color="000000"/>
            </w:tcBorders>
            <w:hideMark/>
          </w:tcPr>
          <w:p w14:paraId="43B9C651"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Interactions</w:t>
            </w:r>
            <w:r w:rsidRPr="005D74CD">
              <w:rPr>
                <w:rFonts w:ascii="Calibri" w:eastAsia="Times New Roman" w:hAnsi="Calibri" w:cs="Calibri"/>
                <w:color w:val="000000"/>
              </w:rPr>
              <w:t> </w:t>
            </w:r>
            <w:r w:rsidRPr="005D74CD">
              <w:rPr>
                <w:rFonts w:ascii="Calibri" w:eastAsia="Times New Roman" w:hAnsi="Calibri" w:cs="Calibri"/>
                <w:color w:val="000000"/>
              </w:rPr>
              <w:br/>
              <w:t xml:space="preserve">Current MSDF - species code (row 127) and Fate Code (row 127) indicating retained, condition when caught (row 105), fate (row 106), condition when released (row 107), type of interaction (row 154), data and time of interaction (row 155), latitude and </w:t>
            </w:r>
            <w:proofErr w:type="spellStart"/>
            <w:r w:rsidRPr="005D74CD">
              <w:rPr>
                <w:rFonts w:ascii="Calibri" w:eastAsia="Times New Roman" w:hAnsi="Calibri" w:cs="Calibri"/>
                <w:color w:val="000000"/>
              </w:rPr>
              <w:t>longtitude</w:t>
            </w:r>
            <w:proofErr w:type="spellEnd"/>
            <w:r w:rsidRPr="005D74CD">
              <w:rPr>
                <w:rFonts w:ascii="Calibri" w:eastAsia="Times New Roman" w:hAnsi="Calibri" w:cs="Calibri"/>
                <w:color w:val="000000"/>
              </w:rPr>
              <w:t xml:space="preserve"> of interaction (row 156), species code of marine reptile, marine mammal, or seabird (row 158), vessels activity during interaction (row 169), condition observed at start of interaction (row 170), condition observed at end of interaction (row 171), description of interaction </w:t>
            </w:r>
            <w:r w:rsidRPr="005D74CD">
              <w:rPr>
                <w:rFonts w:ascii="Calibri" w:eastAsia="Times New Roman" w:hAnsi="Calibri" w:cs="Calibri"/>
                <w:color w:val="000000"/>
              </w:rPr>
              <w:lastRenderedPageBreak/>
              <w:t>(row 174), number of animals sighted (row 175) </w:t>
            </w:r>
            <w:r w:rsidRPr="005D74CD">
              <w:rPr>
                <w:rFonts w:ascii="Calibri" w:eastAsia="Times New Roman" w:hAnsi="Calibri" w:cs="Calibri"/>
                <w:color w:val="000000"/>
              </w:rPr>
              <w:br/>
            </w:r>
            <w:r w:rsidRPr="005D74CD">
              <w:rPr>
                <w:rFonts w:ascii="Aptos" w:eastAsia="Times New Roman" w:hAnsi="Aptos" w:cs="Segoe UI"/>
                <w:color w:val="000000"/>
              </w:rPr>
              <w:t> </w:t>
            </w:r>
            <w:r w:rsidRPr="005D74CD">
              <w:rPr>
                <w:rFonts w:ascii="Aptos" w:eastAsia="Times New Roman" w:hAnsi="Aptos" w:cs="Segoe UI"/>
                <w:color w:val="000000"/>
              </w:rPr>
              <w:br/>
            </w:r>
            <w:r w:rsidRPr="005D74CD">
              <w:rPr>
                <w:rFonts w:ascii="Calibri" w:eastAsia="Times New Roman" w:hAnsi="Calibri" w:cs="Calibri"/>
                <w:b/>
                <w:bCs/>
                <w:color w:val="000000"/>
              </w:rPr>
              <w:t>New proposed MSDF data fields</w:t>
            </w:r>
            <w:r w:rsidRPr="005D74CD">
              <w:rPr>
                <w:rFonts w:ascii="Calibri" w:eastAsia="Times New Roman" w:hAnsi="Calibri" w:cs="Calibri"/>
                <w:color w:val="000000"/>
              </w:rPr>
              <w:t xml:space="preserve"> - Time of SSI first sighting with time recorded before or after Set time (row 157), SSI is incidentally encircled in the purse seine net (row 172), if SSI is caught by longline, what is the length of line on released live animal (longline caught) (row 173) </w:t>
            </w:r>
            <w:r w:rsidRPr="005D74CD">
              <w:rPr>
                <w:rFonts w:ascii="Calibri" w:eastAsia="Times New Roman" w:hAnsi="Calibri" w:cs="Calibri"/>
                <w:color w:val="000000"/>
              </w:rPr>
              <w:br/>
            </w:r>
            <w:r w:rsidRPr="005D74CD">
              <w:rPr>
                <w:rFonts w:ascii="Aptos" w:eastAsia="Times New Roman" w:hAnsi="Aptos" w:cs="Segoe UI"/>
                <w:color w:val="000000"/>
              </w:rPr>
              <w:t> </w:t>
            </w:r>
            <w:r w:rsidRPr="005D74CD">
              <w:rPr>
                <w:rFonts w:ascii="Aptos" w:eastAsia="Times New Roman" w:hAnsi="Aptos" w:cs="Segoe UI"/>
                <w:color w:val="000000"/>
              </w:rPr>
              <w:br/>
            </w:r>
            <w:r w:rsidRPr="005D74CD">
              <w:rPr>
                <w:rFonts w:ascii="Calibri" w:eastAsia="Times New Roman" w:hAnsi="Calibri" w:cs="Calibri"/>
                <w:i/>
                <w:iCs/>
              </w:rPr>
              <w:t>Check that there are some observed fate codes indicates retention in whole or in part for SSI</w:t>
            </w:r>
            <w:r w:rsidRPr="005D74CD">
              <w:rPr>
                <w:rFonts w:ascii="Calibri" w:eastAsia="Times New Roman" w:hAnsi="Calibri" w:cs="Calibri"/>
              </w:rPr>
              <w:t> </w:t>
            </w:r>
          </w:p>
          <w:p w14:paraId="48F9FBC0"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rPr>
              <w:t> </w:t>
            </w:r>
          </w:p>
          <w:p w14:paraId="393BC4E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t>Current</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CCFS</w:t>
            </w:r>
            <w:r w:rsidRPr="005D74CD">
              <w:rPr>
                <w:rFonts w:ascii="Calibri" w:eastAsia="Times New Roman" w:hAnsi="Calibri" w:cs="Calibri"/>
                <w:color w:val="000000"/>
              </w:rPr>
              <w:t xml:space="preserve"> </w:t>
            </w:r>
            <w:r w:rsidRPr="005D74CD">
              <w:rPr>
                <w:rFonts w:ascii="Calibri" w:eastAsia="Times New Roman" w:hAnsi="Calibri" w:cs="Calibri"/>
                <w:b/>
                <w:bCs/>
                <w:color w:val="000000"/>
              </w:rPr>
              <w:t>CWS interactions</w:t>
            </w:r>
            <w:r w:rsidRPr="005D74CD">
              <w:rPr>
                <w:rFonts w:ascii="Calibri" w:eastAsia="Times New Roman" w:hAnsi="Calibri" w:cs="Calibri"/>
                <w:color w:val="000000"/>
              </w:rPr>
              <w:t xml:space="preserve"> with purse seine and cetaceans are created by Secretariat based on current MSDF fields referred to above </w:t>
            </w:r>
          </w:p>
        </w:tc>
        <w:tc>
          <w:tcPr>
            <w:tcW w:w="2490" w:type="dxa"/>
            <w:tcBorders>
              <w:top w:val="nil"/>
              <w:left w:val="nil"/>
              <w:bottom w:val="nil"/>
              <w:right w:val="nil"/>
            </w:tcBorders>
            <w:hideMark/>
          </w:tcPr>
          <w:p w14:paraId="44FE7936"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lastRenderedPageBreak/>
              <w:t>Secretariat comment:</w:t>
            </w:r>
            <w:r w:rsidRPr="005D74CD">
              <w:rPr>
                <w:rFonts w:ascii="Calibri" w:eastAsia="Times New Roman" w:hAnsi="Calibri" w:cs="Calibri"/>
                <w:color w:val="000000"/>
              </w:rPr>
              <w:t xml:space="preserve"> Could be a new </w:t>
            </w:r>
            <w:proofErr w:type="gramStart"/>
            <w:r w:rsidRPr="005D74CD">
              <w:rPr>
                <w:rFonts w:ascii="Calibri" w:eastAsia="Times New Roman" w:hAnsi="Calibri" w:cs="Calibri"/>
                <w:color w:val="000000"/>
              </w:rPr>
              <w:t>yes</w:t>
            </w:r>
            <w:proofErr w:type="gramEnd"/>
            <w:r w:rsidRPr="005D74CD">
              <w:rPr>
                <w:rFonts w:ascii="Calibri" w:eastAsia="Times New Roman" w:hAnsi="Calibri" w:cs="Calibri"/>
                <w:color w:val="000000"/>
              </w:rPr>
              <w:t xml:space="preserve"> no question on Observer Trip Monitoring Summary related to whether intentional setting on cetaceans was observed.  The MSDFs data fields should be reviewed to check that they will sufficiently document observations related to specific incidents</w:t>
            </w:r>
            <w:r w:rsidRPr="005D74CD">
              <w:rPr>
                <w:rFonts w:ascii="Calibri" w:eastAsia="Times New Roman" w:hAnsi="Calibri" w:cs="Calibri"/>
                <w:color w:val="D13438"/>
              </w:rPr>
              <w:t> </w:t>
            </w:r>
          </w:p>
          <w:p w14:paraId="717CE089"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D13438"/>
              </w:rPr>
              <w:t> </w:t>
            </w:r>
          </w:p>
          <w:p w14:paraId="5EBED264"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i/>
                <w:iCs/>
                <w:color w:val="D13438"/>
                <w:u w:val="single"/>
              </w:rPr>
              <w:t>PNA comment:</w:t>
            </w:r>
            <w:r w:rsidRPr="005D74CD">
              <w:rPr>
                <w:rFonts w:ascii="Calibri" w:eastAsia="Times New Roman" w:hAnsi="Calibri" w:cs="Calibri"/>
                <w:i/>
                <w:iCs/>
                <w:color w:val="D13438"/>
                <w:u w:val="single"/>
              </w:rPr>
              <w:t xml:space="preserve"> </w:t>
            </w:r>
            <w:r w:rsidRPr="005D74CD">
              <w:rPr>
                <w:rFonts w:ascii="Calibri" w:eastAsia="Times New Roman" w:hAnsi="Calibri" w:cs="Calibri"/>
                <w:i/>
                <w:iCs/>
                <w:color w:val="D13438"/>
                <w:u w:val="single"/>
                <w:lang w:val="en-AU"/>
              </w:rPr>
              <w:t xml:space="preserve">PS-3 already capture SSI sighting and encirclement data for purse seine and support that additional Yes/No question on the GEN3 </w:t>
            </w:r>
            <w:proofErr w:type="gramStart"/>
            <w:r w:rsidRPr="005D74CD">
              <w:rPr>
                <w:rFonts w:ascii="Calibri" w:eastAsia="Times New Roman" w:hAnsi="Calibri" w:cs="Calibri"/>
                <w:i/>
                <w:iCs/>
                <w:color w:val="D13438"/>
                <w:u w:val="single"/>
                <w:lang w:val="en-AU"/>
              </w:rPr>
              <w:t>maybe</w:t>
            </w:r>
            <w:proofErr w:type="gramEnd"/>
            <w:r w:rsidRPr="005D74CD">
              <w:rPr>
                <w:rFonts w:ascii="Calibri" w:eastAsia="Times New Roman" w:hAnsi="Calibri" w:cs="Calibri"/>
                <w:i/>
                <w:iCs/>
                <w:color w:val="D13438"/>
                <w:u w:val="single"/>
                <w:lang w:val="en-AU"/>
              </w:rPr>
              <w:t xml:space="preserve"> taken up during debriefing to minimize at-</w:t>
            </w:r>
            <w:r w:rsidRPr="005D74CD">
              <w:rPr>
                <w:rFonts w:ascii="Calibri" w:eastAsia="Times New Roman" w:hAnsi="Calibri" w:cs="Calibri"/>
                <w:i/>
                <w:iCs/>
                <w:color w:val="D13438"/>
                <w:u w:val="single"/>
                <w:lang w:val="en-AU"/>
              </w:rPr>
              <w:lastRenderedPageBreak/>
              <w:t>sea workload</w:t>
            </w:r>
            <w:r w:rsidRPr="005D74CD">
              <w:rPr>
                <w:rFonts w:ascii="Calibri" w:eastAsia="Times New Roman" w:hAnsi="Calibri" w:cs="Calibri"/>
                <w:color w:val="156082"/>
              </w:rPr>
              <w:t> </w:t>
            </w:r>
          </w:p>
        </w:tc>
      </w:tr>
      <w:tr w:rsidR="00366B86" w:rsidRPr="005D74CD" w14:paraId="46F2E72C" w14:textId="77777777" w:rsidTr="00A22DBE">
        <w:trPr>
          <w:trHeight w:val="300"/>
        </w:trPr>
        <w:tc>
          <w:tcPr>
            <w:tcW w:w="3474" w:type="dxa"/>
            <w:tcBorders>
              <w:top w:val="nil"/>
              <w:left w:val="single" w:sz="6" w:space="0" w:color="auto"/>
              <w:bottom w:val="single" w:sz="6" w:space="0" w:color="auto"/>
              <w:right w:val="single" w:sz="6" w:space="0" w:color="auto"/>
            </w:tcBorders>
            <w:hideMark/>
          </w:tcPr>
          <w:p w14:paraId="0B8E43BE" w14:textId="77777777" w:rsidR="00366B86" w:rsidRDefault="00366B86" w:rsidP="00A22DBE">
            <w:pPr>
              <w:widowControl w:val="0"/>
              <w:spacing w:line="240" w:lineRule="auto"/>
              <w:textAlignment w:val="baseline"/>
              <w:rPr>
                <w:rFonts w:ascii="Calibri" w:eastAsia="Times New Roman" w:hAnsi="Calibri" w:cs="Calibri"/>
                <w:color w:val="000000"/>
              </w:rPr>
            </w:pPr>
            <w:r w:rsidRPr="005D74CD">
              <w:rPr>
                <w:rFonts w:ascii="Calibri" w:eastAsia="Times New Roman" w:hAnsi="Calibri" w:cs="Calibri"/>
                <w:b/>
                <w:bCs/>
                <w:color w:val="000000"/>
              </w:rPr>
              <w:lastRenderedPageBreak/>
              <w:t>CMM 2024-07 02</w:t>
            </w:r>
            <w:r w:rsidRPr="005D74CD">
              <w:rPr>
                <w:rFonts w:ascii="Calibri" w:eastAsia="Times New Roman" w:hAnsi="Calibri" w:cs="Calibri"/>
                <w:color w:val="000000"/>
              </w:rPr>
              <w:t xml:space="preserve"> Requirements in the event of unintentional encircling of cetaceans in the purse seine net, </w:t>
            </w:r>
            <w:r w:rsidRPr="005D74CD">
              <w:rPr>
                <w:rFonts w:ascii="Calibri" w:eastAsia="Times New Roman" w:hAnsi="Calibri" w:cs="Calibri"/>
                <w:color w:val="000000"/>
              </w:rPr>
              <w:lastRenderedPageBreak/>
              <w:t>including incident reporting requirements </w:t>
            </w:r>
          </w:p>
          <w:p w14:paraId="6BC97AF4"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A22DBE">
              <w:rPr>
                <w:rFonts w:ascii="Segoe UI" w:eastAsia="Times New Roman" w:hAnsi="Segoe UI" w:cs="Segoe UI"/>
                <w:color w:val="EE0000"/>
                <w:sz w:val="18"/>
                <w:szCs w:val="18"/>
              </w:rPr>
              <w:t>PNA supports maintaining</w:t>
            </w:r>
          </w:p>
        </w:tc>
        <w:tc>
          <w:tcPr>
            <w:tcW w:w="2046" w:type="dxa"/>
            <w:tcBorders>
              <w:top w:val="nil"/>
              <w:left w:val="nil"/>
              <w:bottom w:val="single" w:sz="6" w:space="0" w:color="auto"/>
              <w:right w:val="single" w:sz="6" w:space="0" w:color="auto"/>
            </w:tcBorders>
            <w:hideMark/>
          </w:tcPr>
          <w:p w14:paraId="2B7EE5E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lastRenderedPageBreak/>
              <w:t xml:space="preserve">Report on interactions with cetaceans that were seen from the </w:t>
            </w:r>
            <w:r w:rsidRPr="005D74CD">
              <w:rPr>
                <w:rFonts w:ascii="Calibri" w:eastAsia="Times New Roman" w:hAnsi="Calibri" w:cs="Calibri"/>
                <w:color w:val="000000"/>
              </w:rPr>
              <w:lastRenderedPageBreak/>
              <w:t>vessels -  </w:t>
            </w:r>
          </w:p>
        </w:tc>
        <w:tc>
          <w:tcPr>
            <w:tcW w:w="2511" w:type="dxa"/>
            <w:tcBorders>
              <w:top w:val="nil"/>
              <w:left w:val="nil"/>
              <w:bottom w:val="single" w:sz="6" w:space="0" w:color="auto"/>
              <w:right w:val="nil"/>
            </w:tcBorders>
            <w:hideMark/>
          </w:tcPr>
          <w:p w14:paraId="3E4724D7"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lastRenderedPageBreak/>
              <w:t xml:space="preserve">Were efforts made to release cetaceans that were encircled in the purse </w:t>
            </w:r>
            <w:r w:rsidRPr="005D74CD">
              <w:rPr>
                <w:rFonts w:ascii="Calibri" w:eastAsia="Times New Roman" w:hAnsi="Calibri" w:cs="Calibri"/>
                <w:color w:val="000000"/>
              </w:rPr>
              <w:lastRenderedPageBreak/>
              <w:t>seine net, and where cetaceans landed on board released  </w:t>
            </w:r>
          </w:p>
        </w:tc>
        <w:tc>
          <w:tcPr>
            <w:tcW w:w="2521" w:type="dxa"/>
            <w:tcBorders>
              <w:top w:val="nil"/>
              <w:left w:val="single" w:sz="6" w:space="0" w:color="000000"/>
              <w:bottom w:val="single" w:sz="6" w:space="0" w:color="000000"/>
              <w:right w:val="single" w:sz="6" w:space="0" w:color="000000"/>
            </w:tcBorders>
            <w:hideMark/>
          </w:tcPr>
          <w:p w14:paraId="4A5D15FC"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i/>
                <w:iCs/>
              </w:rPr>
              <w:lastRenderedPageBreak/>
              <w:t xml:space="preserve">Check that there are some observed fate codes indicates retention in whole </w:t>
            </w:r>
            <w:r w:rsidRPr="005D74CD">
              <w:rPr>
                <w:rFonts w:ascii="Calibri" w:eastAsia="Times New Roman" w:hAnsi="Calibri" w:cs="Calibri"/>
                <w:i/>
                <w:iCs/>
              </w:rPr>
              <w:lastRenderedPageBreak/>
              <w:t>or in part for SSI</w:t>
            </w:r>
            <w:r w:rsidRPr="005D74CD">
              <w:rPr>
                <w:rFonts w:ascii="Calibri" w:eastAsia="Times New Roman" w:hAnsi="Calibri" w:cs="Calibri"/>
              </w:rPr>
              <w:t> </w:t>
            </w:r>
          </w:p>
        </w:tc>
        <w:tc>
          <w:tcPr>
            <w:tcW w:w="2490" w:type="dxa"/>
            <w:tcBorders>
              <w:top w:val="single" w:sz="6" w:space="0" w:color="000000"/>
              <w:left w:val="nil"/>
              <w:bottom w:val="nil"/>
              <w:right w:val="single" w:sz="6" w:space="0" w:color="000000"/>
            </w:tcBorders>
            <w:hideMark/>
          </w:tcPr>
          <w:p w14:paraId="70214221"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lastRenderedPageBreak/>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 xml:space="preserve">Could be a new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w:t>
            </w:r>
            <w:r w:rsidRPr="005D74CD">
              <w:rPr>
                <w:rFonts w:ascii="Calibri" w:eastAsia="Times New Roman" w:hAnsi="Calibri" w:cs="Calibri"/>
                <w:i/>
                <w:iCs/>
                <w:color w:val="000000"/>
              </w:rPr>
              <w:lastRenderedPageBreak/>
              <w:t>Monitoring Summary as to whether the vessel had any interactions with cetaceans that are documented.  The MSDFs data fields should be reviewed to check that they will sufficiently document observations related to safe handling practices</w:t>
            </w:r>
            <w:r w:rsidRPr="005D74CD">
              <w:rPr>
                <w:rFonts w:ascii="Calibri" w:eastAsia="Times New Roman" w:hAnsi="Calibri" w:cs="Calibri"/>
                <w:color w:val="000000"/>
              </w:rPr>
              <w:t> </w:t>
            </w:r>
          </w:p>
        </w:tc>
      </w:tr>
      <w:tr w:rsidR="00366B86" w:rsidRPr="005D74CD" w14:paraId="24457C1D" w14:textId="77777777" w:rsidTr="00A22DBE">
        <w:trPr>
          <w:trHeight w:val="300"/>
        </w:trPr>
        <w:tc>
          <w:tcPr>
            <w:tcW w:w="3474" w:type="dxa"/>
            <w:tcBorders>
              <w:top w:val="nil"/>
              <w:left w:val="single" w:sz="6" w:space="0" w:color="auto"/>
              <w:bottom w:val="single" w:sz="6" w:space="0" w:color="auto"/>
              <w:right w:val="single" w:sz="6" w:space="0" w:color="auto"/>
            </w:tcBorders>
            <w:hideMark/>
          </w:tcPr>
          <w:p w14:paraId="6F9B4E23" w14:textId="77777777" w:rsidR="00366B86" w:rsidRDefault="00366B86" w:rsidP="00A22DBE">
            <w:pPr>
              <w:widowControl w:val="0"/>
              <w:spacing w:line="240" w:lineRule="auto"/>
              <w:textAlignment w:val="baseline"/>
              <w:rPr>
                <w:rFonts w:ascii="Calibri" w:eastAsia="Times New Roman" w:hAnsi="Calibri" w:cs="Calibri"/>
                <w:color w:val="000000"/>
              </w:rPr>
            </w:pPr>
            <w:r w:rsidRPr="005D74CD">
              <w:rPr>
                <w:rFonts w:ascii="Calibri" w:eastAsia="Times New Roman" w:hAnsi="Calibri" w:cs="Calibri"/>
                <w:b/>
                <w:bCs/>
                <w:color w:val="000000"/>
              </w:rPr>
              <w:lastRenderedPageBreak/>
              <w:t>CMM 2024-07 03</w:t>
            </w:r>
            <w:r w:rsidRPr="005D74CD">
              <w:rPr>
                <w:rFonts w:ascii="Calibri" w:eastAsia="Times New Roman" w:hAnsi="Calibri" w:cs="Calibri"/>
                <w:color w:val="000000"/>
              </w:rPr>
              <w:t xml:space="preserve"> CCMs shall prohibit all longline and purse seine </w:t>
            </w:r>
            <w:proofErr w:type="gramStart"/>
            <w:r w:rsidRPr="005D74CD">
              <w:rPr>
                <w:rFonts w:ascii="Calibri" w:eastAsia="Times New Roman" w:hAnsi="Calibri" w:cs="Calibri"/>
                <w:color w:val="000000"/>
              </w:rPr>
              <w:t>vessels</w:t>
            </w:r>
            <w:proofErr w:type="gramEnd"/>
            <w:r w:rsidRPr="005D74CD">
              <w:rPr>
                <w:rFonts w:ascii="Calibri" w:eastAsia="Times New Roman" w:hAnsi="Calibri" w:cs="Calibri"/>
                <w:color w:val="000000"/>
              </w:rPr>
              <w:t xml:space="preserve"> flying their </w:t>
            </w:r>
            <w:proofErr w:type="gramStart"/>
            <w:r w:rsidRPr="005D74CD">
              <w:rPr>
                <w:rFonts w:ascii="Calibri" w:eastAsia="Times New Roman" w:hAnsi="Calibri" w:cs="Calibri"/>
                <w:color w:val="000000"/>
              </w:rPr>
              <w:t>flag from harvesting</w:t>
            </w:r>
            <w:proofErr w:type="gramEnd"/>
            <w:r w:rsidRPr="005D74CD">
              <w:rPr>
                <w:rFonts w:ascii="Calibri" w:eastAsia="Times New Roman" w:hAnsi="Calibri" w:cs="Calibri"/>
                <w:color w:val="000000"/>
              </w:rPr>
              <w:t>, retaining onboard, transshipping, or landing any cetacean, </w:t>
            </w:r>
            <w:r w:rsidRPr="005D74CD">
              <w:rPr>
                <w:rFonts w:ascii="Calibri" w:eastAsia="Times New Roman" w:hAnsi="Calibri" w:cs="Calibri"/>
                <w:color w:val="000000"/>
              </w:rPr>
              <w:br/>
              <w:t>in whole or any part thereof, in the Convention Area </w:t>
            </w:r>
          </w:p>
          <w:p w14:paraId="341175AC" w14:textId="77777777" w:rsidR="00366B86" w:rsidRPr="00A22DBE" w:rsidRDefault="00366B86" w:rsidP="00A22DBE">
            <w:pPr>
              <w:widowControl w:val="0"/>
              <w:spacing w:line="240" w:lineRule="auto"/>
              <w:textAlignment w:val="baseline"/>
              <w:rPr>
                <w:rFonts w:ascii="Segoe UI" w:eastAsia="Times New Roman" w:hAnsi="Segoe UI" w:cs="Segoe UI"/>
                <w:color w:val="EE0000"/>
                <w:sz w:val="18"/>
                <w:szCs w:val="18"/>
              </w:rPr>
            </w:pPr>
          </w:p>
          <w:p w14:paraId="1CDC2320"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A22DBE">
              <w:rPr>
                <w:rFonts w:ascii="Segoe UI" w:eastAsia="Times New Roman" w:hAnsi="Segoe UI" w:cs="Segoe UI"/>
                <w:color w:val="EE0000"/>
                <w:sz w:val="18"/>
                <w:szCs w:val="18"/>
              </w:rPr>
              <w:t>PNA supports maintaining</w:t>
            </w:r>
          </w:p>
        </w:tc>
        <w:tc>
          <w:tcPr>
            <w:tcW w:w="2046" w:type="dxa"/>
            <w:tcBorders>
              <w:top w:val="nil"/>
              <w:left w:val="nil"/>
              <w:bottom w:val="single" w:sz="6" w:space="0" w:color="auto"/>
              <w:right w:val="single" w:sz="6" w:space="0" w:color="auto"/>
            </w:tcBorders>
            <w:hideMark/>
          </w:tcPr>
          <w:p w14:paraId="443C3BB8"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w:t>
            </w:r>
          </w:p>
        </w:tc>
        <w:tc>
          <w:tcPr>
            <w:tcW w:w="2511" w:type="dxa"/>
            <w:tcBorders>
              <w:top w:val="nil"/>
              <w:left w:val="nil"/>
              <w:bottom w:val="single" w:sz="6" w:space="0" w:color="auto"/>
              <w:right w:val="nil"/>
            </w:tcBorders>
            <w:hideMark/>
          </w:tcPr>
          <w:p w14:paraId="55CBEB6B"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Did fishing vessel catch a cetacean, and was it retained onboard, or transhipped </w:t>
            </w:r>
            <w:r w:rsidRPr="005D74CD">
              <w:rPr>
                <w:rFonts w:ascii="Calibri" w:eastAsia="Times New Roman" w:hAnsi="Calibri" w:cs="Calibri"/>
                <w:color w:val="000000"/>
              </w:rPr>
              <w:br/>
            </w:r>
            <w:r w:rsidRPr="005D74CD">
              <w:rPr>
                <w:rFonts w:ascii="Calibri" w:eastAsia="Times New Roman" w:hAnsi="Calibri" w:cs="Calibri"/>
              </w:rPr>
              <w:t>Was the capture/fate correctly recorded </w:t>
            </w:r>
          </w:p>
        </w:tc>
        <w:tc>
          <w:tcPr>
            <w:tcW w:w="2521" w:type="dxa"/>
            <w:tcBorders>
              <w:top w:val="nil"/>
              <w:left w:val="single" w:sz="6" w:space="0" w:color="000000"/>
              <w:bottom w:val="single" w:sz="6" w:space="0" w:color="000000"/>
              <w:right w:val="single" w:sz="6" w:space="0" w:color="auto"/>
            </w:tcBorders>
            <w:hideMark/>
          </w:tcPr>
          <w:p w14:paraId="2F64D12B" w14:textId="77777777" w:rsidR="00366B86" w:rsidRDefault="00366B86" w:rsidP="00A22DBE">
            <w:pPr>
              <w:widowControl w:val="0"/>
              <w:spacing w:line="240" w:lineRule="auto"/>
              <w:textAlignment w:val="baseline"/>
              <w:rPr>
                <w:rFonts w:ascii="Calibri" w:eastAsia="Times New Roman" w:hAnsi="Calibri" w:cs="Calibri"/>
              </w:rPr>
            </w:pPr>
            <w:r w:rsidRPr="005D74CD">
              <w:rPr>
                <w:rFonts w:ascii="Calibri" w:eastAsia="Times New Roman" w:hAnsi="Calibri" w:cs="Calibri"/>
                <w:color w:val="000000"/>
              </w:rPr>
              <w:t>Interactions </w:t>
            </w:r>
            <w:r w:rsidRPr="005D74CD">
              <w:rPr>
                <w:rFonts w:ascii="Calibri" w:eastAsia="Times New Roman" w:hAnsi="Calibri" w:cs="Calibri"/>
                <w:color w:val="000000"/>
              </w:rPr>
              <w:br/>
            </w:r>
            <w:r w:rsidRPr="005D74CD">
              <w:rPr>
                <w:rFonts w:ascii="Calibri" w:eastAsia="Times New Roman" w:hAnsi="Calibri" w:cs="Calibri"/>
                <w:b/>
                <w:bCs/>
                <w:color w:val="000000"/>
              </w:rPr>
              <w:t>Current MSDF</w:t>
            </w:r>
            <w:r w:rsidRPr="005D74CD">
              <w:rPr>
                <w:rFonts w:ascii="Calibri" w:eastAsia="Times New Roman" w:hAnsi="Calibri" w:cs="Calibri"/>
                <w:color w:val="000000"/>
              </w:rPr>
              <w:t xml:space="preserve"> - species code (row 127) and Fate Code (row 127) indicating retained, condition when caught (row 105), fate (row 106), condition when released (row 107), type of interaction (row 154), data and time of interaction (row 155), latitude and </w:t>
            </w:r>
            <w:proofErr w:type="spellStart"/>
            <w:r w:rsidRPr="005D74CD">
              <w:rPr>
                <w:rFonts w:ascii="Calibri" w:eastAsia="Times New Roman" w:hAnsi="Calibri" w:cs="Calibri"/>
                <w:color w:val="000000"/>
              </w:rPr>
              <w:t>longtitude</w:t>
            </w:r>
            <w:proofErr w:type="spellEnd"/>
            <w:r w:rsidRPr="005D74CD">
              <w:rPr>
                <w:rFonts w:ascii="Calibri" w:eastAsia="Times New Roman" w:hAnsi="Calibri" w:cs="Calibri"/>
                <w:color w:val="000000"/>
              </w:rPr>
              <w:t xml:space="preserve"> of interaction (row 156), species code of marine reptile, marine mammal, or seabird (row 158), vessels activity during interaction (row 169), condition observed at start of interaction (row 170), </w:t>
            </w:r>
            <w:r w:rsidRPr="005D74CD">
              <w:rPr>
                <w:rFonts w:ascii="Calibri" w:eastAsia="Times New Roman" w:hAnsi="Calibri" w:cs="Calibri"/>
                <w:color w:val="000000"/>
              </w:rPr>
              <w:lastRenderedPageBreak/>
              <w:t>condition observed at end of interaction (row 171), description of interaction (row 174), number of animals sighted (row 175) </w:t>
            </w:r>
            <w:r w:rsidRPr="005D74CD">
              <w:rPr>
                <w:rFonts w:ascii="Calibri" w:eastAsia="Times New Roman" w:hAnsi="Calibri" w:cs="Calibri"/>
                <w:color w:val="000000"/>
              </w:rPr>
              <w:br/>
            </w:r>
            <w:r w:rsidRPr="005D74CD">
              <w:rPr>
                <w:rFonts w:ascii="Aptos" w:eastAsia="Times New Roman" w:hAnsi="Aptos" w:cs="Segoe UI"/>
                <w:color w:val="000000"/>
              </w:rPr>
              <w:t> </w:t>
            </w:r>
            <w:r w:rsidRPr="005D74CD">
              <w:rPr>
                <w:rFonts w:ascii="Aptos" w:eastAsia="Times New Roman" w:hAnsi="Aptos" w:cs="Segoe UI"/>
                <w:color w:val="000000"/>
              </w:rPr>
              <w:br/>
            </w:r>
            <w:r w:rsidRPr="005D74CD">
              <w:rPr>
                <w:rFonts w:ascii="Calibri" w:eastAsia="Times New Roman" w:hAnsi="Calibri" w:cs="Calibri"/>
                <w:b/>
                <w:bCs/>
                <w:color w:val="000000"/>
              </w:rPr>
              <w:t>New proposed MSDF data fields</w:t>
            </w:r>
            <w:r w:rsidRPr="005D74CD">
              <w:rPr>
                <w:rFonts w:ascii="Calibri" w:eastAsia="Times New Roman" w:hAnsi="Calibri" w:cs="Calibri"/>
                <w:color w:val="000000"/>
              </w:rPr>
              <w:t xml:space="preserve"> - Time of SSI first sighting with time recorded before or after Set time (row 157), SSI is incidentally encircled in the purse seine net (row 172), if SSI is caught by longline, what is the length of line on released live animal (longline caught) (row 173) </w:t>
            </w:r>
            <w:r w:rsidRPr="005D74CD">
              <w:rPr>
                <w:rFonts w:ascii="Calibri" w:eastAsia="Times New Roman" w:hAnsi="Calibri" w:cs="Calibri"/>
                <w:color w:val="000000"/>
              </w:rPr>
              <w:br/>
            </w:r>
            <w:r w:rsidRPr="005D74CD">
              <w:rPr>
                <w:rFonts w:ascii="Aptos" w:eastAsia="Times New Roman" w:hAnsi="Aptos" w:cs="Segoe UI"/>
                <w:color w:val="000000"/>
              </w:rPr>
              <w:t> </w:t>
            </w:r>
            <w:r w:rsidRPr="005D74CD">
              <w:rPr>
                <w:rFonts w:ascii="Aptos" w:eastAsia="Times New Roman" w:hAnsi="Aptos" w:cs="Segoe UI"/>
                <w:color w:val="000000"/>
              </w:rPr>
              <w:br/>
            </w:r>
            <w:r w:rsidRPr="005D74CD">
              <w:rPr>
                <w:rFonts w:ascii="Calibri" w:eastAsia="Times New Roman" w:hAnsi="Calibri" w:cs="Calibri"/>
                <w:i/>
                <w:iCs/>
              </w:rPr>
              <w:t>Check that there are some observed fate codes to indicate retention in whole or in part for SSI</w:t>
            </w:r>
            <w:r w:rsidRPr="005D74CD">
              <w:rPr>
                <w:rFonts w:ascii="Calibri" w:eastAsia="Times New Roman" w:hAnsi="Calibri" w:cs="Calibri"/>
              </w:rPr>
              <w:t> </w:t>
            </w:r>
          </w:p>
          <w:p w14:paraId="5D5C8AB7" w14:textId="77777777" w:rsidR="00A22DBE" w:rsidRDefault="00A22DBE" w:rsidP="00A22DBE">
            <w:pPr>
              <w:widowControl w:val="0"/>
              <w:spacing w:line="240" w:lineRule="auto"/>
              <w:textAlignment w:val="baseline"/>
              <w:rPr>
                <w:rFonts w:ascii="Segoe UI" w:eastAsia="Times New Roman" w:hAnsi="Segoe UI" w:cs="Calibri"/>
                <w:sz w:val="18"/>
                <w:szCs w:val="18"/>
              </w:rPr>
            </w:pPr>
          </w:p>
          <w:p w14:paraId="0C7FF73C" w14:textId="77777777" w:rsidR="00A22DBE" w:rsidRDefault="00A22DBE" w:rsidP="00A22DBE">
            <w:pPr>
              <w:widowControl w:val="0"/>
              <w:spacing w:line="240" w:lineRule="auto"/>
              <w:textAlignment w:val="baseline"/>
              <w:rPr>
                <w:rFonts w:ascii="Segoe UI" w:eastAsia="Times New Roman" w:hAnsi="Segoe UI" w:cs="Calibri"/>
                <w:sz w:val="18"/>
                <w:szCs w:val="18"/>
              </w:rPr>
            </w:pPr>
          </w:p>
          <w:p w14:paraId="3E827A8C" w14:textId="77777777" w:rsidR="00A22DBE" w:rsidRDefault="00A22DBE" w:rsidP="00A22DBE">
            <w:pPr>
              <w:widowControl w:val="0"/>
              <w:spacing w:line="240" w:lineRule="auto"/>
              <w:textAlignment w:val="baseline"/>
              <w:rPr>
                <w:rFonts w:ascii="Segoe UI" w:eastAsia="Times New Roman" w:hAnsi="Segoe UI" w:cs="Calibri"/>
                <w:sz w:val="18"/>
                <w:szCs w:val="18"/>
              </w:rPr>
            </w:pPr>
          </w:p>
          <w:p w14:paraId="0B133F17" w14:textId="77777777" w:rsidR="00A22DBE" w:rsidRPr="005D74CD" w:rsidRDefault="00A22DBE" w:rsidP="00A22DBE">
            <w:pPr>
              <w:widowControl w:val="0"/>
              <w:spacing w:line="240" w:lineRule="auto"/>
              <w:textAlignment w:val="baseline"/>
              <w:rPr>
                <w:rFonts w:ascii="Segoe UI" w:eastAsia="Times New Roman" w:hAnsi="Segoe UI" w:cs="Segoe UI"/>
                <w:color w:val="000000"/>
                <w:sz w:val="18"/>
                <w:szCs w:val="18"/>
              </w:rPr>
            </w:pPr>
          </w:p>
        </w:tc>
        <w:tc>
          <w:tcPr>
            <w:tcW w:w="2490" w:type="dxa"/>
            <w:tcBorders>
              <w:top w:val="single" w:sz="6" w:space="0" w:color="auto"/>
              <w:left w:val="single" w:sz="6" w:space="0" w:color="auto"/>
              <w:bottom w:val="single" w:sz="6" w:space="0" w:color="auto"/>
              <w:right w:val="single" w:sz="6" w:space="0" w:color="auto"/>
            </w:tcBorders>
            <w:hideMark/>
          </w:tcPr>
          <w:p w14:paraId="7C681950"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lastRenderedPageBreak/>
              <w:t>Secretariat comment:</w:t>
            </w:r>
            <w:r w:rsidRPr="005D74CD">
              <w:rPr>
                <w:rFonts w:ascii="Calibri" w:eastAsia="Times New Roman" w:hAnsi="Calibri" w:cs="Calibri"/>
                <w:color w:val="000000"/>
              </w:rPr>
              <w:t xml:space="preserve"> </w:t>
            </w:r>
            <w:proofErr w:type="gramStart"/>
            <w:r w:rsidRPr="005D74CD">
              <w:rPr>
                <w:rFonts w:ascii="Calibri" w:eastAsia="Times New Roman" w:hAnsi="Calibri" w:cs="Calibri"/>
                <w:i/>
                <w:iCs/>
                <w:color w:val="000000"/>
              </w:rPr>
              <w:t>Could</w:t>
            </w:r>
            <w:proofErr w:type="gramEnd"/>
            <w:r w:rsidRPr="005D74CD">
              <w:rPr>
                <w:rFonts w:ascii="Calibri" w:eastAsia="Times New Roman" w:hAnsi="Calibri" w:cs="Calibri"/>
                <w:i/>
                <w:iCs/>
                <w:color w:val="000000"/>
              </w:rPr>
              <w:t xml:space="preserve"> be a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related to whether retention of cetaceans was observed.  The MSDFs data fields should be reviewed to check that they will sufficiently document observations related to specific incidents involving retention and transhipping of </w:t>
            </w:r>
            <w:proofErr w:type="spellStart"/>
            <w:r w:rsidRPr="005D74CD">
              <w:rPr>
                <w:rFonts w:ascii="Calibri" w:eastAsia="Times New Roman" w:hAnsi="Calibri" w:cs="Calibri"/>
                <w:i/>
                <w:iCs/>
                <w:color w:val="000000"/>
              </w:rPr>
              <w:t>cet</w:t>
            </w:r>
            <w:r w:rsidRPr="005D74CD">
              <w:rPr>
                <w:rFonts w:ascii="Calibri" w:eastAsia="Times New Roman" w:hAnsi="Calibri" w:cs="Calibri"/>
                <w:i/>
                <w:iCs/>
                <w:color w:val="D13438"/>
                <w:u w:val="single"/>
              </w:rPr>
              <w:t>a</w:t>
            </w:r>
            <w:r w:rsidRPr="005D74CD">
              <w:rPr>
                <w:rFonts w:ascii="Calibri" w:eastAsia="Times New Roman" w:hAnsi="Calibri" w:cs="Calibri"/>
                <w:i/>
                <w:iCs/>
                <w:strike/>
                <w:color w:val="D13438"/>
              </w:rPr>
              <w:t>e</w:t>
            </w:r>
            <w:r w:rsidRPr="005D74CD">
              <w:rPr>
                <w:rFonts w:ascii="Calibri" w:eastAsia="Times New Roman" w:hAnsi="Calibri" w:cs="Calibri"/>
                <w:i/>
                <w:iCs/>
                <w:color w:val="000000"/>
              </w:rPr>
              <w:t>ceans</w:t>
            </w:r>
            <w:proofErr w:type="spellEnd"/>
            <w:r w:rsidRPr="005D74CD">
              <w:rPr>
                <w:rFonts w:ascii="Calibri" w:eastAsia="Times New Roman" w:hAnsi="Calibri" w:cs="Calibri"/>
                <w:color w:val="D13438"/>
              </w:rPr>
              <w:t> </w:t>
            </w:r>
          </w:p>
          <w:p w14:paraId="40A00899"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D13438"/>
              </w:rPr>
              <w:t> </w:t>
            </w:r>
          </w:p>
          <w:p w14:paraId="5676BD35"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i/>
                <w:iCs/>
                <w:color w:val="D13438"/>
                <w:u w:val="single"/>
              </w:rPr>
              <w:t>PNA comment:</w:t>
            </w:r>
            <w:r w:rsidRPr="005D74CD">
              <w:rPr>
                <w:rFonts w:ascii="Calibri" w:eastAsia="Times New Roman" w:hAnsi="Calibri" w:cs="Calibri"/>
                <w:i/>
                <w:iCs/>
                <w:color w:val="D13438"/>
                <w:u w:val="single"/>
              </w:rPr>
              <w:t xml:space="preserve"> </w:t>
            </w:r>
            <w:r w:rsidRPr="005D74CD">
              <w:rPr>
                <w:rFonts w:ascii="Calibri" w:eastAsia="Times New Roman" w:hAnsi="Calibri" w:cs="Calibri"/>
                <w:i/>
                <w:iCs/>
                <w:color w:val="D13438"/>
                <w:u w:val="single"/>
                <w:lang w:val="en-AU"/>
              </w:rPr>
              <w:t xml:space="preserve">PS-3 already capture SSI sighting and encirclement data for purse seine and support </w:t>
            </w:r>
            <w:r w:rsidRPr="005D74CD">
              <w:rPr>
                <w:rFonts w:ascii="Calibri" w:eastAsia="Times New Roman" w:hAnsi="Calibri" w:cs="Calibri"/>
                <w:i/>
                <w:iCs/>
                <w:color w:val="D13438"/>
                <w:u w:val="single"/>
                <w:lang w:val="en-AU"/>
              </w:rPr>
              <w:lastRenderedPageBreak/>
              <w:t xml:space="preserve">that additional Yes/No question on the GEN3 </w:t>
            </w:r>
            <w:proofErr w:type="gramStart"/>
            <w:r w:rsidRPr="005D74CD">
              <w:rPr>
                <w:rFonts w:ascii="Calibri" w:eastAsia="Times New Roman" w:hAnsi="Calibri" w:cs="Calibri"/>
                <w:i/>
                <w:iCs/>
                <w:color w:val="D13438"/>
                <w:u w:val="single"/>
                <w:lang w:val="en-AU"/>
              </w:rPr>
              <w:t>maybe</w:t>
            </w:r>
            <w:proofErr w:type="gramEnd"/>
            <w:r w:rsidRPr="005D74CD">
              <w:rPr>
                <w:rFonts w:ascii="Calibri" w:eastAsia="Times New Roman" w:hAnsi="Calibri" w:cs="Calibri"/>
                <w:i/>
                <w:iCs/>
                <w:color w:val="D13438"/>
                <w:u w:val="single"/>
                <w:lang w:val="en-AU"/>
              </w:rPr>
              <w:t xml:space="preserve"> taken up during debriefing to minimize at-sea workload</w:t>
            </w:r>
            <w:r w:rsidRPr="005D74CD">
              <w:rPr>
                <w:rFonts w:ascii="Calibri" w:eastAsia="Times New Roman" w:hAnsi="Calibri" w:cs="Calibri"/>
                <w:color w:val="156082"/>
              </w:rPr>
              <w:t> </w:t>
            </w:r>
          </w:p>
        </w:tc>
      </w:tr>
      <w:tr w:rsidR="00366B86" w:rsidRPr="005D74CD" w14:paraId="33D56A27" w14:textId="77777777" w:rsidTr="00A22DBE">
        <w:trPr>
          <w:trHeight w:val="300"/>
        </w:trPr>
        <w:tc>
          <w:tcPr>
            <w:tcW w:w="3474" w:type="dxa"/>
            <w:tcBorders>
              <w:top w:val="nil"/>
              <w:left w:val="single" w:sz="6" w:space="0" w:color="auto"/>
              <w:bottom w:val="single" w:sz="6" w:space="0" w:color="auto"/>
              <w:right w:val="single" w:sz="6" w:space="0" w:color="auto"/>
            </w:tcBorders>
            <w:hideMark/>
          </w:tcPr>
          <w:p w14:paraId="18B7208E" w14:textId="77777777" w:rsidR="00366B86" w:rsidRDefault="00366B86" w:rsidP="00A22DBE">
            <w:pPr>
              <w:widowControl w:val="0"/>
              <w:spacing w:line="240" w:lineRule="auto"/>
              <w:textAlignment w:val="baseline"/>
              <w:rPr>
                <w:rFonts w:ascii="Calibri" w:eastAsia="Times New Roman" w:hAnsi="Calibri" w:cs="Calibri"/>
                <w:color w:val="000000"/>
              </w:rPr>
            </w:pPr>
            <w:r w:rsidRPr="005D74CD">
              <w:rPr>
                <w:rFonts w:ascii="Calibri" w:eastAsia="Times New Roman" w:hAnsi="Calibri" w:cs="Calibri"/>
                <w:b/>
                <w:bCs/>
                <w:color w:val="000000"/>
              </w:rPr>
              <w:lastRenderedPageBreak/>
              <w:t>CMM 2024-07 04</w:t>
            </w:r>
            <w:r w:rsidRPr="005D74CD">
              <w:rPr>
                <w:rFonts w:ascii="Calibri" w:eastAsia="Times New Roman" w:hAnsi="Calibri" w:cs="Calibri"/>
                <w:color w:val="000000"/>
              </w:rPr>
              <w:t xml:space="preserve"> CCMs shall require all longline vessels flying their flag, including those fishing under charter arrangements, to release, taking into </w:t>
            </w:r>
            <w:r w:rsidRPr="005D74CD">
              <w:rPr>
                <w:rFonts w:ascii="Calibri" w:eastAsia="Times New Roman" w:hAnsi="Calibri" w:cs="Calibri"/>
                <w:color w:val="000000"/>
              </w:rPr>
              <w:lastRenderedPageBreak/>
              <w:t>account the safety of the crew, any cetacean that is caught or</w:t>
            </w:r>
            <w:r w:rsidRPr="005D74CD">
              <w:rPr>
                <w:rFonts w:ascii="Calibri" w:eastAsia="Times New Roman" w:hAnsi="Calibri" w:cs="Calibri"/>
                <w:color w:val="D13438"/>
                <w:u w:val="single"/>
              </w:rPr>
              <w:t xml:space="preserve"> </w:t>
            </w:r>
            <w:r w:rsidRPr="005D74CD">
              <w:rPr>
                <w:rFonts w:ascii="Aptos" w:eastAsia="Times New Roman" w:hAnsi="Aptos" w:cs="Segoe UI"/>
                <w:color w:val="000000"/>
              </w:rPr>
              <w:t> </w:t>
            </w:r>
            <w:r w:rsidRPr="005D74CD">
              <w:rPr>
                <w:rFonts w:ascii="Aptos" w:eastAsia="Times New Roman" w:hAnsi="Aptos" w:cs="Segoe UI"/>
                <w:color w:val="000000"/>
              </w:rPr>
              <w:br/>
            </w:r>
            <w:r w:rsidRPr="005D74CD">
              <w:rPr>
                <w:rFonts w:ascii="Calibri" w:eastAsia="Times New Roman" w:hAnsi="Calibri" w:cs="Calibri"/>
                <w:color w:val="000000"/>
              </w:rPr>
              <w:t>entangled by its fishing gear in the Convention Area as soon as possible and in a manner that results in as little harm to the cetacean as possible and utilizing the Best Practices for the Safe Handling and Release of Cetaceans (</w:t>
            </w:r>
            <w:proofErr w:type="spellStart"/>
            <w:r w:rsidRPr="005D74CD">
              <w:rPr>
                <w:rFonts w:ascii="Calibri" w:eastAsia="Times New Roman" w:hAnsi="Calibri" w:cs="Calibri"/>
                <w:color w:val="000000"/>
              </w:rPr>
              <w:t>suppl_CMM</w:t>
            </w:r>
            <w:proofErr w:type="spellEnd"/>
            <w:r w:rsidRPr="005D74CD">
              <w:rPr>
                <w:rFonts w:ascii="Calibri" w:eastAsia="Times New Roman" w:hAnsi="Calibri" w:cs="Calibri"/>
                <w:color w:val="000000"/>
              </w:rPr>
              <w:t xml:space="preserve"> 2011-03-01), if possible </w:t>
            </w:r>
          </w:p>
          <w:p w14:paraId="4468AE05" w14:textId="77777777" w:rsidR="00366B86" w:rsidRDefault="00366B86" w:rsidP="00A22DBE">
            <w:pPr>
              <w:widowControl w:val="0"/>
              <w:spacing w:line="240" w:lineRule="auto"/>
              <w:textAlignment w:val="baseline"/>
              <w:rPr>
                <w:rFonts w:ascii="Calibri" w:eastAsia="Times New Roman" w:hAnsi="Calibri" w:cs="Calibri"/>
                <w:color w:val="000000"/>
              </w:rPr>
            </w:pPr>
          </w:p>
          <w:p w14:paraId="7EE8C5C3"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AF0DCE">
              <w:rPr>
                <w:rFonts w:ascii="Calibri" w:eastAsia="Times New Roman" w:hAnsi="Calibri" w:cs="Calibri"/>
                <w:color w:val="EE0000"/>
              </w:rPr>
              <w:t xml:space="preserve">PNA supports maintaining </w:t>
            </w:r>
          </w:p>
        </w:tc>
        <w:tc>
          <w:tcPr>
            <w:tcW w:w="2046" w:type="dxa"/>
            <w:tcBorders>
              <w:top w:val="nil"/>
              <w:left w:val="nil"/>
              <w:bottom w:val="single" w:sz="6" w:space="0" w:color="auto"/>
              <w:right w:val="single" w:sz="6" w:space="0" w:color="auto"/>
            </w:tcBorders>
            <w:hideMark/>
          </w:tcPr>
          <w:p w14:paraId="42F7C2C6"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lastRenderedPageBreak/>
              <w:t>Report on interactions with cetaceans that were seen from the vessels  </w:t>
            </w:r>
          </w:p>
        </w:tc>
        <w:tc>
          <w:tcPr>
            <w:tcW w:w="2511" w:type="dxa"/>
            <w:tcBorders>
              <w:top w:val="nil"/>
              <w:left w:val="nil"/>
              <w:bottom w:val="single" w:sz="6" w:space="0" w:color="auto"/>
              <w:right w:val="nil"/>
            </w:tcBorders>
            <w:hideMark/>
          </w:tcPr>
          <w:p w14:paraId="35F8065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000000"/>
              </w:rPr>
              <w:t xml:space="preserve"> Were efforts made to release cetaceans that were entangled by fishing gear, and where cetaceans </w:t>
            </w:r>
            <w:r w:rsidRPr="005D74CD">
              <w:rPr>
                <w:rFonts w:ascii="Calibri" w:eastAsia="Times New Roman" w:hAnsi="Calibri" w:cs="Calibri"/>
                <w:color w:val="000000"/>
              </w:rPr>
              <w:lastRenderedPageBreak/>
              <w:t>landed on board released  </w:t>
            </w:r>
          </w:p>
        </w:tc>
        <w:tc>
          <w:tcPr>
            <w:tcW w:w="2521" w:type="dxa"/>
            <w:tcBorders>
              <w:top w:val="nil"/>
              <w:left w:val="single" w:sz="6" w:space="0" w:color="000000"/>
              <w:bottom w:val="single" w:sz="6" w:space="0" w:color="000000"/>
              <w:right w:val="single" w:sz="6" w:space="0" w:color="auto"/>
            </w:tcBorders>
            <w:hideMark/>
          </w:tcPr>
          <w:p w14:paraId="0718EED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lastRenderedPageBreak/>
              <w:t>Interactions</w:t>
            </w:r>
            <w:r w:rsidRPr="005D74CD">
              <w:rPr>
                <w:rFonts w:ascii="Calibri" w:eastAsia="Times New Roman" w:hAnsi="Calibri" w:cs="Calibri"/>
                <w:color w:val="000000"/>
              </w:rPr>
              <w:t> </w:t>
            </w:r>
            <w:r w:rsidRPr="005D74CD">
              <w:rPr>
                <w:rFonts w:ascii="Calibri" w:eastAsia="Times New Roman" w:hAnsi="Calibri" w:cs="Calibri"/>
                <w:color w:val="000000"/>
              </w:rPr>
              <w:br/>
            </w:r>
            <w:r w:rsidRPr="005D74CD">
              <w:rPr>
                <w:rFonts w:ascii="Calibri" w:eastAsia="Times New Roman" w:hAnsi="Calibri" w:cs="Calibri"/>
                <w:b/>
                <w:bCs/>
                <w:color w:val="000000"/>
              </w:rPr>
              <w:t>Current MSDF</w:t>
            </w:r>
            <w:r w:rsidRPr="005D74CD">
              <w:rPr>
                <w:rFonts w:ascii="Calibri" w:eastAsia="Times New Roman" w:hAnsi="Calibri" w:cs="Calibri"/>
                <w:color w:val="000000"/>
              </w:rPr>
              <w:t xml:space="preserve"> - species code (row 127) and Fate Code (row 127) indicating </w:t>
            </w:r>
            <w:r w:rsidRPr="005D74CD">
              <w:rPr>
                <w:rFonts w:ascii="Calibri" w:eastAsia="Times New Roman" w:hAnsi="Calibri" w:cs="Calibri"/>
                <w:color w:val="000000"/>
              </w:rPr>
              <w:lastRenderedPageBreak/>
              <w:t xml:space="preserve">retained, condition when caught (row 105), fate (row 106), condition when released (row 107), type of interaction (row 154), data and time of interaction (row 155), latitude and </w:t>
            </w:r>
            <w:proofErr w:type="spellStart"/>
            <w:r w:rsidRPr="005D74CD">
              <w:rPr>
                <w:rFonts w:ascii="Calibri" w:eastAsia="Times New Roman" w:hAnsi="Calibri" w:cs="Calibri"/>
                <w:color w:val="000000"/>
              </w:rPr>
              <w:t>longtitude</w:t>
            </w:r>
            <w:proofErr w:type="spellEnd"/>
            <w:r w:rsidRPr="005D74CD">
              <w:rPr>
                <w:rFonts w:ascii="Calibri" w:eastAsia="Times New Roman" w:hAnsi="Calibri" w:cs="Calibri"/>
                <w:color w:val="000000"/>
              </w:rPr>
              <w:t xml:space="preserve"> of interaction (row 156), species code of marine reptile, marine mammal, or seabird (row 158), vessels activity during interaction (row 169), condition observed at start of interaction (row 170), condition observed at end of interaction (row 171), description of interaction (row 174), number of animals sighted (row 175) </w:t>
            </w:r>
            <w:r w:rsidRPr="005D74CD">
              <w:rPr>
                <w:rFonts w:ascii="Calibri" w:eastAsia="Times New Roman" w:hAnsi="Calibri" w:cs="Calibri"/>
                <w:color w:val="000000"/>
              </w:rPr>
              <w:br/>
            </w:r>
            <w:r w:rsidRPr="005D74CD">
              <w:rPr>
                <w:rFonts w:ascii="Aptos" w:eastAsia="Times New Roman" w:hAnsi="Aptos" w:cs="Segoe UI"/>
                <w:color w:val="000000"/>
              </w:rPr>
              <w:t> </w:t>
            </w:r>
            <w:r w:rsidRPr="005D74CD">
              <w:rPr>
                <w:rFonts w:ascii="Aptos" w:eastAsia="Times New Roman" w:hAnsi="Aptos" w:cs="Segoe UI"/>
                <w:color w:val="000000"/>
              </w:rPr>
              <w:br/>
            </w:r>
            <w:r w:rsidRPr="005D74CD">
              <w:rPr>
                <w:rFonts w:ascii="Calibri" w:eastAsia="Times New Roman" w:hAnsi="Calibri" w:cs="Calibri"/>
                <w:b/>
                <w:bCs/>
                <w:color w:val="000000"/>
              </w:rPr>
              <w:t>New proposed MSDF data fields</w:t>
            </w:r>
            <w:r w:rsidRPr="005D74CD">
              <w:rPr>
                <w:rFonts w:ascii="Calibri" w:eastAsia="Times New Roman" w:hAnsi="Calibri" w:cs="Calibri"/>
                <w:color w:val="000000"/>
              </w:rPr>
              <w:t xml:space="preserve"> - Time of SSI first sighting with time recorded before or after Set time (row 157), SSI is incidentally encircled in the purse seine net (row 172), if SSI is caught by longline, what is </w:t>
            </w:r>
            <w:r w:rsidRPr="005D74CD">
              <w:rPr>
                <w:rFonts w:ascii="Calibri" w:eastAsia="Times New Roman" w:hAnsi="Calibri" w:cs="Calibri"/>
                <w:color w:val="000000"/>
              </w:rPr>
              <w:lastRenderedPageBreak/>
              <w:t>the length of line on released live animal (longline caught) (row 173) </w:t>
            </w:r>
            <w:r w:rsidRPr="005D74CD">
              <w:rPr>
                <w:rFonts w:ascii="Calibri" w:eastAsia="Times New Roman" w:hAnsi="Calibri" w:cs="Calibri"/>
                <w:color w:val="000000"/>
              </w:rPr>
              <w:br/>
            </w:r>
            <w:r w:rsidRPr="005D74CD">
              <w:rPr>
                <w:rFonts w:ascii="Aptos" w:eastAsia="Times New Roman" w:hAnsi="Aptos" w:cs="Segoe UI"/>
                <w:color w:val="000000"/>
              </w:rPr>
              <w:t> </w:t>
            </w:r>
            <w:r w:rsidRPr="005D74CD">
              <w:rPr>
                <w:rFonts w:ascii="Aptos" w:eastAsia="Times New Roman" w:hAnsi="Aptos" w:cs="Segoe UI"/>
                <w:color w:val="000000"/>
              </w:rPr>
              <w:br/>
            </w:r>
            <w:r w:rsidRPr="005D74CD">
              <w:rPr>
                <w:rFonts w:ascii="Calibri" w:eastAsia="Times New Roman" w:hAnsi="Calibri" w:cs="Calibri"/>
                <w:i/>
                <w:iCs/>
              </w:rPr>
              <w:t>Check that there are some observed fate codes indicates retention in whole or in part for SSI</w:t>
            </w:r>
            <w:r w:rsidRPr="005D74CD">
              <w:rPr>
                <w:rFonts w:ascii="Calibri" w:eastAsia="Times New Roman" w:hAnsi="Calibri" w:cs="Calibri"/>
              </w:rPr>
              <w:t> </w:t>
            </w:r>
          </w:p>
        </w:tc>
        <w:tc>
          <w:tcPr>
            <w:tcW w:w="2490" w:type="dxa"/>
            <w:tcBorders>
              <w:top w:val="nil"/>
              <w:left w:val="single" w:sz="6" w:space="0" w:color="auto"/>
              <w:bottom w:val="single" w:sz="6" w:space="0" w:color="auto"/>
              <w:right w:val="single" w:sz="6" w:space="0" w:color="auto"/>
            </w:tcBorders>
            <w:hideMark/>
          </w:tcPr>
          <w:p w14:paraId="629035ED"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color w:val="000000"/>
              </w:rPr>
              <w:lastRenderedPageBreak/>
              <w:t>Secretariat comment:</w:t>
            </w:r>
            <w:r w:rsidRPr="005D74CD">
              <w:rPr>
                <w:rFonts w:ascii="Calibri" w:eastAsia="Times New Roman" w:hAnsi="Calibri" w:cs="Calibri"/>
                <w:color w:val="000000"/>
              </w:rPr>
              <w:t xml:space="preserve"> </w:t>
            </w:r>
            <w:r w:rsidRPr="005D74CD">
              <w:rPr>
                <w:rFonts w:ascii="Calibri" w:eastAsia="Times New Roman" w:hAnsi="Calibri" w:cs="Calibri"/>
                <w:i/>
                <w:iCs/>
                <w:color w:val="000000"/>
              </w:rPr>
              <w:t xml:space="preserve">Could be a new </w:t>
            </w:r>
            <w:proofErr w:type="gramStart"/>
            <w:r w:rsidRPr="005D74CD">
              <w:rPr>
                <w:rFonts w:ascii="Calibri" w:eastAsia="Times New Roman" w:hAnsi="Calibri" w:cs="Calibri"/>
                <w:i/>
                <w:iCs/>
                <w:color w:val="000000"/>
              </w:rPr>
              <w:t>yes</w:t>
            </w:r>
            <w:proofErr w:type="gramEnd"/>
            <w:r w:rsidRPr="005D74CD">
              <w:rPr>
                <w:rFonts w:ascii="Calibri" w:eastAsia="Times New Roman" w:hAnsi="Calibri" w:cs="Calibri"/>
                <w:i/>
                <w:iCs/>
                <w:color w:val="000000"/>
              </w:rPr>
              <w:t xml:space="preserve"> no question on Observer Trip Monitoring Summary as to </w:t>
            </w:r>
            <w:r w:rsidRPr="005D74CD">
              <w:rPr>
                <w:rFonts w:ascii="Calibri" w:eastAsia="Times New Roman" w:hAnsi="Calibri" w:cs="Calibri"/>
                <w:i/>
                <w:iCs/>
                <w:color w:val="000000"/>
              </w:rPr>
              <w:lastRenderedPageBreak/>
              <w:t>whether the vessel had any interactions with cetaceans that are documented.  The MSDFs data fields should be reviewed to check that they will sufficiently document observations related to safe handling practices</w:t>
            </w:r>
            <w:r w:rsidRPr="005D74CD">
              <w:rPr>
                <w:rFonts w:ascii="Calibri" w:eastAsia="Times New Roman" w:hAnsi="Calibri" w:cs="Calibri"/>
                <w:color w:val="D13438"/>
              </w:rPr>
              <w:t> </w:t>
            </w:r>
          </w:p>
          <w:p w14:paraId="5171B44A"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color w:val="D13438"/>
              </w:rPr>
              <w:t> </w:t>
            </w:r>
          </w:p>
          <w:p w14:paraId="121E6A01" w14:textId="77777777" w:rsidR="00366B86" w:rsidRPr="005D74CD" w:rsidRDefault="00366B86" w:rsidP="00A22DBE">
            <w:pPr>
              <w:widowControl w:val="0"/>
              <w:spacing w:line="240" w:lineRule="auto"/>
              <w:textAlignment w:val="baseline"/>
              <w:rPr>
                <w:rFonts w:ascii="Segoe UI" w:eastAsia="Times New Roman" w:hAnsi="Segoe UI" w:cs="Segoe UI"/>
                <w:color w:val="000000"/>
                <w:sz w:val="18"/>
                <w:szCs w:val="18"/>
              </w:rPr>
            </w:pPr>
            <w:r w:rsidRPr="005D74CD">
              <w:rPr>
                <w:rFonts w:ascii="Calibri" w:eastAsia="Times New Roman" w:hAnsi="Calibri" w:cs="Calibri"/>
                <w:b/>
                <w:bCs/>
                <w:i/>
                <w:iCs/>
                <w:color w:val="D13438"/>
                <w:u w:val="single"/>
              </w:rPr>
              <w:t>PNA comment:</w:t>
            </w:r>
            <w:r w:rsidRPr="005D74CD">
              <w:rPr>
                <w:rFonts w:ascii="Calibri" w:eastAsia="Times New Roman" w:hAnsi="Calibri" w:cs="Calibri"/>
                <w:i/>
                <w:iCs/>
                <w:color w:val="D13438"/>
                <w:u w:val="single"/>
              </w:rPr>
              <w:t xml:space="preserve"> </w:t>
            </w:r>
            <w:r w:rsidRPr="005D74CD">
              <w:rPr>
                <w:rFonts w:ascii="Calibri" w:eastAsia="Times New Roman" w:hAnsi="Calibri" w:cs="Calibri"/>
                <w:i/>
                <w:iCs/>
                <w:color w:val="D13438"/>
                <w:u w:val="single"/>
                <w:lang w:val="en-AU"/>
              </w:rPr>
              <w:t xml:space="preserve">PS-3 already capture SSI sighting and encirclement data for purse seine and support that additional Yes/No question on the GEN3 </w:t>
            </w:r>
            <w:proofErr w:type="gramStart"/>
            <w:r w:rsidRPr="005D74CD">
              <w:rPr>
                <w:rFonts w:ascii="Calibri" w:eastAsia="Times New Roman" w:hAnsi="Calibri" w:cs="Calibri"/>
                <w:i/>
                <w:iCs/>
                <w:color w:val="D13438"/>
                <w:u w:val="single"/>
                <w:lang w:val="en-AU"/>
              </w:rPr>
              <w:t>maybe</w:t>
            </w:r>
            <w:proofErr w:type="gramEnd"/>
            <w:r w:rsidRPr="005D74CD">
              <w:rPr>
                <w:rFonts w:ascii="Calibri" w:eastAsia="Times New Roman" w:hAnsi="Calibri" w:cs="Calibri"/>
                <w:i/>
                <w:iCs/>
                <w:color w:val="D13438"/>
                <w:u w:val="single"/>
                <w:lang w:val="en-AU"/>
              </w:rPr>
              <w:t xml:space="preserve"> taken up during debriefing to minimize at-sea workload</w:t>
            </w:r>
            <w:r w:rsidRPr="005D74CD">
              <w:rPr>
                <w:rFonts w:ascii="Calibri" w:eastAsia="Times New Roman" w:hAnsi="Calibri" w:cs="Calibri"/>
                <w:color w:val="156082"/>
              </w:rPr>
              <w:t> </w:t>
            </w:r>
          </w:p>
        </w:tc>
      </w:tr>
    </w:tbl>
    <w:p w14:paraId="26496AA1" w14:textId="77777777" w:rsidR="007F3A69" w:rsidRDefault="007F3A69" w:rsidP="00F04972">
      <w:pPr>
        <w:spacing w:after="160" w:line="278" w:lineRule="auto"/>
        <w:jc w:val="both"/>
        <w:rPr>
          <w:rFonts w:asciiTheme="majorHAnsi" w:hAnsiTheme="majorHAnsi"/>
          <w:b/>
          <w:bCs/>
          <w:sz w:val="24"/>
          <w:szCs w:val="24"/>
        </w:rPr>
      </w:pPr>
    </w:p>
    <w:p w14:paraId="48ADCC2F" w14:textId="77777777" w:rsidR="001C570C" w:rsidRDefault="001C570C" w:rsidP="00F04972">
      <w:pPr>
        <w:spacing w:after="160" w:line="278" w:lineRule="auto"/>
        <w:jc w:val="both"/>
        <w:rPr>
          <w:rFonts w:asciiTheme="majorHAnsi" w:hAnsiTheme="majorHAnsi"/>
          <w:b/>
          <w:bCs/>
          <w:sz w:val="24"/>
          <w:szCs w:val="24"/>
        </w:rPr>
      </w:pPr>
    </w:p>
    <w:p w14:paraId="7C35A171" w14:textId="77777777" w:rsidR="001C570C" w:rsidRDefault="001C570C" w:rsidP="00F04972">
      <w:pPr>
        <w:spacing w:after="160" w:line="278" w:lineRule="auto"/>
        <w:jc w:val="both"/>
        <w:rPr>
          <w:rFonts w:asciiTheme="majorHAnsi" w:hAnsiTheme="majorHAnsi"/>
          <w:b/>
          <w:bCs/>
          <w:sz w:val="24"/>
          <w:szCs w:val="24"/>
        </w:rPr>
      </w:pPr>
    </w:p>
    <w:p w14:paraId="40588A90" w14:textId="15E2D166" w:rsidR="4B34EC44" w:rsidRDefault="4B34EC44" w:rsidP="00E60449">
      <w:pPr>
        <w:spacing w:after="160" w:line="278" w:lineRule="auto"/>
        <w:jc w:val="right"/>
        <w:rPr>
          <w:rFonts w:ascii="Calibri" w:hAnsi="Calibri" w:cs="Calibri"/>
          <w:sz w:val="24"/>
          <w:szCs w:val="24"/>
          <w:lang w:val="en-NZ"/>
        </w:rPr>
      </w:pPr>
    </w:p>
    <w:sectPr w:rsidR="4B34EC44" w:rsidSect="00E60449">
      <w:pgSz w:w="15840" w:h="12240"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E5582" w14:textId="77777777" w:rsidR="00230F25" w:rsidRDefault="00230F25">
      <w:pPr>
        <w:spacing w:line="240" w:lineRule="auto"/>
      </w:pPr>
      <w:r>
        <w:separator/>
      </w:r>
    </w:p>
  </w:endnote>
  <w:endnote w:type="continuationSeparator" w:id="0">
    <w:p w14:paraId="7A9DA927" w14:textId="77777777" w:rsidR="00230F25" w:rsidRDefault="00230F2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ptos Display">
    <w:charset w:val="00"/>
    <w:family w:val="swiss"/>
    <w:pitch w:val="variable"/>
    <w:sig w:usb0="20000287" w:usb1="00000003" w:usb2="0000000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Aptos">
    <w:charset w:val="00"/>
    <w:family w:val="swiss"/>
    <w:pitch w:val="variable"/>
    <w:sig w:usb0="20000287" w:usb1="00000003" w:usb2="00000000" w:usb3="00000000" w:csb0="0000019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200247B" w:usb2="00000009" w:usb3="00000000" w:csb0="000001FF" w:csb1="00000000"/>
  </w:font>
  <w:font w:name="Play">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42433628"/>
      <w:docPartObj>
        <w:docPartGallery w:val="Page Numbers (Bottom of Page)"/>
        <w:docPartUnique/>
      </w:docPartObj>
    </w:sdtPr>
    <w:sdtEndPr>
      <w:rPr>
        <w:noProof/>
      </w:rPr>
    </w:sdtEndPr>
    <w:sdtContent>
      <w:p w14:paraId="2CB40302" w14:textId="02DB6CC9" w:rsidR="00911717" w:rsidRDefault="00911717">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B2AB3C7" w14:textId="6A2E9D56" w:rsidR="00E81276" w:rsidRPr="00237961" w:rsidRDefault="00F82477" w:rsidP="00911717">
    <w:pPr>
      <w:pStyle w:val="Footer"/>
      <w:jc w:val="right"/>
      <w:rPr>
        <w:rFonts w:ascii="Calibri Light" w:hAnsi="Calibri Light" w:cs="Calibri Light"/>
      </w:rPr>
    </w:pPr>
    <w:r w:rsidRPr="00237961">
      <w:rPr>
        <w:rFonts w:ascii="Calibri Light" w:hAnsi="Calibri Light" w:cs="Calibri Light"/>
      </w:rPr>
      <w:t>ROP</w:t>
    </w:r>
    <w:r w:rsidR="00DB6A5D" w:rsidRPr="00237961">
      <w:rPr>
        <w:rFonts w:ascii="Calibri Light" w:hAnsi="Calibri Light" w:cs="Calibri Light"/>
      </w:rPr>
      <w:t>-</w:t>
    </w:r>
    <w:r w:rsidRPr="00237961">
      <w:rPr>
        <w:rFonts w:ascii="Calibri Light" w:hAnsi="Calibri Light" w:cs="Calibri Light"/>
      </w:rPr>
      <w:t>IWG</w:t>
    </w:r>
    <w:r w:rsidR="00D06825" w:rsidRPr="00237961">
      <w:rPr>
        <w:rFonts w:ascii="Calibri Light" w:hAnsi="Calibri Light" w:cs="Calibri Light"/>
      </w:rPr>
      <w:t>0</w:t>
    </w:r>
    <w:r w:rsidRPr="00237961">
      <w:rPr>
        <w:rFonts w:ascii="Calibri Light" w:hAnsi="Calibri Light" w:cs="Calibri Light"/>
      </w:rPr>
      <w:t>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9EE177C" w14:textId="77777777" w:rsidR="00230F25" w:rsidRDefault="00230F25">
      <w:pPr>
        <w:spacing w:line="240" w:lineRule="auto"/>
      </w:pPr>
      <w:r>
        <w:separator/>
      </w:r>
    </w:p>
  </w:footnote>
  <w:footnote w:type="continuationSeparator" w:id="0">
    <w:p w14:paraId="0BE17AC1" w14:textId="77777777" w:rsidR="00230F25" w:rsidRDefault="00230F25">
      <w:pPr>
        <w:spacing w:line="240" w:lineRule="auto"/>
      </w:pPr>
      <w:r>
        <w:continuationSeparator/>
      </w:r>
    </w:p>
  </w:footnote>
  <w:footnote w:id="1">
    <w:p w14:paraId="6D2C793C" w14:textId="65C7C54A" w:rsidR="00A22DBE" w:rsidRDefault="00A22DBE">
      <w:pPr>
        <w:pStyle w:val="FootnoteText"/>
      </w:pPr>
      <w:r>
        <w:rPr>
          <w:rStyle w:val="FootnoteReference"/>
        </w:rPr>
        <w:footnoteRef/>
      </w:r>
      <w:r>
        <w:t xml:space="preserve"> Rev 1 presents an updated working draft of the </w:t>
      </w:r>
      <w:r w:rsidR="000C779B">
        <w:t>tables reflecting discussions amongst ROP-IWG participants during TCC21</w:t>
      </w:r>
    </w:p>
  </w:footnote>
  <w:footnote w:id="2">
    <w:p w14:paraId="3184C79F" w14:textId="77777777" w:rsidR="00C667D6" w:rsidRPr="00DA1184" w:rsidRDefault="00C667D6" w:rsidP="00C667D6">
      <w:pPr>
        <w:pStyle w:val="FootnoteText"/>
        <w:spacing w:line="240" w:lineRule="auto"/>
        <w:rPr>
          <w:ins w:id="17" w:author="melissa.goldman" w:date="2025-09-27T00:50:00Z"/>
          <w:rFonts w:ascii="Calibri" w:hAnsi="Calibri" w:cs="Calibri"/>
        </w:rPr>
      </w:pPr>
      <w:ins w:id="18" w:author="melissa.goldman" w:date="2025-09-27T00:50:00Z">
        <w:r w:rsidRPr="00DA1184">
          <w:rPr>
            <w:rStyle w:val="FootnoteReference"/>
            <w:rFonts w:ascii="Calibri" w:hAnsi="Calibri" w:cs="Calibri"/>
          </w:rPr>
          <w:footnoteRef/>
        </w:r>
        <w:r w:rsidRPr="00DA1184">
          <w:rPr>
            <w:rFonts w:ascii="Calibri" w:hAnsi="Calibri" w:cs="Calibri"/>
          </w:rPr>
          <w:t xml:space="preserve"> </w:t>
        </w:r>
        <w:r w:rsidRPr="00DA1184">
          <w:rPr>
            <w:rFonts w:ascii="Calibri" w:hAnsi="Calibri" w:cs="Calibri"/>
          </w:rPr>
          <w:tab/>
        </w:r>
        <w:r w:rsidRPr="00B2398B">
          <w:rPr>
            <w:rFonts w:ascii="Calibri" w:hAnsi="Calibri" w:cs="Calibri"/>
          </w:rPr>
          <w:t xml:space="preserve">The </w:t>
        </w:r>
        <w:r w:rsidRPr="00DA1184">
          <w:rPr>
            <w:rFonts w:ascii="Calibri" w:hAnsi="Calibri" w:cs="Calibri"/>
          </w:rPr>
          <w:t xml:space="preserve">Case Types </w:t>
        </w:r>
        <w:r>
          <w:rPr>
            <w:rFonts w:ascii="Calibri" w:hAnsi="Calibri" w:cs="Calibri"/>
          </w:rPr>
          <w:t xml:space="preserve">described here are not listed </w:t>
        </w:r>
        <w:r w:rsidRPr="00DA1184">
          <w:rPr>
            <w:rFonts w:ascii="Calibri" w:hAnsi="Calibri" w:cs="Calibri"/>
          </w:rPr>
          <w:t xml:space="preserve">by how the alleged infringement is identified in observer data, as clarification of that process is forthcoming.  </w:t>
        </w:r>
        <w:r w:rsidRPr="00DA1184">
          <w:rPr>
            <w:rFonts w:ascii="Calibri" w:hAnsi="Calibri" w:cs="Calibri"/>
            <w:i/>
            <w:iCs/>
          </w:rPr>
          <w:t xml:space="preserve">See </w:t>
        </w:r>
        <w:r>
          <w:fldChar w:fldCharType="begin"/>
        </w:r>
        <w:r>
          <w:instrText>HYPERLINK "https://meetings.wcpfc.int/node/25430" \h</w:instrText>
        </w:r>
        <w:r>
          <w:fldChar w:fldCharType="separate"/>
        </w:r>
        <w:r w:rsidRPr="00943CD5">
          <w:rPr>
            <w:rFonts w:ascii="Calibri" w:eastAsia="Calibri" w:hAnsi="Calibri" w:cs="Calibri"/>
          </w:rPr>
          <w:t>WCPFC-ROP-IWG05-2025-04</w:t>
        </w:r>
        <w:r>
          <w:rPr>
            <w:rFonts w:ascii="Calibri" w:eastAsia="Calibri" w:hAnsi="Calibri" w:cs="Calibri"/>
          </w:rPr>
          <w:fldChar w:fldCharType="end"/>
        </w:r>
        <w:r w:rsidRPr="00943CD5">
          <w:rPr>
            <w:rFonts w:ascii="Calibri" w:eastAsia="Calibri" w:hAnsi="Calibri" w:cs="Calibri"/>
          </w:rPr>
          <w:t xml:space="preserve"> (ROP-IWG workplan)</w:t>
        </w:r>
        <w:r w:rsidRPr="00DA1184">
          <w:rPr>
            <w:rFonts w:ascii="Calibri" w:hAnsi="Calibri" w:cs="Calibri"/>
          </w:rPr>
          <w:t xml:space="preserve">.  </w:t>
        </w:r>
      </w:ins>
    </w:p>
  </w:footnote>
  <w:footnote w:id="3">
    <w:p w14:paraId="4DEAED23" w14:textId="77777777" w:rsidR="00C667D6" w:rsidRPr="00B2398B" w:rsidRDefault="00C667D6" w:rsidP="00C667D6">
      <w:pPr>
        <w:widowControl w:val="0"/>
        <w:spacing w:line="240" w:lineRule="auto"/>
        <w:rPr>
          <w:ins w:id="40" w:author="melissa.goldman" w:date="2025-09-27T00:50:00Z"/>
          <w:rFonts w:ascii="Calibri" w:eastAsia="Calibri" w:hAnsi="Calibri" w:cs="Calibri"/>
          <w:sz w:val="20"/>
          <w:szCs w:val="20"/>
        </w:rPr>
      </w:pPr>
      <w:ins w:id="41" w:author="melissa.goldman" w:date="2025-09-27T00:50:00Z">
        <w:r w:rsidRPr="00DA1184">
          <w:rPr>
            <w:rStyle w:val="FootnoteReference"/>
            <w:rFonts w:ascii="Calibri" w:hAnsi="Calibri" w:cs="Calibri"/>
            <w:sz w:val="20"/>
            <w:szCs w:val="20"/>
          </w:rPr>
          <w:footnoteRef/>
        </w:r>
        <w:r w:rsidRPr="00B2398B">
          <w:rPr>
            <w:rFonts w:ascii="Calibri" w:eastAsia="Calibri" w:hAnsi="Calibri" w:cs="Calibri"/>
            <w:sz w:val="20"/>
            <w:szCs w:val="20"/>
          </w:rPr>
          <w:t xml:space="preserve"> </w:t>
        </w:r>
        <w:r w:rsidRPr="00B2398B">
          <w:rPr>
            <w:rFonts w:ascii="Calibri" w:eastAsia="Calibri" w:hAnsi="Calibri" w:cs="Calibri"/>
            <w:sz w:val="20"/>
            <w:szCs w:val="20"/>
          </w:rPr>
          <w:tab/>
          <w:t xml:space="preserve">The U.S. agrees with ROP-IWG’s recommendation but notes that </w:t>
        </w:r>
        <w:r>
          <w:fldChar w:fldCharType="begin"/>
        </w:r>
        <w:r>
          <w:instrText>HYPERLINK "https://cmm.wcpfc.int/measure/cmm-2017-04/obl/cmm-2017-04-05"</w:instrText>
        </w:r>
        <w:r>
          <w:fldChar w:fldCharType="separate"/>
        </w:r>
        <w:r w:rsidRPr="00DA1184">
          <w:rPr>
            <w:rStyle w:val="Hyperlink"/>
            <w:rFonts w:ascii="Calibri" w:eastAsia="Calibri" w:hAnsi="Calibri" w:cs="Calibri"/>
            <w:sz w:val="20"/>
            <w:szCs w:val="20"/>
          </w:rPr>
          <w:t>paragraph 05</w:t>
        </w:r>
        <w:r>
          <w:rPr>
            <w:rStyle w:val="Hyperlink"/>
            <w:rFonts w:ascii="Calibri" w:eastAsia="Calibri" w:hAnsi="Calibri" w:cs="Calibri"/>
            <w:color w:val="auto"/>
            <w:sz w:val="20"/>
            <w:szCs w:val="20"/>
            <w:u w:val="none"/>
          </w:rPr>
          <w:fldChar w:fldCharType="end"/>
        </w:r>
        <w:r w:rsidRPr="00B2398B">
          <w:rPr>
            <w:rFonts w:ascii="Calibri" w:eastAsia="Calibri" w:hAnsi="Calibri" w:cs="Calibri"/>
            <w:sz w:val="20"/>
            <w:szCs w:val="20"/>
          </w:rPr>
          <w:t xml:space="preserve"> is only an </w:t>
        </w:r>
        <w:r w:rsidRPr="00DA1184">
          <w:rPr>
            <w:rFonts w:ascii="Calibri" w:eastAsia="Calibri" w:hAnsi="Calibri" w:cs="Calibri"/>
            <w:i/>
            <w:iCs/>
            <w:sz w:val="20"/>
            <w:szCs w:val="20"/>
          </w:rPr>
          <w:t>encouragement</w:t>
        </w:r>
        <w:r w:rsidRPr="00B2398B">
          <w:rPr>
            <w:rFonts w:ascii="Calibri" w:eastAsia="Calibri" w:hAnsi="Calibri" w:cs="Calibri"/>
            <w:sz w:val="20"/>
            <w:szCs w:val="20"/>
          </w:rPr>
          <w:t xml:space="preserve">. </w:t>
        </w:r>
      </w:ins>
    </w:p>
  </w:footnote>
  <w:footnote w:id="4">
    <w:p w14:paraId="48983167" w14:textId="77777777" w:rsidR="00C667D6" w:rsidRPr="00B2398B" w:rsidRDefault="00C667D6" w:rsidP="00C667D6">
      <w:pPr>
        <w:widowControl w:val="0"/>
        <w:spacing w:line="240" w:lineRule="auto"/>
        <w:rPr>
          <w:ins w:id="79" w:author="melissa.goldman" w:date="2025-09-27T00:50:00Z"/>
          <w:rFonts w:ascii="Calibri" w:eastAsia="Calibri" w:hAnsi="Calibri" w:cs="Calibri"/>
          <w:sz w:val="20"/>
          <w:szCs w:val="20"/>
        </w:rPr>
      </w:pPr>
      <w:ins w:id="80" w:author="melissa.goldman" w:date="2025-09-27T00:50:00Z">
        <w:r w:rsidRPr="00B2398B">
          <w:rPr>
            <w:rStyle w:val="FootnoteReference"/>
            <w:rFonts w:ascii="Calibri" w:hAnsi="Calibri" w:cs="Calibri"/>
            <w:sz w:val="20"/>
            <w:szCs w:val="20"/>
          </w:rPr>
          <w:footnoteRef/>
        </w:r>
        <w:r w:rsidRPr="00B2398B">
          <w:rPr>
            <w:rFonts w:ascii="Calibri" w:eastAsia="Calibri" w:hAnsi="Calibri" w:cs="Calibri"/>
            <w:sz w:val="20"/>
            <w:szCs w:val="20"/>
          </w:rPr>
          <w:t xml:space="preserve"> </w:t>
        </w:r>
        <w:r w:rsidRPr="00B2398B">
          <w:rPr>
            <w:rFonts w:ascii="Calibri" w:eastAsia="Calibri" w:hAnsi="Calibri" w:cs="Calibri"/>
            <w:sz w:val="20"/>
            <w:szCs w:val="20"/>
          </w:rPr>
          <w:tab/>
          <w:t xml:space="preserve">The ROP-IWG identified the obligations in </w:t>
        </w:r>
        <w:r>
          <w:fldChar w:fldCharType="begin"/>
        </w:r>
        <w:r>
          <w:instrText>HYPERLINK "https://cmm.wcpfc.int/measure/cmm-2024-07" \h</w:instrText>
        </w:r>
        <w:r>
          <w:fldChar w:fldCharType="separate"/>
        </w:r>
        <w:r w:rsidRPr="00B2398B">
          <w:rPr>
            <w:rFonts w:ascii="Calibri" w:eastAsia="Calibri" w:hAnsi="Calibri" w:cs="Calibri"/>
            <w:color w:val="0000FF"/>
            <w:sz w:val="20"/>
            <w:szCs w:val="20"/>
            <w:u w:val="single"/>
          </w:rPr>
          <w:t>CMM 2024-07</w:t>
        </w:r>
        <w:r>
          <w:rPr>
            <w:rFonts w:ascii="Calibri" w:eastAsia="Calibri" w:hAnsi="Calibri" w:cs="Calibri"/>
            <w:color w:val="0000FF"/>
            <w:sz w:val="20"/>
            <w:szCs w:val="20"/>
            <w:u w:val="single"/>
          </w:rPr>
          <w:fldChar w:fldCharType="end"/>
        </w:r>
        <w:r w:rsidRPr="00B2398B">
          <w:rPr>
            <w:rFonts w:ascii="Calibri" w:eastAsia="Calibri" w:hAnsi="Calibri" w:cs="Calibri"/>
            <w:sz w:val="20"/>
            <w:szCs w:val="20"/>
          </w:rPr>
          <w:t xml:space="preserve">, which superseded </w:t>
        </w:r>
        <w:r>
          <w:fldChar w:fldCharType="begin"/>
        </w:r>
        <w:r>
          <w:instrText>HYPERLINK "https://cmm.wcpfc.int/measure/cmm-2011-03" \h</w:instrText>
        </w:r>
        <w:r>
          <w:fldChar w:fldCharType="separate"/>
        </w:r>
        <w:r w:rsidRPr="00B2398B">
          <w:rPr>
            <w:rFonts w:ascii="Calibri" w:eastAsia="Calibri" w:hAnsi="Calibri" w:cs="Calibri"/>
            <w:color w:val="0000FF"/>
            <w:sz w:val="20"/>
            <w:szCs w:val="20"/>
            <w:u w:val="single"/>
          </w:rPr>
          <w:t>CMM 2011-03</w:t>
        </w:r>
        <w:r>
          <w:rPr>
            <w:rFonts w:ascii="Calibri" w:eastAsia="Calibri" w:hAnsi="Calibri" w:cs="Calibri"/>
            <w:color w:val="0000FF"/>
            <w:sz w:val="20"/>
            <w:szCs w:val="20"/>
            <w:u w:val="single"/>
          </w:rPr>
          <w:fldChar w:fldCharType="end"/>
        </w:r>
        <w:r w:rsidRPr="00B2398B">
          <w:rPr>
            <w:rFonts w:ascii="Calibri" w:eastAsia="Calibri" w:hAnsi="Calibri" w:cs="Calibri"/>
            <w:sz w:val="20"/>
            <w:szCs w:val="20"/>
          </w:rPr>
          <w:t xml:space="preserve">.  The relevant obligations are described in: </w:t>
        </w:r>
        <w:r>
          <w:fldChar w:fldCharType="begin"/>
        </w:r>
        <w:r>
          <w:instrText>HYPERLINK "https://cmm.wcpfc.int/measure/cmm-2011-03/obl/cmm-2011-03-01" \h</w:instrText>
        </w:r>
        <w:r>
          <w:fldChar w:fldCharType="separate"/>
        </w:r>
        <w:r w:rsidRPr="00B2398B">
          <w:rPr>
            <w:rFonts w:ascii="Calibri" w:eastAsia="Calibri" w:hAnsi="Calibri" w:cs="Calibri"/>
            <w:color w:val="0000FF"/>
            <w:sz w:val="20"/>
            <w:szCs w:val="20"/>
            <w:u w:val="single"/>
          </w:rPr>
          <w:t xml:space="preserve">CMM 2011-03 </w:t>
        </w:r>
        <w:r>
          <w:rPr>
            <w:rFonts w:ascii="Calibri" w:eastAsia="Calibri" w:hAnsi="Calibri" w:cs="Calibri"/>
            <w:color w:val="0000FF"/>
            <w:sz w:val="20"/>
            <w:szCs w:val="20"/>
            <w:u w:val="single"/>
          </w:rPr>
          <w:fldChar w:fldCharType="end"/>
        </w:r>
        <w:r>
          <w:fldChar w:fldCharType="begin"/>
        </w:r>
        <w:r>
          <w:instrText>HYPERLINK "https://cmm.wcpfc.int/measure/cmm-2011-03/obl/cmm-2011-03-01" \h</w:instrText>
        </w:r>
        <w:r>
          <w:fldChar w:fldCharType="separate"/>
        </w:r>
        <w:r w:rsidRPr="00B2398B">
          <w:rPr>
            <w:rFonts w:ascii="Calibri" w:eastAsia="Calibri" w:hAnsi="Calibri" w:cs="Calibri"/>
            <w:b/>
            <w:color w:val="0000FF"/>
            <w:sz w:val="20"/>
            <w:szCs w:val="20"/>
            <w:u w:val="single"/>
          </w:rPr>
          <w:t>01</w:t>
        </w:r>
        <w:r>
          <w:rPr>
            <w:rFonts w:ascii="Calibri" w:eastAsia="Calibri" w:hAnsi="Calibri" w:cs="Calibri"/>
            <w:b/>
            <w:color w:val="0000FF"/>
            <w:sz w:val="20"/>
            <w:szCs w:val="20"/>
            <w:u w:val="single"/>
          </w:rPr>
          <w:fldChar w:fldCharType="end"/>
        </w:r>
        <w:r w:rsidRPr="00B2398B">
          <w:rPr>
            <w:rFonts w:ascii="Calibri" w:eastAsia="Calibri" w:hAnsi="Calibri" w:cs="Calibri"/>
            <w:sz w:val="20"/>
            <w:szCs w:val="20"/>
          </w:rPr>
          <w:t xml:space="preserve">, </w:t>
        </w:r>
        <w:r>
          <w:fldChar w:fldCharType="begin"/>
        </w:r>
        <w:r>
          <w:instrText>HYPERLINK "https://cmm.wcpfc.int/measure/cmm-2011-03/obl/cmm-2011-03-02" \h</w:instrText>
        </w:r>
        <w:r>
          <w:fldChar w:fldCharType="separate"/>
        </w:r>
        <w:r w:rsidRPr="00B2398B">
          <w:rPr>
            <w:rFonts w:ascii="Calibri" w:eastAsia="Calibri" w:hAnsi="Calibri" w:cs="Calibri"/>
            <w:color w:val="0000FF"/>
            <w:sz w:val="20"/>
            <w:szCs w:val="20"/>
            <w:highlight w:val="white"/>
            <w:u w:val="single"/>
          </w:rPr>
          <w:t xml:space="preserve">CMM 2011-03 </w:t>
        </w:r>
        <w:r>
          <w:rPr>
            <w:rFonts w:ascii="Calibri" w:eastAsia="Calibri" w:hAnsi="Calibri" w:cs="Calibri"/>
            <w:color w:val="0000FF"/>
            <w:sz w:val="20"/>
            <w:szCs w:val="20"/>
            <w:highlight w:val="white"/>
            <w:u w:val="single"/>
          </w:rPr>
          <w:fldChar w:fldCharType="end"/>
        </w:r>
        <w:r>
          <w:fldChar w:fldCharType="begin"/>
        </w:r>
        <w:r>
          <w:instrText>HYPERLINK "https://cmm.wcpfc.int/measure/cmm-2011-03/obl/cmm-2011-03-02" \h</w:instrText>
        </w:r>
        <w:r>
          <w:fldChar w:fldCharType="separate"/>
        </w:r>
        <w:r w:rsidRPr="00B2398B">
          <w:rPr>
            <w:rFonts w:ascii="Calibri" w:eastAsia="Calibri" w:hAnsi="Calibri" w:cs="Calibri"/>
            <w:b/>
            <w:color w:val="0000FF"/>
            <w:sz w:val="20"/>
            <w:szCs w:val="20"/>
            <w:highlight w:val="white"/>
            <w:u w:val="single"/>
          </w:rPr>
          <w:t>02</w:t>
        </w:r>
        <w:r>
          <w:rPr>
            <w:rFonts w:ascii="Calibri" w:eastAsia="Calibri" w:hAnsi="Calibri" w:cs="Calibri"/>
            <w:b/>
            <w:color w:val="0000FF"/>
            <w:sz w:val="20"/>
            <w:szCs w:val="20"/>
            <w:highlight w:val="white"/>
            <w:u w:val="single"/>
          </w:rPr>
          <w:fldChar w:fldCharType="end"/>
        </w:r>
        <w:r>
          <w:fldChar w:fldCharType="begin"/>
        </w:r>
        <w:r>
          <w:instrText>HYPERLINK "https://cmm.wcpfc.int/measure/cmm-2011-03/obl/cmm-2011-03-02" \h</w:instrText>
        </w:r>
        <w:r>
          <w:fldChar w:fldCharType="separate"/>
        </w:r>
        <w:r w:rsidRPr="00B2398B">
          <w:rPr>
            <w:rFonts w:ascii="Calibri" w:eastAsia="Calibri" w:hAnsi="Calibri" w:cs="Calibri"/>
            <w:color w:val="444746"/>
            <w:sz w:val="20"/>
            <w:szCs w:val="20"/>
            <w:highlight w:val="white"/>
          </w:rPr>
          <w:t xml:space="preserve">, </w:t>
        </w:r>
        <w:r>
          <w:rPr>
            <w:rFonts w:ascii="Calibri" w:eastAsia="Calibri" w:hAnsi="Calibri" w:cs="Calibri"/>
            <w:color w:val="444746"/>
            <w:sz w:val="20"/>
            <w:szCs w:val="20"/>
            <w:highlight w:val="white"/>
          </w:rPr>
          <w:fldChar w:fldCharType="end"/>
        </w:r>
        <w:r>
          <w:fldChar w:fldCharType="begin"/>
        </w:r>
        <w:r>
          <w:instrText>HYPERLINK "https://cmm.wcpfc.int/measure/cmm-2011-03/obl/cmm-2011-03-03" \h</w:instrText>
        </w:r>
        <w:r>
          <w:fldChar w:fldCharType="separate"/>
        </w:r>
        <w:r w:rsidRPr="00B2398B">
          <w:rPr>
            <w:rFonts w:ascii="Calibri" w:eastAsia="Calibri" w:hAnsi="Calibri" w:cs="Calibri"/>
            <w:color w:val="0000FF"/>
            <w:sz w:val="20"/>
            <w:szCs w:val="20"/>
            <w:highlight w:val="white"/>
            <w:u w:val="single"/>
          </w:rPr>
          <w:t xml:space="preserve">CMM 2011-03 </w:t>
        </w:r>
        <w:r>
          <w:rPr>
            <w:rFonts w:ascii="Calibri" w:eastAsia="Calibri" w:hAnsi="Calibri" w:cs="Calibri"/>
            <w:color w:val="0000FF"/>
            <w:sz w:val="20"/>
            <w:szCs w:val="20"/>
            <w:highlight w:val="white"/>
            <w:u w:val="single"/>
          </w:rPr>
          <w:fldChar w:fldCharType="end"/>
        </w:r>
        <w:r>
          <w:fldChar w:fldCharType="begin"/>
        </w:r>
        <w:r>
          <w:instrText>HYPERLINK "https://cmm.wcpfc.int/measure/cmm-2011-03/obl/cmm-2011-03-03" \h</w:instrText>
        </w:r>
        <w:r>
          <w:fldChar w:fldCharType="separate"/>
        </w:r>
        <w:r w:rsidRPr="00B2398B">
          <w:rPr>
            <w:rFonts w:ascii="Calibri" w:eastAsia="Calibri" w:hAnsi="Calibri" w:cs="Calibri"/>
            <w:b/>
            <w:color w:val="0000FF"/>
            <w:sz w:val="20"/>
            <w:szCs w:val="20"/>
            <w:highlight w:val="white"/>
            <w:u w:val="single"/>
          </w:rPr>
          <w:t>03</w:t>
        </w:r>
        <w:r>
          <w:rPr>
            <w:rFonts w:ascii="Calibri" w:eastAsia="Calibri" w:hAnsi="Calibri" w:cs="Calibri"/>
            <w:b/>
            <w:color w:val="0000FF"/>
            <w:sz w:val="20"/>
            <w:szCs w:val="20"/>
            <w:highlight w:val="white"/>
            <w:u w:val="single"/>
          </w:rPr>
          <w:fldChar w:fldCharType="end"/>
        </w:r>
        <w:r w:rsidRPr="00B2398B">
          <w:rPr>
            <w:rFonts w:ascii="Calibri" w:eastAsia="Calibri" w:hAnsi="Calibri" w:cs="Calibri"/>
            <w:color w:val="444746"/>
            <w:sz w:val="20"/>
            <w:szCs w:val="20"/>
            <w:highlight w:val="white"/>
          </w:rPr>
          <w:t xml:space="preserve">, and </w:t>
        </w:r>
        <w:r>
          <w:fldChar w:fldCharType="begin"/>
        </w:r>
        <w:r>
          <w:instrText>HYPERLINK "https://cmm.wcpfc.int/measure/cmm-2011-03/obl/cmm-2011-03-05" \h</w:instrText>
        </w:r>
        <w:r>
          <w:fldChar w:fldCharType="separate"/>
        </w:r>
        <w:r w:rsidRPr="00B2398B">
          <w:rPr>
            <w:rFonts w:ascii="Calibri" w:eastAsia="Calibri" w:hAnsi="Calibri" w:cs="Calibri"/>
            <w:color w:val="0000FF"/>
            <w:sz w:val="20"/>
            <w:szCs w:val="20"/>
            <w:highlight w:val="white"/>
            <w:u w:val="single"/>
          </w:rPr>
          <w:t xml:space="preserve">CMM 2011-03 </w:t>
        </w:r>
        <w:r>
          <w:rPr>
            <w:rFonts w:ascii="Calibri" w:eastAsia="Calibri" w:hAnsi="Calibri" w:cs="Calibri"/>
            <w:color w:val="0000FF"/>
            <w:sz w:val="20"/>
            <w:szCs w:val="20"/>
            <w:highlight w:val="white"/>
            <w:u w:val="single"/>
          </w:rPr>
          <w:fldChar w:fldCharType="end"/>
        </w:r>
        <w:r>
          <w:fldChar w:fldCharType="begin"/>
        </w:r>
        <w:r>
          <w:instrText>HYPERLINK "https://cmm.wcpfc.int/measure/cmm-2011-03/obl/cmm-2011-03-05" \h</w:instrText>
        </w:r>
        <w:r>
          <w:fldChar w:fldCharType="separate"/>
        </w:r>
        <w:r w:rsidRPr="00B2398B">
          <w:rPr>
            <w:rFonts w:ascii="Calibri" w:eastAsia="Calibri" w:hAnsi="Calibri" w:cs="Calibri"/>
            <w:b/>
            <w:color w:val="0000FF"/>
            <w:sz w:val="20"/>
            <w:szCs w:val="20"/>
            <w:highlight w:val="white"/>
            <w:u w:val="single"/>
          </w:rPr>
          <w:t>05</w:t>
        </w:r>
        <w:r>
          <w:rPr>
            <w:rFonts w:ascii="Calibri" w:eastAsia="Calibri" w:hAnsi="Calibri" w:cs="Calibri"/>
            <w:b/>
            <w:color w:val="0000FF"/>
            <w:sz w:val="20"/>
            <w:szCs w:val="20"/>
            <w:highlight w:val="white"/>
            <w:u w:val="single"/>
          </w:rPr>
          <w:fldChar w:fldCharType="end"/>
        </w:r>
        <w:r w:rsidRPr="00B2398B">
          <w:rPr>
            <w:rFonts w:ascii="Calibri" w:eastAsia="Calibri" w:hAnsi="Calibri" w:cs="Calibri"/>
            <w:sz w:val="20"/>
            <w:szCs w:val="20"/>
          </w:rPr>
          <w:t>.</w:t>
        </w:r>
      </w:ins>
    </w:p>
  </w:footnote>
  <w:footnote w:id="5">
    <w:p w14:paraId="11AC2685" w14:textId="77777777" w:rsidR="00C667D6" w:rsidRPr="00B2398B" w:rsidRDefault="00C667D6" w:rsidP="00C667D6">
      <w:pPr>
        <w:widowControl w:val="0"/>
        <w:spacing w:line="240" w:lineRule="auto"/>
        <w:rPr>
          <w:ins w:id="88" w:author="melissa.goldman" w:date="2025-09-27T00:50:00Z"/>
          <w:rFonts w:ascii="Calibri" w:eastAsia="Calibri" w:hAnsi="Calibri" w:cs="Calibri"/>
          <w:sz w:val="20"/>
          <w:szCs w:val="20"/>
        </w:rPr>
      </w:pPr>
      <w:ins w:id="89" w:author="melissa.goldman" w:date="2025-09-27T00:50:00Z">
        <w:r w:rsidRPr="00DA1184">
          <w:rPr>
            <w:rStyle w:val="FootnoteReference"/>
            <w:rFonts w:ascii="Calibri" w:hAnsi="Calibri" w:cs="Calibri"/>
            <w:sz w:val="20"/>
            <w:szCs w:val="20"/>
          </w:rPr>
          <w:footnoteRef/>
        </w:r>
        <w:r w:rsidRPr="00B2398B">
          <w:rPr>
            <w:rFonts w:ascii="Calibri" w:eastAsia="Calibri" w:hAnsi="Calibri" w:cs="Calibri"/>
            <w:sz w:val="20"/>
            <w:szCs w:val="20"/>
          </w:rPr>
          <w:t xml:space="preserve"> </w:t>
        </w:r>
        <w:r w:rsidRPr="00B2398B">
          <w:rPr>
            <w:rFonts w:ascii="Calibri" w:eastAsia="Calibri" w:hAnsi="Calibri" w:cs="Calibri"/>
            <w:sz w:val="20"/>
            <w:szCs w:val="20"/>
          </w:rPr>
          <w:tab/>
        </w:r>
        <w:r>
          <w:fldChar w:fldCharType="begin"/>
        </w:r>
        <w:r>
          <w:instrText>HYPERLINK "https://cmm.wcpfc.int/measure/cmm-2024-05" \h</w:instrText>
        </w:r>
        <w:r>
          <w:fldChar w:fldCharType="separate"/>
        </w:r>
        <w:r w:rsidRPr="00B2398B">
          <w:rPr>
            <w:rFonts w:ascii="Calibri" w:eastAsia="Calibri" w:hAnsi="Calibri" w:cs="Calibri"/>
            <w:color w:val="0000FF"/>
            <w:sz w:val="20"/>
            <w:szCs w:val="20"/>
            <w:u w:val="single"/>
          </w:rPr>
          <w:t>CMM 2024-05</w:t>
        </w:r>
        <w:r>
          <w:rPr>
            <w:rFonts w:ascii="Calibri" w:eastAsia="Calibri" w:hAnsi="Calibri" w:cs="Calibri"/>
            <w:color w:val="0000FF"/>
            <w:sz w:val="20"/>
            <w:szCs w:val="20"/>
            <w:u w:val="single"/>
          </w:rPr>
          <w:fldChar w:fldCharType="end"/>
        </w:r>
        <w:r w:rsidRPr="00B2398B">
          <w:rPr>
            <w:rFonts w:ascii="Calibri" w:eastAsia="Calibri" w:hAnsi="Calibri" w:cs="Calibri"/>
            <w:sz w:val="20"/>
            <w:szCs w:val="20"/>
          </w:rPr>
          <w:t xml:space="preserve"> supersedes </w:t>
        </w:r>
        <w:r>
          <w:fldChar w:fldCharType="begin"/>
        </w:r>
        <w:r>
          <w:instrText>HYPERLINK "https://cmm.wcpfc.int/measure/cmm-2022-04" \h</w:instrText>
        </w:r>
        <w:r>
          <w:fldChar w:fldCharType="separate"/>
        </w:r>
        <w:r w:rsidRPr="00B2398B">
          <w:rPr>
            <w:rFonts w:ascii="Calibri" w:eastAsia="Calibri" w:hAnsi="Calibri" w:cs="Calibri"/>
            <w:color w:val="0000FF"/>
            <w:sz w:val="20"/>
            <w:szCs w:val="20"/>
            <w:u w:val="single"/>
          </w:rPr>
          <w:t>CMM 2022-04</w:t>
        </w:r>
        <w:r>
          <w:rPr>
            <w:rFonts w:ascii="Calibri" w:eastAsia="Calibri" w:hAnsi="Calibri" w:cs="Calibri"/>
            <w:color w:val="0000FF"/>
            <w:sz w:val="20"/>
            <w:szCs w:val="20"/>
            <w:u w:val="single"/>
          </w:rPr>
          <w:fldChar w:fldCharType="end"/>
        </w:r>
        <w:r w:rsidRPr="00B2398B">
          <w:rPr>
            <w:rFonts w:ascii="Calibri" w:eastAsia="Calibri" w:hAnsi="Calibri" w:cs="Calibri"/>
            <w:sz w:val="20"/>
            <w:szCs w:val="20"/>
          </w:rPr>
          <w:t xml:space="preserve">, </w:t>
        </w:r>
        <w:r>
          <w:fldChar w:fldCharType="begin"/>
        </w:r>
        <w:r>
          <w:instrText>HYPERLINK "https://cmm.wcpfc.int/measure/cmm-2019-04" \h</w:instrText>
        </w:r>
        <w:r>
          <w:fldChar w:fldCharType="separate"/>
        </w:r>
        <w:r w:rsidRPr="00B2398B">
          <w:rPr>
            <w:rFonts w:ascii="Calibri" w:eastAsia="Calibri" w:hAnsi="Calibri" w:cs="Calibri"/>
            <w:color w:val="0000FF"/>
            <w:sz w:val="20"/>
            <w:szCs w:val="20"/>
            <w:u w:val="single"/>
          </w:rPr>
          <w:t>CMM 2019-04</w:t>
        </w:r>
        <w:r>
          <w:rPr>
            <w:rFonts w:ascii="Calibri" w:eastAsia="Calibri" w:hAnsi="Calibri" w:cs="Calibri"/>
            <w:color w:val="0000FF"/>
            <w:sz w:val="20"/>
            <w:szCs w:val="20"/>
            <w:u w:val="single"/>
          </w:rPr>
          <w:fldChar w:fldCharType="end"/>
        </w:r>
        <w:r w:rsidRPr="00B2398B">
          <w:rPr>
            <w:rFonts w:ascii="Calibri" w:eastAsia="Calibri" w:hAnsi="Calibri" w:cs="Calibri"/>
            <w:color w:val="0000FF"/>
            <w:sz w:val="20"/>
            <w:szCs w:val="20"/>
          </w:rPr>
          <w:t xml:space="preserve"> </w:t>
        </w:r>
        <w:r w:rsidRPr="00B2398B">
          <w:rPr>
            <w:rFonts w:ascii="Calibri" w:eastAsia="Calibri" w:hAnsi="Calibri" w:cs="Calibri"/>
            <w:sz w:val="20"/>
            <w:szCs w:val="20"/>
          </w:rPr>
          <w:t xml:space="preserve">(Sharks), and </w:t>
        </w:r>
        <w:r>
          <w:fldChar w:fldCharType="begin"/>
        </w:r>
        <w:r>
          <w:instrText>HYPERLINK "https://cmm.wcpfc.int/measure/cmm-2012-04" \h</w:instrText>
        </w:r>
        <w:r>
          <w:fldChar w:fldCharType="separate"/>
        </w:r>
        <w:r w:rsidRPr="00B2398B">
          <w:rPr>
            <w:rFonts w:ascii="Calibri" w:eastAsia="Calibri" w:hAnsi="Calibri" w:cs="Calibri"/>
            <w:color w:val="0000FF"/>
            <w:sz w:val="20"/>
            <w:szCs w:val="20"/>
            <w:u w:val="single"/>
          </w:rPr>
          <w:t>CMM 2012-04</w:t>
        </w:r>
        <w:r>
          <w:rPr>
            <w:rFonts w:ascii="Calibri" w:eastAsia="Calibri" w:hAnsi="Calibri" w:cs="Calibri"/>
            <w:color w:val="0000FF"/>
            <w:sz w:val="20"/>
            <w:szCs w:val="20"/>
            <w:u w:val="single"/>
          </w:rPr>
          <w:fldChar w:fldCharType="end"/>
        </w:r>
        <w:r w:rsidRPr="00B2398B">
          <w:rPr>
            <w:rFonts w:ascii="Calibri" w:eastAsia="Calibri" w:hAnsi="Calibri" w:cs="Calibri"/>
            <w:color w:val="999999"/>
            <w:sz w:val="20"/>
            <w:szCs w:val="20"/>
          </w:rPr>
          <w:t xml:space="preserve"> </w:t>
        </w:r>
        <w:r w:rsidRPr="00B2398B">
          <w:rPr>
            <w:rFonts w:ascii="Calibri" w:eastAsia="Calibri" w:hAnsi="Calibri" w:cs="Calibri"/>
            <w:sz w:val="20"/>
            <w:szCs w:val="20"/>
          </w:rPr>
          <w:t>(Whale Sharks).</w:t>
        </w:r>
      </w:ins>
    </w:p>
  </w:footnote>
  <w:footnote w:id="6">
    <w:p w14:paraId="144E7796" w14:textId="77777777" w:rsidR="00C667D6" w:rsidRPr="00B2398B" w:rsidRDefault="00C667D6" w:rsidP="00C667D6">
      <w:pPr>
        <w:widowControl w:val="0"/>
        <w:spacing w:line="240" w:lineRule="auto"/>
        <w:rPr>
          <w:ins w:id="122" w:author="melissa.goldman" w:date="2025-09-27T00:50:00Z"/>
          <w:rFonts w:ascii="Calibri" w:eastAsia="Calibri" w:hAnsi="Calibri" w:cs="Calibri"/>
          <w:sz w:val="20"/>
          <w:szCs w:val="20"/>
        </w:rPr>
      </w:pPr>
      <w:ins w:id="123" w:author="melissa.goldman" w:date="2025-09-27T00:50:00Z">
        <w:r w:rsidRPr="00DA1184">
          <w:rPr>
            <w:rStyle w:val="FootnoteReference"/>
            <w:rFonts w:ascii="Calibri" w:hAnsi="Calibri" w:cs="Calibri"/>
            <w:sz w:val="20"/>
            <w:szCs w:val="20"/>
          </w:rPr>
          <w:footnoteRef/>
        </w:r>
        <w:r w:rsidRPr="00B2398B">
          <w:rPr>
            <w:rFonts w:ascii="Calibri" w:eastAsia="Calibri" w:hAnsi="Calibri" w:cs="Calibri"/>
            <w:sz w:val="20"/>
            <w:szCs w:val="20"/>
          </w:rPr>
          <w:t xml:space="preserve"> </w:t>
        </w:r>
        <w:r w:rsidRPr="00B2398B">
          <w:rPr>
            <w:rFonts w:ascii="Calibri" w:eastAsia="Calibri" w:hAnsi="Calibri" w:cs="Calibri"/>
            <w:sz w:val="20"/>
            <w:szCs w:val="20"/>
          </w:rPr>
          <w:tab/>
        </w:r>
        <w:r>
          <w:fldChar w:fldCharType="begin"/>
        </w:r>
        <w:r>
          <w:instrText>HYPERLINK "https://cmm.wcpfc.int/measure/cmm-2010-07" \h</w:instrText>
        </w:r>
        <w:r>
          <w:fldChar w:fldCharType="separate"/>
        </w:r>
        <w:r w:rsidRPr="00B2398B">
          <w:rPr>
            <w:rFonts w:ascii="Calibri" w:eastAsia="Calibri" w:hAnsi="Calibri" w:cs="Calibri"/>
            <w:color w:val="0000FF"/>
            <w:sz w:val="20"/>
            <w:szCs w:val="20"/>
            <w:highlight w:val="white"/>
            <w:u w:val="single"/>
          </w:rPr>
          <w:t>CMM 2010-07</w:t>
        </w:r>
        <w:r>
          <w:rPr>
            <w:rFonts w:ascii="Calibri" w:eastAsia="Calibri" w:hAnsi="Calibri" w:cs="Calibri"/>
            <w:color w:val="0000FF"/>
            <w:sz w:val="20"/>
            <w:szCs w:val="20"/>
            <w:highlight w:val="white"/>
            <w:u w:val="single"/>
          </w:rPr>
          <w:fldChar w:fldCharType="end"/>
        </w:r>
        <w:r w:rsidRPr="00B2398B">
          <w:rPr>
            <w:rFonts w:ascii="Calibri" w:eastAsia="Calibri" w:hAnsi="Calibri" w:cs="Calibri"/>
            <w:sz w:val="20"/>
            <w:szCs w:val="20"/>
            <w:highlight w:val="white"/>
          </w:rPr>
          <w:t xml:space="preserve"> (Sharks) and </w:t>
        </w:r>
        <w:r>
          <w:fldChar w:fldCharType="begin"/>
        </w:r>
        <w:r>
          <w:instrText>HYPERLINK "https://cmm.wcpfc.int/measure/cmm-2013-08" \h</w:instrText>
        </w:r>
        <w:r>
          <w:fldChar w:fldCharType="separate"/>
        </w:r>
        <w:r w:rsidRPr="00B2398B">
          <w:rPr>
            <w:rFonts w:ascii="Calibri" w:eastAsia="Calibri" w:hAnsi="Calibri" w:cs="Calibri"/>
            <w:color w:val="0000FF"/>
            <w:sz w:val="20"/>
            <w:szCs w:val="20"/>
            <w:highlight w:val="white"/>
            <w:u w:val="single"/>
          </w:rPr>
          <w:t>CMM 2013-08</w:t>
        </w:r>
        <w:r>
          <w:rPr>
            <w:rFonts w:ascii="Calibri" w:eastAsia="Calibri" w:hAnsi="Calibri" w:cs="Calibri"/>
            <w:color w:val="0000FF"/>
            <w:sz w:val="20"/>
            <w:szCs w:val="20"/>
            <w:highlight w:val="white"/>
            <w:u w:val="single"/>
          </w:rPr>
          <w:fldChar w:fldCharType="end"/>
        </w:r>
        <w:r w:rsidRPr="00B2398B">
          <w:rPr>
            <w:rFonts w:ascii="Calibri" w:eastAsia="Calibri" w:hAnsi="Calibri" w:cs="Calibri"/>
            <w:sz w:val="20"/>
            <w:szCs w:val="20"/>
            <w:highlight w:val="white"/>
          </w:rPr>
          <w:t xml:space="preserve"> (Silky Sharks) were superseded by </w:t>
        </w:r>
        <w:r>
          <w:fldChar w:fldCharType="begin"/>
        </w:r>
        <w:r>
          <w:instrText>HYPERLINK "https://cmm.wcpfc.int/measure/cmm-2019-04" \h</w:instrText>
        </w:r>
        <w:r>
          <w:fldChar w:fldCharType="separate"/>
        </w:r>
        <w:r w:rsidRPr="00B2398B">
          <w:rPr>
            <w:rFonts w:ascii="Calibri" w:eastAsia="Calibri" w:hAnsi="Calibri" w:cs="Calibri"/>
            <w:color w:val="0000FF"/>
            <w:sz w:val="20"/>
            <w:szCs w:val="20"/>
            <w:u w:val="single"/>
          </w:rPr>
          <w:t>CMM 2019-04</w:t>
        </w:r>
        <w:r>
          <w:rPr>
            <w:rFonts w:ascii="Calibri" w:eastAsia="Calibri" w:hAnsi="Calibri" w:cs="Calibri"/>
            <w:color w:val="0000FF"/>
            <w:sz w:val="20"/>
            <w:szCs w:val="20"/>
            <w:u w:val="single"/>
          </w:rPr>
          <w:fldChar w:fldCharType="end"/>
        </w:r>
        <w:r w:rsidRPr="00B2398B">
          <w:rPr>
            <w:rFonts w:ascii="Calibri" w:eastAsia="Calibri" w:hAnsi="Calibri" w:cs="Calibri"/>
            <w:sz w:val="20"/>
            <w:szCs w:val="20"/>
          </w:rPr>
          <w:t xml:space="preserve"> (Sharks), and subsequently by </w:t>
        </w:r>
        <w:r>
          <w:fldChar w:fldCharType="begin"/>
        </w:r>
        <w:r>
          <w:instrText>HYPERLINK "https://cmm.wcpfc.int/measure/cmm-2022-04" \h</w:instrText>
        </w:r>
        <w:r>
          <w:fldChar w:fldCharType="separate"/>
        </w:r>
        <w:r w:rsidRPr="00B2398B">
          <w:rPr>
            <w:rFonts w:ascii="Calibri" w:eastAsia="Calibri" w:hAnsi="Calibri" w:cs="Calibri"/>
            <w:color w:val="0000FF"/>
            <w:sz w:val="20"/>
            <w:szCs w:val="20"/>
            <w:u w:val="single"/>
          </w:rPr>
          <w:t>CMM 2022-04</w:t>
        </w:r>
        <w:r>
          <w:rPr>
            <w:rFonts w:ascii="Calibri" w:eastAsia="Calibri" w:hAnsi="Calibri" w:cs="Calibri"/>
            <w:color w:val="0000FF"/>
            <w:sz w:val="20"/>
            <w:szCs w:val="20"/>
            <w:u w:val="single"/>
          </w:rPr>
          <w:fldChar w:fldCharType="end"/>
        </w:r>
        <w:r w:rsidRPr="00B2398B">
          <w:rPr>
            <w:rFonts w:ascii="Calibri" w:eastAsia="Calibri" w:hAnsi="Calibri" w:cs="Calibri"/>
            <w:color w:val="999999"/>
            <w:sz w:val="20"/>
            <w:szCs w:val="20"/>
          </w:rPr>
          <w:t xml:space="preserve"> </w:t>
        </w:r>
        <w:r w:rsidRPr="00B2398B">
          <w:rPr>
            <w:rFonts w:ascii="Calibri" w:eastAsia="Calibri" w:hAnsi="Calibri" w:cs="Calibri"/>
            <w:sz w:val="20"/>
            <w:szCs w:val="20"/>
          </w:rPr>
          <w:t xml:space="preserve">(Sharks), and </w:t>
        </w:r>
        <w:r>
          <w:fldChar w:fldCharType="begin"/>
        </w:r>
        <w:r>
          <w:instrText>HYPERLINK "https://cmm.wcpfc.int/measure/cmm-2024-05" \h</w:instrText>
        </w:r>
        <w:r>
          <w:fldChar w:fldCharType="separate"/>
        </w:r>
        <w:r w:rsidRPr="00B2398B">
          <w:rPr>
            <w:rFonts w:ascii="Calibri" w:eastAsia="Calibri" w:hAnsi="Calibri" w:cs="Calibri"/>
            <w:color w:val="0000FF"/>
            <w:sz w:val="20"/>
            <w:szCs w:val="20"/>
            <w:u w:val="single"/>
          </w:rPr>
          <w:t>CMM 2024-05</w:t>
        </w:r>
        <w:r>
          <w:rPr>
            <w:rFonts w:ascii="Calibri" w:eastAsia="Calibri" w:hAnsi="Calibri" w:cs="Calibri"/>
            <w:color w:val="0000FF"/>
            <w:sz w:val="20"/>
            <w:szCs w:val="20"/>
            <w:u w:val="single"/>
          </w:rPr>
          <w:fldChar w:fldCharType="end"/>
        </w:r>
        <w:r w:rsidRPr="00B2398B">
          <w:rPr>
            <w:rFonts w:ascii="Calibri" w:eastAsia="Calibri" w:hAnsi="Calibri" w:cs="Calibri"/>
            <w:color w:val="999999"/>
            <w:sz w:val="20"/>
            <w:szCs w:val="20"/>
          </w:rPr>
          <w:t xml:space="preserve"> </w:t>
        </w:r>
        <w:r w:rsidRPr="00B2398B">
          <w:rPr>
            <w:rFonts w:ascii="Calibri" w:eastAsia="Calibri" w:hAnsi="Calibri" w:cs="Calibri"/>
            <w:sz w:val="20"/>
            <w:szCs w:val="20"/>
          </w:rPr>
          <w:t xml:space="preserve">(eff. 01 Feb 2025 - Current).  Although </w:t>
        </w:r>
        <w:r>
          <w:fldChar w:fldCharType="begin"/>
        </w:r>
        <w:r>
          <w:instrText>HYPERLINK "https://cmm.wcpfc.int/measure/cmm-2011-04" \h</w:instrText>
        </w:r>
        <w:r>
          <w:fldChar w:fldCharType="separate"/>
        </w:r>
        <w:r w:rsidRPr="00B2398B">
          <w:rPr>
            <w:rFonts w:ascii="Calibri" w:eastAsia="Calibri" w:hAnsi="Calibri" w:cs="Calibri"/>
            <w:color w:val="0000FF"/>
            <w:sz w:val="20"/>
            <w:szCs w:val="20"/>
            <w:highlight w:val="white"/>
            <w:u w:val="single"/>
          </w:rPr>
          <w:t>CMM 2011-04</w:t>
        </w:r>
        <w:r>
          <w:rPr>
            <w:rFonts w:ascii="Calibri" w:eastAsia="Calibri" w:hAnsi="Calibri" w:cs="Calibri"/>
            <w:color w:val="0000FF"/>
            <w:sz w:val="20"/>
            <w:szCs w:val="20"/>
            <w:highlight w:val="white"/>
            <w:u w:val="single"/>
          </w:rPr>
          <w:fldChar w:fldCharType="end"/>
        </w:r>
        <w:r w:rsidRPr="00B2398B">
          <w:rPr>
            <w:rFonts w:ascii="Calibri" w:eastAsia="Calibri" w:hAnsi="Calibri" w:cs="Calibri"/>
            <w:color w:val="999999"/>
            <w:sz w:val="20"/>
            <w:szCs w:val="20"/>
            <w:highlight w:val="white"/>
          </w:rPr>
          <w:t xml:space="preserve"> </w:t>
        </w:r>
        <w:r w:rsidRPr="00B2398B">
          <w:rPr>
            <w:rFonts w:ascii="Calibri" w:eastAsia="Calibri" w:hAnsi="Calibri" w:cs="Calibri"/>
            <w:sz w:val="20"/>
            <w:szCs w:val="20"/>
            <w:highlight w:val="white"/>
          </w:rPr>
          <w:t xml:space="preserve">(Oceanic Whitetip Sharks) was effective until 01 Nov 2020 and does not appear to have been superseded, paragraph 24 of the currently effective </w:t>
        </w:r>
        <w:r>
          <w:fldChar w:fldCharType="begin"/>
        </w:r>
        <w:r>
          <w:instrText>HYPERLINK "https://cmm.wcpfc.int/measure/cmm-2024-05" \h</w:instrText>
        </w:r>
        <w:r>
          <w:fldChar w:fldCharType="separate"/>
        </w:r>
        <w:r w:rsidRPr="00B2398B">
          <w:rPr>
            <w:rFonts w:ascii="Calibri" w:eastAsia="Calibri" w:hAnsi="Calibri" w:cs="Calibri"/>
            <w:color w:val="0000FF"/>
            <w:sz w:val="20"/>
            <w:szCs w:val="20"/>
            <w:u w:val="single"/>
          </w:rPr>
          <w:t>CMM 2024-05</w:t>
        </w:r>
        <w:r>
          <w:rPr>
            <w:rFonts w:ascii="Calibri" w:eastAsia="Calibri" w:hAnsi="Calibri" w:cs="Calibri"/>
            <w:color w:val="0000FF"/>
            <w:sz w:val="20"/>
            <w:szCs w:val="20"/>
            <w:u w:val="single"/>
          </w:rPr>
          <w:fldChar w:fldCharType="end"/>
        </w:r>
        <w:r w:rsidRPr="00B2398B">
          <w:rPr>
            <w:rFonts w:ascii="Calibri" w:eastAsia="Calibri" w:hAnsi="Calibri" w:cs="Calibri"/>
            <w:color w:val="999999"/>
            <w:sz w:val="20"/>
            <w:szCs w:val="20"/>
          </w:rPr>
          <w:t xml:space="preserve"> </w:t>
        </w:r>
        <w:r w:rsidRPr="00B2398B">
          <w:rPr>
            <w:rFonts w:ascii="Calibri" w:eastAsia="Calibri" w:hAnsi="Calibri" w:cs="Calibri"/>
            <w:sz w:val="20"/>
            <w:szCs w:val="20"/>
          </w:rPr>
          <w:t>includes specific requirements to protect these species.</w:t>
        </w:r>
      </w:ins>
    </w:p>
  </w:footnote>
  <w:footnote w:id="7">
    <w:p w14:paraId="1D562014" w14:textId="77777777" w:rsidR="00366B86" w:rsidRPr="002B2B04" w:rsidRDefault="00366B86" w:rsidP="00366B86">
      <w:pPr>
        <w:pStyle w:val="FootnoteText"/>
        <w:rPr>
          <w:rFonts w:ascii="Calibri" w:hAnsi="Calibri" w:cs="Calibri"/>
        </w:rPr>
      </w:pPr>
      <w:r w:rsidRPr="002B2B04">
        <w:rPr>
          <w:rStyle w:val="FootnoteReference"/>
          <w:rFonts w:ascii="Calibri" w:hAnsi="Calibri" w:cs="Calibri"/>
        </w:rPr>
        <w:footnoteRef/>
      </w:r>
      <w:r w:rsidRPr="002B2B04">
        <w:rPr>
          <w:rFonts w:ascii="Calibri" w:hAnsi="Calibri" w:cs="Calibri"/>
        </w:rPr>
        <w:t xml:space="preserve"> PNA members including Tokelau and Vanuatu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410358" w14:textId="09CB9BFA" w:rsidR="00B666E0" w:rsidRDefault="00B666E0" w:rsidP="00B666E0">
    <w:pPr>
      <w:pStyle w:val="paragraph"/>
      <w:spacing w:before="0" w:beforeAutospacing="0" w:after="0" w:afterAutospacing="0"/>
      <w:jc w:val="right"/>
      <w:textAlignment w:val="baseline"/>
      <w:rPr>
        <w:rStyle w:val="normaltextrun"/>
        <w:rFonts w:ascii="Calibri" w:eastAsiaTheme="majorEastAsia" w:hAnsi="Calibri" w:cs="Calibri"/>
        <w:b/>
        <w:bCs/>
      </w:rPr>
    </w:pPr>
    <w:r w:rsidRPr="003E3BE8">
      <w:rPr>
        <w:rStyle w:val="normaltextrun"/>
        <w:rFonts w:ascii="Calibri" w:eastAsiaTheme="majorEastAsia" w:hAnsi="Calibri" w:cs="Calibri"/>
        <w:b/>
        <w:bCs/>
      </w:rPr>
      <w:t>ROP</w:t>
    </w:r>
    <w:r w:rsidR="00DB6A5D">
      <w:rPr>
        <w:rStyle w:val="normaltextrun"/>
        <w:rFonts w:ascii="Calibri" w:eastAsiaTheme="majorEastAsia" w:hAnsi="Calibri" w:cs="Calibri"/>
        <w:b/>
        <w:bCs/>
      </w:rPr>
      <w:t>-</w:t>
    </w:r>
    <w:r w:rsidRPr="003E3BE8">
      <w:rPr>
        <w:rStyle w:val="normaltextrun"/>
        <w:rFonts w:ascii="Calibri" w:eastAsiaTheme="majorEastAsia" w:hAnsi="Calibri" w:cs="Calibri"/>
        <w:b/>
        <w:bCs/>
      </w:rPr>
      <w:t>IWG</w:t>
    </w:r>
    <w:r w:rsidR="00D06825">
      <w:rPr>
        <w:rStyle w:val="normaltextrun"/>
        <w:rFonts w:ascii="Calibri" w:eastAsiaTheme="majorEastAsia" w:hAnsi="Calibri" w:cs="Calibri"/>
        <w:b/>
        <w:bCs/>
      </w:rPr>
      <w:t>0</w:t>
    </w:r>
    <w:r w:rsidRPr="003E3BE8">
      <w:rPr>
        <w:rStyle w:val="normaltextrun"/>
        <w:rFonts w:ascii="Calibri" w:eastAsiaTheme="majorEastAsia" w:hAnsi="Calibri" w:cs="Calibri"/>
        <w:b/>
        <w:bCs/>
      </w:rPr>
      <w:t>8</w:t>
    </w:r>
    <w:r>
      <w:rPr>
        <w:rStyle w:val="normaltextrun"/>
        <w:rFonts w:ascii="Calibri" w:eastAsiaTheme="majorEastAsia" w:hAnsi="Calibri" w:cs="Calibri"/>
        <w:b/>
        <w:bCs/>
      </w:rPr>
      <w:t>-2026-03</w:t>
    </w:r>
  </w:p>
  <w:p w14:paraId="2618FDE1" w14:textId="18BEC8EB" w:rsidR="00B666E0" w:rsidRPr="003E3BE8" w:rsidRDefault="00B666E0" w:rsidP="00B666E0">
    <w:pPr>
      <w:pStyle w:val="paragraph"/>
      <w:spacing w:before="0" w:beforeAutospacing="0" w:after="0" w:afterAutospacing="0"/>
      <w:jc w:val="right"/>
      <w:textAlignment w:val="baseline"/>
      <w:rPr>
        <w:rStyle w:val="normaltextrun"/>
        <w:rFonts w:ascii="Calibri" w:eastAsiaTheme="majorEastAsia" w:hAnsi="Calibri" w:cs="Calibri"/>
        <w:b/>
        <w:bCs/>
      </w:rPr>
    </w:pPr>
    <w:r>
      <w:rPr>
        <w:rStyle w:val="normaltextrun"/>
        <w:rFonts w:ascii="Calibri" w:eastAsiaTheme="majorEastAsia" w:hAnsi="Calibri" w:cs="Calibri"/>
        <w:b/>
        <w:bCs/>
      </w:rPr>
      <w:t>1</w:t>
    </w:r>
    <w:r w:rsidR="00DB6A5D">
      <w:rPr>
        <w:rStyle w:val="normaltextrun"/>
        <w:rFonts w:ascii="Calibri" w:eastAsiaTheme="majorEastAsia" w:hAnsi="Calibri" w:cs="Calibri"/>
        <w:b/>
        <w:bCs/>
      </w:rPr>
      <w:t>7</w:t>
    </w:r>
    <w:r>
      <w:rPr>
        <w:rStyle w:val="normaltextrun"/>
        <w:rFonts w:ascii="Calibri" w:eastAsiaTheme="majorEastAsia" w:hAnsi="Calibri" w:cs="Calibri"/>
        <w:b/>
        <w:bCs/>
      </w:rPr>
      <w:t xml:space="preserve"> February 2026</w:t>
    </w:r>
  </w:p>
  <w:p w14:paraId="46F9039F" w14:textId="77777777" w:rsidR="00B666E0" w:rsidRDefault="00B666E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F6445"/>
    <w:multiLevelType w:val="multilevel"/>
    <w:tmpl w:val="F34E9D0C"/>
    <w:lvl w:ilvl="0">
      <w:start w:val="1"/>
      <w:numFmt w:val="bullet"/>
      <w:lvlText w:val="-"/>
      <w:lvlJc w:val="left"/>
      <w:pPr>
        <w:ind w:left="540" w:hanging="360"/>
      </w:pPr>
      <w:rPr>
        <w:rFonts w:ascii="Calibri" w:eastAsia="Calibri" w:hAnsi="Calibri" w:cs="Calibri"/>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10D1086"/>
    <w:multiLevelType w:val="hybridMultilevel"/>
    <w:tmpl w:val="0B0AFE44"/>
    <w:lvl w:ilvl="0" w:tplc="9BA0E4A2">
      <w:start w:val="1"/>
      <w:numFmt w:val="bullet"/>
      <w:lvlText w:val=""/>
      <w:lvlJc w:val="left"/>
      <w:pPr>
        <w:ind w:left="1080" w:hanging="360"/>
      </w:pPr>
      <w:rPr>
        <w:rFonts w:ascii="Symbol" w:hAnsi="Symbol" w:hint="default"/>
        <w:b w:val="0"/>
        <w:i w:val="0"/>
        <w:sz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27020E1"/>
    <w:multiLevelType w:val="hybridMultilevel"/>
    <w:tmpl w:val="667C38B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2A80E27"/>
    <w:multiLevelType w:val="hybridMultilevel"/>
    <w:tmpl w:val="C58E4E8E"/>
    <w:lvl w:ilvl="0" w:tplc="6496620A">
      <w:start w:val="1"/>
      <w:numFmt w:val="decimal"/>
      <w:lvlText w:val="%1."/>
      <w:lvlJc w:val="left"/>
      <w:pPr>
        <w:ind w:left="387" w:hanging="387"/>
      </w:pPr>
      <w:rPr>
        <w:rFonts w:ascii="Century" w:eastAsia="Century" w:hAnsi="Century" w:cs="Century" w:hint="default"/>
        <w:b/>
        <w:bCs/>
        <w:i w:val="0"/>
        <w:iCs w:val="0"/>
        <w:spacing w:val="0"/>
        <w:w w:val="100"/>
        <w:sz w:val="21"/>
        <w:szCs w:val="21"/>
        <w:lang w:val="en-US" w:eastAsia="en-US" w:bidi="ar-SA"/>
      </w:rPr>
    </w:lvl>
    <w:lvl w:ilvl="1" w:tplc="9BA0E4A2">
      <w:start w:val="1"/>
      <w:numFmt w:val="bullet"/>
      <w:lvlText w:val=""/>
      <w:lvlJc w:val="left"/>
      <w:pPr>
        <w:ind w:left="360" w:hanging="360"/>
      </w:pPr>
      <w:rPr>
        <w:rFonts w:ascii="Symbol" w:hAnsi="Symbol" w:hint="default"/>
        <w:b w:val="0"/>
        <w:i w:val="0"/>
        <w:sz w:val="24"/>
      </w:rPr>
    </w:lvl>
    <w:lvl w:ilvl="2" w:tplc="FBE89C56">
      <w:start w:val="1"/>
      <w:numFmt w:val="decimal"/>
      <w:lvlText w:val="(%3)"/>
      <w:lvlJc w:val="left"/>
      <w:pPr>
        <w:ind w:left="421" w:hanging="334"/>
      </w:pPr>
      <w:rPr>
        <w:rFonts w:ascii="Century" w:eastAsia="Century" w:hAnsi="Century" w:cs="Century" w:hint="default"/>
        <w:b w:val="0"/>
        <w:bCs w:val="0"/>
        <w:i w:val="0"/>
        <w:iCs w:val="0"/>
        <w:spacing w:val="-1"/>
        <w:w w:val="100"/>
        <w:sz w:val="21"/>
        <w:szCs w:val="21"/>
        <w:lang w:val="en-US" w:eastAsia="en-US" w:bidi="ar-SA"/>
      </w:rPr>
    </w:lvl>
    <w:lvl w:ilvl="3" w:tplc="3544EECE">
      <w:numFmt w:val="bullet"/>
      <w:lvlText w:val="•"/>
      <w:lvlJc w:val="left"/>
      <w:pPr>
        <w:ind w:left="1519" w:hanging="334"/>
      </w:pPr>
      <w:rPr>
        <w:rFonts w:hint="default"/>
        <w:lang w:val="en-US" w:eastAsia="en-US" w:bidi="ar-SA"/>
      </w:rPr>
    </w:lvl>
    <w:lvl w:ilvl="4" w:tplc="F6DA894E">
      <w:numFmt w:val="bullet"/>
      <w:lvlText w:val="•"/>
      <w:lvlJc w:val="left"/>
      <w:pPr>
        <w:ind w:left="2618" w:hanging="334"/>
      </w:pPr>
      <w:rPr>
        <w:rFonts w:hint="default"/>
        <w:lang w:val="en-US" w:eastAsia="en-US" w:bidi="ar-SA"/>
      </w:rPr>
    </w:lvl>
    <w:lvl w:ilvl="5" w:tplc="206C48AE">
      <w:numFmt w:val="bullet"/>
      <w:lvlText w:val="•"/>
      <w:lvlJc w:val="left"/>
      <w:pPr>
        <w:ind w:left="3717" w:hanging="334"/>
      </w:pPr>
      <w:rPr>
        <w:rFonts w:hint="default"/>
        <w:lang w:val="en-US" w:eastAsia="en-US" w:bidi="ar-SA"/>
      </w:rPr>
    </w:lvl>
    <w:lvl w:ilvl="6" w:tplc="AE384670">
      <w:numFmt w:val="bullet"/>
      <w:lvlText w:val="•"/>
      <w:lvlJc w:val="left"/>
      <w:pPr>
        <w:ind w:left="4817" w:hanging="334"/>
      </w:pPr>
      <w:rPr>
        <w:rFonts w:hint="default"/>
        <w:lang w:val="en-US" w:eastAsia="en-US" w:bidi="ar-SA"/>
      </w:rPr>
    </w:lvl>
    <w:lvl w:ilvl="7" w:tplc="9ABEED96">
      <w:numFmt w:val="bullet"/>
      <w:lvlText w:val="•"/>
      <w:lvlJc w:val="left"/>
      <w:pPr>
        <w:ind w:left="5916" w:hanging="334"/>
      </w:pPr>
      <w:rPr>
        <w:rFonts w:hint="default"/>
        <w:lang w:val="en-US" w:eastAsia="en-US" w:bidi="ar-SA"/>
      </w:rPr>
    </w:lvl>
    <w:lvl w:ilvl="8" w:tplc="569E6E28">
      <w:numFmt w:val="bullet"/>
      <w:lvlText w:val="•"/>
      <w:lvlJc w:val="left"/>
      <w:pPr>
        <w:ind w:left="7015" w:hanging="334"/>
      </w:pPr>
      <w:rPr>
        <w:rFonts w:hint="default"/>
        <w:lang w:val="en-US" w:eastAsia="en-US" w:bidi="ar-SA"/>
      </w:rPr>
    </w:lvl>
  </w:abstractNum>
  <w:abstractNum w:abstractNumId="4" w15:restartNumberingAfterBreak="0">
    <w:nsid w:val="07893D51"/>
    <w:multiLevelType w:val="multilevel"/>
    <w:tmpl w:val="FAD218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09C909E9"/>
    <w:multiLevelType w:val="hybridMultilevel"/>
    <w:tmpl w:val="54F49690"/>
    <w:lvl w:ilvl="0" w:tplc="9348D234">
      <w:start w:val="1"/>
      <w:numFmt w:val="bullet"/>
      <w:lvlText w:val=""/>
      <w:lvlJc w:val="left"/>
      <w:pPr>
        <w:ind w:left="720" w:hanging="360"/>
      </w:pPr>
      <w:rPr>
        <w:rFonts w:ascii="Symbol" w:hAnsi="Symbol" w:hint="default"/>
      </w:rPr>
    </w:lvl>
    <w:lvl w:ilvl="1" w:tplc="8DA69950">
      <w:start w:val="1"/>
      <w:numFmt w:val="bullet"/>
      <w:lvlText w:val="o"/>
      <w:lvlJc w:val="left"/>
      <w:pPr>
        <w:ind w:left="1440" w:hanging="360"/>
      </w:pPr>
      <w:rPr>
        <w:rFonts w:ascii="Courier New" w:hAnsi="Courier New" w:hint="default"/>
      </w:rPr>
    </w:lvl>
    <w:lvl w:ilvl="2" w:tplc="32462EDC">
      <w:start w:val="1"/>
      <w:numFmt w:val="bullet"/>
      <w:lvlText w:val=""/>
      <w:lvlJc w:val="left"/>
      <w:pPr>
        <w:ind w:left="2160" w:hanging="360"/>
      </w:pPr>
      <w:rPr>
        <w:rFonts w:ascii="Wingdings" w:hAnsi="Wingdings" w:hint="default"/>
      </w:rPr>
    </w:lvl>
    <w:lvl w:ilvl="3" w:tplc="18F49696">
      <w:start w:val="1"/>
      <w:numFmt w:val="bullet"/>
      <w:lvlText w:val=""/>
      <w:lvlJc w:val="left"/>
      <w:pPr>
        <w:ind w:left="2880" w:hanging="360"/>
      </w:pPr>
      <w:rPr>
        <w:rFonts w:ascii="Symbol" w:hAnsi="Symbol" w:hint="default"/>
      </w:rPr>
    </w:lvl>
    <w:lvl w:ilvl="4" w:tplc="A80A289C">
      <w:start w:val="1"/>
      <w:numFmt w:val="bullet"/>
      <w:lvlText w:val="o"/>
      <w:lvlJc w:val="left"/>
      <w:pPr>
        <w:ind w:left="3600" w:hanging="360"/>
      </w:pPr>
      <w:rPr>
        <w:rFonts w:ascii="Courier New" w:hAnsi="Courier New" w:hint="default"/>
      </w:rPr>
    </w:lvl>
    <w:lvl w:ilvl="5" w:tplc="44168EE4">
      <w:start w:val="1"/>
      <w:numFmt w:val="bullet"/>
      <w:lvlText w:val=""/>
      <w:lvlJc w:val="left"/>
      <w:pPr>
        <w:ind w:left="4320" w:hanging="360"/>
      </w:pPr>
      <w:rPr>
        <w:rFonts w:ascii="Wingdings" w:hAnsi="Wingdings" w:hint="default"/>
      </w:rPr>
    </w:lvl>
    <w:lvl w:ilvl="6" w:tplc="3AF2E5C4">
      <w:start w:val="1"/>
      <w:numFmt w:val="bullet"/>
      <w:lvlText w:val=""/>
      <w:lvlJc w:val="left"/>
      <w:pPr>
        <w:ind w:left="5040" w:hanging="360"/>
      </w:pPr>
      <w:rPr>
        <w:rFonts w:ascii="Symbol" w:hAnsi="Symbol" w:hint="default"/>
      </w:rPr>
    </w:lvl>
    <w:lvl w:ilvl="7" w:tplc="35D20BC8">
      <w:start w:val="1"/>
      <w:numFmt w:val="bullet"/>
      <w:lvlText w:val="o"/>
      <w:lvlJc w:val="left"/>
      <w:pPr>
        <w:ind w:left="5760" w:hanging="360"/>
      </w:pPr>
      <w:rPr>
        <w:rFonts w:ascii="Courier New" w:hAnsi="Courier New" w:hint="default"/>
      </w:rPr>
    </w:lvl>
    <w:lvl w:ilvl="8" w:tplc="405ED360">
      <w:start w:val="1"/>
      <w:numFmt w:val="bullet"/>
      <w:lvlText w:val=""/>
      <w:lvlJc w:val="left"/>
      <w:pPr>
        <w:ind w:left="6480" w:hanging="360"/>
      </w:pPr>
      <w:rPr>
        <w:rFonts w:ascii="Wingdings" w:hAnsi="Wingdings" w:hint="default"/>
      </w:rPr>
    </w:lvl>
  </w:abstractNum>
  <w:abstractNum w:abstractNumId="6" w15:restartNumberingAfterBreak="0">
    <w:nsid w:val="0B6F5B82"/>
    <w:multiLevelType w:val="hybridMultilevel"/>
    <w:tmpl w:val="EC1A2F0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0EA635E8"/>
    <w:multiLevelType w:val="hybridMultilevel"/>
    <w:tmpl w:val="B91014C2"/>
    <w:lvl w:ilvl="0" w:tplc="9A7290CE">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15:restartNumberingAfterBreak="0">
    <w:nsid w:val="0F5D1A61"/>
    <w:multiLevelType w:val="multilevel"/>
    <w:tmpl w:val="7812BF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2503923"/>
    <w:multiLevelType w:val="hybridMultilevel"/>
    <w:tmpl w:val="4B906A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26AFE5D"/>
    <w:multiLevelType w:val="hybridMultilevel"/>
    <w:tmpl w:val="15EED1EE"/>
    <w:lvl w:ilvl="0" w:tplc="4F222886">
      <w:start w:val="1"/>
      <w:numFmt w:val="bullet"/>
      <w:lvlText w:val=""/>
      <w:lvlJc w:val="left"/>
      <w:pPr>
        <w:ind w:left="720" w:hanging="360"/>
      </w:pPr>
      <w:rPr>
        <w:rFonts w:ascii="Symbol" w:hAnsi="Symbol" w:hint="default"/>
      </w:rPr>
    </w:lvl>
    <w:lvl w:ilvl="1" w:tplc="EDC06F44">
      <w:start w:val="1"/>
      <w:numFmt w:val="bullet"/>
      <w:lvlText w:val="o"/>
      <w:lvlJc w:val="left"/>
      <w:pPr>
        <w:ind w:left="1440" w:hanging="360"/>
      </w:pPr>
      <w:rPr>
        <w:rFonts w:ascii="Courier New" w:hAnsi="Courier New" w:hint="default"/>
      </w:rPr>
    </w:lvl>
    <w:lvl w:ilvl="2" w:tplc="DBCA7FDC">
      <w:start w:val="1"/>
      <w:numFmt w:val="bullet"/>
      <w:lvlText w:val=""/>
      <w:lvlJc w:val="left"/>
      <w:pPr>
        <w:ind w:left="2160" w:hanging="360"/>
      </w:pPr>
      <w:rPr>
        <w:rFonts w:ascii="Wingdings" w:hAnsi="Wingdings" w:hint="default"/>
      </w:rPr>
    </w:lvl>
    <w:lvl w:ilvl="3" w:tplc="BBDEB506">
      <w:start w:val="1"/>
      <w:numFmt w:val="bullet"/>
      <w:lvlText w:val=""/>
      <w:lvlJc w:val="left"/>
      <w:pPr>
        <w:ind w:left="2880" w:hanging="360"/>
      </w:pPr>
      <w:rPr>
        <w:rFonts w:ascii="Symbol" w:hAnsi="Symbol" w:hint="default"/>
      </w:rPr>
    </w:lvl>
    <w:lvl w:ilvl="4" w:tplc="39EA5754">
      <w:start w:val="1"/>
      <w:numFmt w:val="bullet"/>
      <w:lvlText w:val="o"/>
      <w:lvlJc w:val="left"/>
      <w:pPr>
        <w:ind w:left="3600" w:hanging="360"/>
      </w:pPr>
      <w:rPr>
        <w:rFonts w:ascii="Courier New" w:hAnsi="Courier New" w:hint="default"/>
      </w:rPr>
    </w:lvl>
    <w:lvl w:ilvl="5" w:tplc="C2780980">
      <w:start w:val="1"/>
      <w:numFmt w:val="bullet"/>
      <w:lvlText w:val=""/>
      <w:lvlJc w:val="left"/>
      <w:pPr>
        <w:ind w:left="4320" w:hanging="360"/>
      </w:pPr>
      <w:rPr>
        <w:rFonts w:ascii="Wingdings" w:hAnsi="Wingdings" w:hint="default"/>
      </w:rPr>
    </w:lvl>
    <w:lvl w:ilvl="6" w:tplc="C88640C2">
      <w:start w:val="1"/>
      <w:numFmt w:val="bullet"/>
      <w:lvlText w:val=""/>
      <w:lvlJc w:val="left"/>
      <w:pPr>
        <w:ind w:left="5040" w:hanging="360"/>
      </w:pPr>
      <w:rPr>
        <w:rFonts w:ascii="Symbol" w:hAnsi="Symbol" w:hint="default"/>
      </w:rPr>
    </w:lvl>
    <w:lvl w:ilvl="7" w:tplc="B8146E06">
      <w:start w:val="1"/>
      <w:numFmt w:val="bullet"/>
      <w:lvlText w:val="o"/>
      <w:lvlJc w:val="left"/>
      <w:pPr>
        <w:ind w:left="5760" w:hanging="360"/>
      </w:pPr>
      <w:rPr>
        <w:rFonts w:ascii="Courier New" w:hAnsi="Courier New" w:hint="default"/>
      </w:rPr>
    </w:lvl>
    <w:lvl w:ilvl="8" w:tplc="7CAE9502">
      <w:start w:val="1"/>
      <w:numFmt w:val="bullet"/>
      <w:lvlText w:val=""/>
      <w:lvlJc w:val="left"/>
      <w:pPr>
        <w:ind w:left="6480" w:hanging="360"/>
      </w:pPr>
      <w:rPr>
        <w:rFonts w:ascii="Wingdings" w:hAnsi="Wingdings" w:hint="default"/>
      </w:rPr>
    </w:lvl>
  </w:abstractNum>
  <w:abstractNum w:abstractNumId="11" w15:restartNumberingAfterBreak="0">
    <w:nsid w:val="17D462B3"/>
    <w:multiLevelType w:val="multilevel"/>
    <w:tmpl w:val="512C97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19B725FC"/>
    <w:multiLevelType w:val="multilevel"/>
    <w:tmpl w:val="F7BA4A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1D0FCD81"/>
    <w:multiLevelType w:val="hybridMultilevel"/>
    <w:tmpl w:val="FEA21DA2"/>
    <w:lvl w:ilvl="0" w:tplc="4B5435D2">
      <w:start w:val="1"/>
      <w:numFmt w:val="bullet"/>
      <w:lvlText w:val="·"/>
      <w:lvlJc w:val="left"/>
      <w:pPr>
        <w:ind w:left="720" w:hanging="360"/>
      </w:pPr>
      <w:rPr>
        <w:rFonts w:ascii="Symbol" w:hAnsi="Symbol" w:hint="default"/>
      </w:rPr>
    </w:lvl>
    <w:lvl w:ilvl="1" w:tplc="2EAE4B10">
      <w:start w:val="1"/>
      <w:numFmt w:val="bullet"/>
      <w:lvlText w:val="o"/>
      <w:lvlJc w:val="left"/>
      <w:pPr>
        <w:ind w:left="1440" w:hanging="360"/>
      </w:pPr>
      <w:rPr>
        <w:rFonts w:ascii="Courier New" w:hAnsi="Courier New" w:hint="default"/>
      </w:rPr>
    </w:lvl>
    <w:lvl w:ilvl="2" w:tplc="F75AC1FC">
      <w:start w:val="1"/>
      <w:numFmt w:val="bullet"/>
      <w:lvlText w:val=""/>
      <w:lvlJc w:val="left"/>
      <w:pPr>
        <w:ind w:left="2160" w:hanging="360"/>
      </w:pPr>
      <w:rPr>
        <w:rFonts w:ascii="Wingdings" w:hAnsi="Wingdings" w:hint="default"/>
      </w:rPr>
    </w:lvl>
    <w:lvl w:ilvl="3" w:tplc="9116619E">
      <w:start w:val="1"/>
      <w:numFmt w:val="bullet"/>
      <w:lvlText w:val=""/>
      <w:lvlJc w:val="left"/>
      <w:pPr>
        <w:ind w:left="2880" w:hanging="360"/>
      </w:pPr>
      <w:rPr>
        <w:rFonts w:ascii="Symbol" w:hAnsi="Symbol" w:hint="default"/>
      </w:rPr>
    </w:lvl>
    <w:lvl w:ilvl="4" w:tplc="547CA036">
      <w:start w:val="1"/>
      <w:numFmt w:val="bullet"/>
      <w:lvlText w:val="o"/>
      <w:lvlJc w:val="left"/>
      <w:pPr>
        <w:ind w:left="3600" w:hanging="360"/>
      </w:pPr>
      <w:rPr>
        <w:rFonts w:ascii="Courier New" w:hAnsi="Courier New" w:hint="default"/>
      </w:rPr>
    </w:lvl>
    <w:lvl w:ilvl="5" w:tplc="A8843EA6">
      <w:start w:val="1"/>
      <w:numFmt w:val="bullet"/>
      <w:lvlText w:val=""/>
      <w:lvlJc w:val="left"/>
      <w:pPr>
        <w:ind w:left="4320" w:hanging="360"/>
      </w:pPr>
      <w:rPr>
        <w:rFonts w:ascii="Wingdings" w:hAnsi="Wingdings" w:hint="default"/>
      </w:rPr>
    </w:lvl>
    <w:lvl w:ilvl="6" w:tplc="E908A012">
      <w:start w:val="1"/>
      <w:numFmt w:val="bullet"/>
      <w:lvlText w:val=""/>
      <w:lvlJc w:val="left"/>
      <w:pPr>
        <w:ind w:left="5040" w:hanging="360"/>
      </w:pPr>
      <w:rPr>
        <w:rFonts w:ascii="Symbol" w:hAnsi="Symbol" w:hint="default"/>
      </w:rPr>
    </w:lvl>
    <w:lvl w:ilvl="7" w:tplc="568217D0">
      <w:start w:val="1"/>
      <w:numFmt w:val="bullet"/>
      <w:lvlText w:val="o"/>
      <w:lvlJc w:val="left"/>
      <w:pPr>
        <w:ind w:left="5760" w:hanging="360"/>
      </w:pPr>
      <w:rPr>
        <w:rFonts w:ascii="Courier New" w:hAnsi="Courier New" w:hint="default"/>
      </w:rPr>
    </w:lvl>
    <w:lvl w:ilvl="8" w:tplc="F2E0440C">
      <w:start w:val="1"/>
      <w:numFmt w:val="bullet"/>
      <w:lvlText w:val=""/>
      <w:lvlJc w:val="left"/>
      <w:pPr>
        <w:ind w:left="6480" w:hanging="360"/>
      </w:pPr>
      <w:rPr>
        <w:rFonts w:ascii="Wingdings" w:hAnsi="Wingdings" w:hint="default"/>
      </w:rPr>
    </w:lvl>
  </w:abstractNum>
  <w:abstractNum w:abstractNumId="14" w15:restartNumberingAfterBreak="0">
    <w:nsid w:val="217D6D18"/>
    <w:multiLevelType w:val="multilevel"/>
    <w:tmpl w:val="E1C2493C"/>
    <w:lvl w:ilvl="0">
      <w:start w:val="1"/>
      <w:numFmt w:val="bullet"/>
      <w:lvlText w:val="-"/>
      <w:lvlJc w:val="left"/>
      <w:pPr>
        <w:ind w:left="54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5" w15:restartNumberingAfterBreak="0">
    <w:nsid w:val="22CD3E42"/>
    <w:multiLevelType w:val="multilevel"/>
    <w:tmpl w:val="598A88B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23DE24D5"/>
    <w:multiLevelType w:val="multilevel"/>
    <w:tmpl w:val="90A0C5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E2CF041"/>
    <w:multiLevelType w:val="hybridMultilevel"/>
    <w:tmpl w:val="4954B134"/>
    <w:lvl w:ilvl="0" w:tplc="94F02814">
      <w:start w:val="1"/>
      <w:numFmt w:val="bullet"/>
      <w:lvlText w:val=""/>
      <w:lvlJc w:val="left"/>
      <w:pPr>
        <w:ind w:left="720" w:hanging="360"/>
      </w:pPr>
      <w:rPr>
        <w:rFonts w:ascii="Symbol" w:hAnsi="Symbol" w:hint="default"/>
      </w:rPr>
    </w:lvl>
    <w:lvl w:ilvl="1" w:tplc="E318AE12">
      <w:start w:val="1"/>
      <w:numFmt w:val="bullet"/>
      <w:lvlText w:val="o"/>
      <w:lvlJc w:val="left"/>
      <w:pPr>
        <w:ind w:left="1440" w:hanging="360"/>
      </w:pPr>
      <w:rPr>
        <w:rFonts w:ascii="Courier New" w:hAnsi="Courier New" w:hint="default"/>
      </w:rPr>
    </w:lvl>
    <w:lvl w:ilvl="2" w:tplc="700E4068">
      <w:start w:val="1"/>
      <w:numFmt w:val="bullet"/>
      <w:lvlText w:val=""/>
      <w:lvlJc w:val="left"/>
      <w:pPr>
        <w:ind w:left="2160" w:hanging="360"/>
      </w:pPr>
      <w:rPr>
        <w:rFonts w:ascii="Wingdings" w:hAnsi="Wingdings" w:hint="default"/>
      </w:rPr>
    </w:lvl>
    <w:lvl w:ilvl="3" w:tplc="4924469A">
      <w:start w:val="1"/>
      <w:numFmt w:val="bullet"/>
      <w:lvlText w:val=""/>
      <w:lvlJc w:val="left"/>
      <w:pPr>
        <w:ind w:left="2880" w:hanging="360"/>
      </w:pPr>
      <w:rPr>
        <w:rFonts w:ascii="Symbol" w:hAnsi="Symbol" w:hint="default"/>
      </w:rPr>
    </w:lvl>
    <w:lvl w:ilvl="4" w:tplc="159439B6">
      <w:start w:val="1"/>
      <w:numFmt w:val="bullet"/>
      <w:lvlText w:val="o"/>
      <w:lvlJc w:val="left"/>
      <w:pPr>
        <w:ind w:left="3600" w:hanging="360"/>
      </w:pPr>
      <w:rPr>
        <w:rFonts w:ascii="Courier New" w:hAnsi="Courier New" w:hint="default"/>
      </w:rPr>
    </w:lvl>
    <w:lvl w:ilvl="5" w:tplc="5C0A3FD4">
      <w:start w:val="1"/>
      <w:numFmt w:val="bullet"/>
      <w:lvlText w:val=""/>
      <w:lvlJc w:val="left"/>
      <w:pPr>
        <w:ind w:left="4320" w:hanging="360"/>
      </w:pPr>
      <w:rPr>
        <w:rFonts w:ascii="Wingdings" w:hAnsi="Wingdings" w:hint="default"/>
      </w:rPr>
    </w:lvl>
    <w:lvl w:ilvl="6" w:tplc="F1B69078">
      <w:start w:val="1"/>
      <w:numFmt w:val="bullet"/>
      <w:lvlText w:val=""/>
      <w:lvlJc w:val="left"/>
      <w:pPr>
        <w:ind w:left="5040" w:hanging="360"/>
      </w:pPr>
      <w:rPr>
        <w:rFonts w:ascii="Symbol" w:hAnsi="Symbol" w:hint="default"/>
      </w:rPr>
    </w:lvl>
    <w:lvl w:ilvl="7" w:tplc="D040C04A">
      <w:start w:val="1"/>
      <w:numFmt w:val="bullet"/>
      <w:lvlText w:val="o"/>
      <w:lvlJc w:val="left"/>
      <w:pPr>
        <w:ind w:left="5760" w:hanging="360"/>
      </w:pPr>
      <w:rPr>
        <w:rFonts w:ascii="Courier New" w:hAnsi="Courier New" w:hint="default"/>
      </w:rPr>
    </w:lvl>
    <w:lvl w:ilvl="8" w:tplc="80629694">
      <w:start w:val="1"/>
      <w:numFmt w:val="bullet"/>
      <w:lvlText w:val=""/>
      <w:lvlJc w:val="left"/>
      <w:pPr>
        <w:ind w:left="6480" w:hanging="360"/>
      </w:pPr>
      <w:rPr>
        <w:rFonts w:ascii="Wingdings" w:hAnsi="Wingdings" w:hint="default"/>
      </w:rPr>
    </w:lvl>
  </w:abstractNum>
  <w:abstractNum w:abstractNumId="18" w15:restartNumberingAfterBreak="0">
    <w:nsid w:val="2F481164"/>
    <w:multiLevelType w:val="multilevel"/>
    <w:tmpl w:val="D446247E"/>
    <w:lvl w:ilvl="0">
      <w:start w:val="1"/>
      <w:numFmt w:val="lowerRoman"/>
      <w:lvlText w:val="%1."/>
      <w:lvlJc w:val="right"/>
      <w:pPr>
        <w:tabs>
          <w:tab w:val="num" w:pos="720"/>
        </w:tabs>
        <w:ind w:left="720" w:hanging="360"/>
      </w:pPr>
      <w:rPr>
        <w:rFont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21D40DF"/>
    <w:multiLevelType w:val="multilevel"/>
    <w:tmpl w:val="F968A9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206EAD"/>
    <w:multiLevelType w:val="hybridMultilevel"/>
    <w:tmpl w:val="482AC3C8"/>
    <w:lvl w:ilvl="0" w:tplc="9BA0E4A2">
      <w:start w:val="1"/>
      <w:numFmt w:val="bullet"/>
      <w:lvlText w:val=""/>
      <w:lvlJc w:val="left"/>
      <w:pPr>
        <w:ind w:left="360" w:hanging="360"/>
      </w:pPr>
      <w:rPr>
        <w:rFonts w:ascii="Symbol" w:hAnsi="Symbol" w:hint="default"/>
        <w:b w:val="0"/>
        <w:i w:val="0"/>
        <w:sz w:val="24"/>
      </w:rPr>
    </w:lvl>
    <w:lvl w:ilvl="1" w:tplc="FFFFFFFF">
      <w:start w:val="1"/>
      <w:numFmt w:val="bullet"/>
      <w:lvlText w:val=""/>
      <w:lvlJc w:val="left"/>
      <w:pPr>
        <w:ind w:left="1080" w:hanging="360"/>
      </w:pPr>
      <w:rPr>
        <w:rFonts w:ascii="Symbol" w:hAnsi="Symbol" w:hint="default"/>
      </w:r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1" w15:restartNumberingAfterBreak="0">
    <w:nsid w:val="37A45490"/>
    <w:multiLevelType w:val="multilevel"/>
    <w:tmpl w:val="CA68A72A"/>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9D2AC8D"/>
    <w:multiLevelType w:val="hybridMultilevel"/>
    <w:tmpl w:val="5376387C"/>
    <w:lvl w:ilvl="0" w:tplc="46F0C846">
      <w:start w:val="1"/>
      <w:numFmt w:val="bullet"/>
      <w:lvlText w:val=""/>
      <w:lvlJc w:val="left"/>
      <w:pPr>
        <w:ind w:left="720" w:hanging="360"/>
      </w:pPr>
      <w:rPr>
        <w:rFonts w:ascii="Symbol" w:hAnsi="Symbol" w:hint="default"/>
      </w:rPr>
    </w:lvl>
    <w:lvl w:ilvl="1" w:tplc="A3BE2F92">
      <w:start w:val="1"/>
      <w:numFmt w:val="bullet"/>
      <w:lvlText w:val="o"/>
      <w:lvlJc w:val="left"/>
      <w:pPr>
        <w:ind w:left="1440" w:hanging="360"/>
      </w:pPr>
      <w:rPr>
        <w:rFonts w:ascii="Courier New" w:hAnsi="Courier New" w:hint="default"/>
      </w:rPr>
    </w:lvl>
    <w:lvl w:ilvl="2" w:tplc="4D809604">
      <w:start w:val="1"/>
      <w:numFmt w:val="bullet"/>
      <w:lvlText w:val=""/>
      <w:lvlJc w:val="left"/>
      <w:pPr>
        <w:ind w:left="2160" w:hanging="360"/>
      </w:pPr>
      <w:rPr>
        <w:rFonts w:ascii="Wingdings" w:hAnsi="Wingdings" w:hint="default"/>
      </w:rPr>
    </w:lvl>
    <w:lvl w:ilvl="3" w:tplc="A30208B8">
      <w:start w:val="1"/>
      <w:numFmt w:val="bullet"/>
      <w:lvlText w:val=""/>
      <w:lvlJc w:val="left"/>
      <w:pPr>
        <w:ind w:left="2880" w:hanging="360"/>
      </w:pPr>
      <w:rPr>
        <w:rFonts w:ascii="Symbol" w:hAnsi="Symbol" w:hint="default"/>
      </w:rPr>
    </w:lvl>
    <w:lvl w:ilvl="4" w:tplc="C624FEF4">
      <w:start w:val="1"/>
      <w:numFmt w:val="bullet"/>
      <w:lvlText w:val="o"/>
      <w:lvlJc w:val="left"/>
      <w:pPr>
        <w:ind w:left="3600" w:hanging="360"/>
      </w:pPr>
      <w:rPr>
        <w:rFonts w:ascii="Courier New" w:hAnsi="Courier New" w:hint="default"/>
      </w:rPr>
    </w:lvl>
    <w:lvl w:ilvl="5" w:tplc="7CFC4F2E">
      <w:start w:val="1"/>
      <w:numFmt w:val="bullet"/>
      <w:lvlText w:val=""/>
      <w:lvlJc w:val="left"/>
      <w:pPr>
        <w:ind w:left="4320" w:hanging="360"/>
      </w:pPr>
      <w:rPr>
        <w:rFonts w:ascii="Wingdings" w:hAnsi="Wingdings" w:hint="default"/>
      </w:rPr>
    </w:lvl>
    <w:lvl w:ilvl="6" w:tplc="F104E306">
      <w:start w:val="1"/>
      <w:numFmt w:val="bullet"/>
      <w:lvlText w:val=""/>
      <w:lvlJc w:val="left"/>
      <w:pPr>
        <w:ind w:left="5040" w:hanging="360"/>
      </w:pPr>
      <w:rPr>
        <w:rFonts w:ascii="Symbol" w:hAnsi="Symbol" w:hint="default"/>
      </w:rPr>
    </w:lvl>
    <w:lvl w:ilvl="7" w:tplc="235A801A">
      <w:start w:val="1"/>
      <w:numFmt w:val="bullet"/>
      <w:lvlText w:val="o"/>
      <w:lvlJc w:val="left"/>
      <w:pPr>
        <w:ind w:left="5760" w:hanging="360"/>
      </w:pPr>
      <w:rPr>
        <w:rFonts w:ascii="Courier New" w:hAnsi="Courier New" w:hint="default"/>
      </w:rPr>
    </w:lvl>
    <w:lvl w:ilvl="8" w:tplc="FDDED1CA">
      <w:start w:val="1"/>
      <w:numFmt w:val="bullet"/>
      <w:lvlText w:val=""/>
      <w:lvlJc w:val="left"/>
      <w:pPr>
        <w:ind w:left="6480" w:hanging="360"/>
      </w:pPr>
      <w:rPr>
        <w:rFonts w:ascii="Wingdings" w:hAnsi="Wingdings" w:hint="default"/>
      </w:rPr>
    </w:lvl>
  </w:abstractNum>
  <w:abstractNum w:abstractNumId="23" w15:restartNumberingAfterBreak="0">
    <w:nsid w:val="39EA7C3A"/>
    <w:multiLevelType w:val="hybridMultilevel"/>
    <w:tmpl w:val="0492AB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FE62C98"/>
    <w:multiLevelType w:val="multilevel"/>
    <w:tmpl w:val="EA8EF21C"/>
    <w:lvl w:ilvl="0">
      <w:start w:val="1"/>
      <w:numFmt w:val="bullet"/>
      <w:lvlText w:val="-"/>
      <w:lvlJc w:val="left"/>
      <w:pPr>
        <w:ind w:left="540" w:hanging="360"/>
      </w:pPr>
      <w:rPr>
        <w:rFonts w:ascii="Calibri" w:eastAsia="Calibri" w:hAnsi="Calibri" w:cs="Calibri"/>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5" w15:restartNumberingAfterBreak="0">
    <w:nsid w:val="428B022C"/>
    <w:multiLevelType w:val="multilevel"/>
    <w:tmpl w:val="000AFF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44094F1C"/>
    <w:multiLevelType w:val="hybridMultilevel"/>
    <w:tmpl w:val="881E82C0"/>
    <w:lvl w:ilvl="0" w:tplc="92902424">
      <w:start w:val="1"/>
      <w:numFmt w:val="decimal"/>
      <w:lvlText w:val="%1."/>
      <w:lvlJc w:val="left"/>
      <w:pPr>
        <w:ind w:left="720" w:hanging="360"/>
      </w:pPr>
    </w:lvl>
    <w:lvl w:ilvl="1" w:tplc="D062F8C6">
      <w:start w:val="1"/>
      <w:numFmt w:val="lowerLetter"/>
      <w:lvlText w:val="%2."/>
      <w:lvlJc w:val="left"/>
      <w:pPr>
        <w:ind w:left="1440" w:hanging="360"/>
      </w:pPr>
    </w:lvl>
    <w:lvl w:ilvl="2" w:tplc="8E6ADEAA">
      <w:start w:val="1"/>
      <w:numFmt w:val="lowerRoman"/>
      <w:lvlText w:val="%3."/>
      <w:lvlJc w:val="right"/>
      <w:pPr>
        <w:ind w:left="2160" w:hanging="180"/>
      </w:pPr>
    </w:lvl>
    <w:lvl w:ilvl="3" w:tplc="B226D9FA">
      <w:start w:val="1"/>
      <w:numFmt w:val="decimal"/>
      <w:lvlText w:val="%4."/>
      <w:lvlJc w:val="left"/>
      <w:pPr>
        <w:ind w:left="2880" w:hanging="360"/>
      </w:pPr>
    </w:lvl>
    <w:lvl w:ilvl="4" w:tplc="EFF64C8C">
      <w:start w:val="1"/>
      <w:numFmt w:val="lowerLetter"/>
      <w:lvlText w:val="%5."/>
      <w:lvlJc w:val="left"/>
      <w:pPr>
        <w:ind w:left="3600" w:hanging="360"/>
      </w:pPr>
    </w:lvl>
    <w:lvl w:ilvl="5" w:tplc="0A3026C4">
      <w:start w:val="1"/>
      <w:numFmt w:val="lowerRoman"/>
      <w:lvlText w:val="%6."/>
      <w:lvlJc w:val="right"/>
      <w:pPr>
        <w:ind w:left="4320" w:hanging="180"/>
      </w:pPr>
    </w:lvl>
    <w:lvl w:ilvl="6" w:tplc="A2FAEF04">
      <w:start w:val="1"/>
      <w:numFmt w:val="decimal"/>
      <w:lvlText w:val="%7."/>
      <w:lvlJc w:val="left"/>
      <w:pPr>
        <w:ind w:left="5040" w:hanging="360"/>
      </w:pPr>
    </w:lvl>
    <w:lvl w:ilvl="7" w:tplc="21DA01CA">
      <w:start w:val="1"/>
      <w:numFmt w:val="lowerLetter"/>
      <w:lvlText w:val="%8."/>
      <w:lvlJc w:val="left"/>
      <w:pPr>
        <w:ind w:left="5760" w:hanging="360"/>
      </w:pPr>
    </w:lvl>
    <w:lvl w:ilvl="8" w:tplc="FAC60BDA">
      <w:start w:val="1"/>
      <w:numFmt w:val="lowerRoman"/>
      <w:lvlText w:val="%9."/>
      <w:lvlJc w:val="right"/>
      <w:pPr>
        <w:ind w:left="6480" w:hanging="180"/>
      </w:pPr>
    </w:lvl>
  </w:abstractNum>
  <w:abstractNum w:abstractNumId="27" w15:restartNumberingAfterBreak="0">
    <w:nsid w:val="44A66419"/>
    <w:multiLevelType w:val="multilevel"/>
    <w:tmpl w:val="B36833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8" w15:restartNumberingAfterBreak="0">
    <w:nsid w:val="484303BF"/>
    <w:multiLevelType w:val="hybridMultilevel"/>
    <w:tmpl w:val="BFB88B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9C7D739"/>
    <w:multiLevelType w:val="hybridMultilevel"/>
    <w:tmpl w:val="2238007C"/>
    <w:lvl w:ilvl="0" w:tplc="E72C46E6">
      <w:start w:val="1"/>
      <w:numFmt w:val="bullet"/>
      <w:lvlText w:val=""/>
      <w:lvlJc w:val="left"/>
      <w:pPr>
        <w:ind w:left="720" w:hanging="360"/>
      </w:pPr>
      <w:rPr>
        <w:rFonts w:ascii="Symbol" w:hAnsi="Symbol" w:hint="default"/>
      </w:rPr>
    </w:lvl>
    <w:lvl w:ilvl="1" w:tplc="6A7A4D70">
      <w:start w:val="1"/>
      <w:numFmt w:val="bullet"/>
      <w:lvlText w:val="o"/>
      <w:lvlJc w:val="left"/>
      <w:pPr>
        <w:ind w:left="1440" w:hanging="360"/>
      </w:pPr>
      <w:rPr>
        <w:rFonts w:ascii="Courier New" w:hAnsi="Courier New" w:hint="default"/>
      </w:rPr>
    </w:lvl>
    <w:lvl w:ilvl="2" w:tplc="3634C332">
      <w:start w:val="1"/>
      <w:numFmt w:val="bullet"/>
      <w:lvlText w:val=""/>
      <w:lvlJc w:val="left"/>
      <w:pPr>
        <w:ind w:left="2160" w:hanging="360"/>
      </w:pPr>
      <w:rPr>
        <w:rFonts w:ascii="Wingdings" w:hAnsi="Wingdings" w:hint="default"/>
      </w:rPr>
    </w:lvl>
    <w:lvl w:ilvl="3" w:tplc="DD7C7DB4">
      <w:start w:val="1"/>
      <w:numFmt w:val="bullet"/>
      <w:lvlText w:val=""/>
      <w:lvlJc w:val="left"/>
      <w:pPr>
        <w:ind w:left="2880" w:hanging="360"/>
      </w:pPr>
      <w:rPr>
        <w:rFonts w:ascii="Symbol" w:hAnsi="Symbol" w:hint="default"/>
      </w:rPr>
    </w:lvl>
    <w:lvl w:ilvl="4" w:tplc="DABC2072">
      <w:start w:val="1"/>
      <w:numFmt w:val="bullet"/>
      <w:lvlText w:val="o"/>
      <w:lvlJc w:val="left"/>
      <w:pPr>
        <w:ind w:left="3600" w:hanging="360"/>
      </w:pPr>
      <w:rPr>
        <w:rFonts w:ascii="Courier New" w:hAnsi="Courier New" w:hint="default"/>
      </w:rPr>
    </w:lvl>
    <w:lvl w:ilvl="5" w:tplc="FE8CCCBE">
      <w:start w:val="1"/>
      <w:numFmt w:val="bullet"/>
      <w:lvlText w:val=""/>
      <w:lvlJc w:val="left"/>
      <w:pPr>
        <w:ind w:left="4320" w:hanging="360"/>
      </w:pPr>
      <w:rPr>
        <w:rFonts w:ascii="Wingdings" w:hAnsi="Wingdings" w:hint="default"/>
      </w:rPr>
    </w:lvl>
    <w:lvl w:ilvl="6" w:tplc="24008848">
      <w:start w:val="1"/>
      <w:numFmt w:val="bullet"/>
      <w:lvlText w:val=""/>
      <w:lvlJc w:val="left"/>
      <w:pPr>
        <w:ind w:left="5040" w:hanging="360"/>
      </w:pPr>
      <w:rPr>
        <w:rFonts w:ascii="Symbol" w:hAnsi="Symbol" w:hint="default"/>
      </w:rPr>
    </w:lvl>
    <w:lvl w:ilvl="7" w:tplc="A4F601A6">
      <w:start w:val="1"/>
      <w:numFmt w:val="bullet"/>
      <w:lvlText w:val="o"/>
      <w:lvlJc w:val="left"/>
      <w:pPr>
        <w:ind w:left="5760" w:hanging="360"/>
      </w:pPr>
      <w:rPr>
        <w:rFonts w:ascii="Courier New" w:hAnsi="Courier New" w:hint="default"/>
      </w:rPr>
    </w:lvl>
    <w:lvl w:ilvl="8" w:tplc="B4A808CE">
      <w:start w:val="1"/>
      <w:numFmt w:val="bullet"/>
      <w:lvlText w:val=""/>
      <w:lvlJc w:val="left"/>
      <w:pPr>
        <w:ind w:left="6480" w:hanging="360"/>
      </w:pPr>
      <w:rPr>
        <w:rFonts w:ascii="Wingdings" w:hAnsi="Wingdings" w:hint="default"/>
      </w:rPr>
    </w:lvl>
  </w:abstractNum>
  <w:abstractNum w:abstractNumId="30" w15:restartNumberingAfterBreak="0">
    <w:nsid w:val="49EB7BE4"/>
    <w:multiLevelType w:val="hybridMultilevel"/>
    <w:tmpl w:val="A71C4D7A"/>
    <w:lvl w:ilvl="0" w:tplc="D8EC6C10">
      <w:start w:val="1"/>
      <w:numFmt w:val="decimal"/>
      <w:lvlText w:val="%1."/>
      <w:lvlJc w:val="left"/>
      <w:pPr>
        <w:ind w:left="360" w:hanging="360"/>
      </w:pPr>
      <w:rPr>
        <w:rFonts w:asciiTheme="majorHAnsi" w:hAnsiTheme="majorHAnsi" w:cstheme="majorHAnsi" w:hint="default"/>
      </w:rPr>
    </w:lvl>
    <w:lvl w:ilvl="1" w:tplc="04090001">
      <w:start w:val="1"/>
      <w:numFmt w:val="bullet"/>
      <w:lvlText w:val=""/>
      <w:lvlJc w:val="left"/>
      <w:pPr>
        <w:ind w:left="1080" w:hanging="360"/>
      </w:pPr>
      <w:rPr>
        <w:rFonts w:ascii="Symbol" w:hAnsi="Symbol" w:hint="default"/>
      </w:r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1" w15:restartNumberingAfterBreak="0">
    <w:nsid w:val="4A8D4655"/>
    <w:multiLevelType w:val="multilevel"/>
    <w:tmpl w:val="DE969D28"/>
    <w:lvl w:ilvl="0">
      <w:start w:val="1"/>
      <w:numFmt w:val="bullet"/>
      <w:lvlText w:val="-"/>
      <w:lvlJc w:val="left"/>
      <w:pPr>
        <w:ind w:left="54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4BBE0DFB"/>
    <w:multiLevelType w:val="multilevel"/>
    <w:tmpl w:val="03DEBFF0"/>
    <w:lvl w:ilvl="0">
      <w:start w:val="1"/>
      <w:numFmt w:val="bullet"/>
      <w:lvlText w:val="-"/>
      <w:lvlJc w:val="left"/>
      <w:pPr>
        <w:ind w:left="540" w:hanging="360"/>
      </w:pPr>
      <w:rPr>
        <w:rFonts w:ascii="Calibri" w:eastAsia="Calibri" w:hAnsi="Calibri" w:cs="Calibri"/>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4C546651"/>
    <w:multiLevelType w:val="multilevel"/>
    <w:tmpl w:val="1892E8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4" w15:restartNumberingAfterBreak="0">
    <w:nsid w:val="4C675E10"/>
    <w:multiLevelType w:val="multilevel"/>
    <w:tmpl w:val="8C2A8A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5" w15:restartNumberingAfterBreak="0">
    <w:nsid w:val="4D3B57B5"/>
    <w:multiLevelType w:val="hybridMultilevel"/>
    <w:tmpl w:val="05A267A0"/>
    <w:lvl w:ilvl="0" w:tplc="EBCA482E">
      <w:start w:val="1"/>
      <w:numFmt w:val="bullet"/>
      <w:lvlText w:val=""/>
      <w:lvlJc w:val="left"/>
      <w:pPr>
        <w:ind w:left="720" w:hanging="360"/>
      </w:pPr>
      <w:rPr>
        <w:rFonts w:ascii="Symbol" w:hAnsi="Symbol" w:hint="default"/>
      </w:rPr>
    </w:lvl>
    <w:lvl w:ilvl="1" w:tplc="7464C394">
      <w:start w:val="1"/>
      <w:numFmt w:val="bullet"/>
      <w:lvlText w:val="o"/>
      <w:lvlJc w:val="left"/>
      <w:pPr>
        <w:ind w:left="1440" w:hanging="360"/>
      </w:pPr>
      <w:rPr>
        <w:rFonts w:ascii="Courier New" w:hAnsi="Courier New" w:hint="default"/>
      </w:rPr>
    </w:lvl>
    <w:lvl w:ilvl="2" w:tplc="AD425594">
      <w:start w:val="1"/>
      <w:numFmt w:val="bullet"/>
      <w:lvlText w:val=""/>
      <w:lvlJc w:val="left"/>
      <w:pPr>
        <w:ind w:left="2160" w:hanging="360"/>
      </w:pPr>
      <w:rPr>
        <w:rFonts w:ascii="Wingdings" w:hAnsi="Wingdings" w:hint="default"/>
      </w:rPr>
    </w:lvl>
    <w:lvl w:ilvl="3" w:tplc="74B4A504">
      <w:start w:val="1"/>
      <w:numFmt w:val="bullet"/>
      <w:lvlText w:val=""/>
      <w:lvlJc w:val="left"/>
      <w:pPr>
        <w:ind w:left="2880" w:hanging="360"/>
      </w:pPr>
      <w:rPr>
        <w:rFonts w:ascii="Symbol" w:hAnsi="Symbol" w:hint="default"/>
      </w:rPr>
    </w:lvl>
    <w:lvl w:ilvl="4" w:tplc="345C2664">
      <w:start w:val="1"/>
      <w:numFmt w:val="bullet"/>
      <w:lvlText w:val="o"/>
      <w:lvlJc w:val="left"/>
      <w:pPr>
        <w:ind w:left="3600" w:hanging="360"/>
      </w:pPr>
      <w:rPr>
        <w:rFonts w:ascii="Courier New" w:hAnsi="Courier New" w:hint="default"/>
      </w:rPr>
    </w:lvl>
    <w:lvl w:ilvl="5" w:tplc="216C84FC">
      <w:start w:val="1"/>
      <w:numFmt w:val="bullet"/>
      <w:lvlText w:val=""/>
      <w:lvlJc w:val="left"/>
      <w:pPr>
        <w:ind w:left="4320" w:hanging="360"/>
      </w:pPr>
      <w:rPr>
        <w:rFonts w:ascii="Wingdings" w:hAnsi="Wingdings" w:hint="default"/>
      </w:rPr>
    </w:lvl>
    <w:lvl w:ilvl="6" w:tplc="5D48EACE">
      <w:start w:val="1"/>
      <w:numFmt w:val="bullet"/>
      <w:lvlText w:val=""/>
      <w:lvlJc w:val="left"/>
      <w:pPr>
        <w:ind w:left="5040" w:hanging="360"/>
      </w:pPr>
      <w:rPr>
        <w:rFonts w:ascii="Symbol" w:hAnsi="Symbol" w:hint="default"/>
      </w:rPr>
    </w:lvl>
    <w:lvl w:ilvl="7" w:tplc="7F5A0CA8">
      <w:start w:val="1"/>
      <w:numFmt w:val="bullet"/>
      <w:lvlText w:val="o"/>
      <w:lvlJc w:val="left"/>
      <w:pPr>
        <w:ind w:left="5760" w:hanging="360"/>
      </w:pPr>
      <w:rPr>
        <w:rFonts w:ascii="Courier New" w:hAnsi="Courier New" w:hint="default"/>
      </w:rPr>
    </w:lvl>
    <w:lvl w:ilvl="8" w:tplc="E1C60A02">
      <w:start w:val="1"/>
      <w:numFmt w:val="bullet"/>
      <w:lvlText w:val=""/>
      <w:lvlJc w:val="left"/>
      <w:pPr>
        <w:ind w:left="6480" w:hanging="360"/>
      </w:pPr>
      <w:rPr>
        <w:rFonts w:ascii="Wingdings" w:hAnsi="Wingdings" w:hint="default"/>
      </w:rPr>
    </w:lvl>
  </w:abstractNum>
  <w:abstractNum w:abstractNumId="36" w15:restartNumberingAfterBreak="0">
    <w:nsid w:val="503B3AF1"/>
    <w:multiLevelType w:val="multilevel"/>
    <w:tmpl w:val="C802A0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7" w15:restartNumberingAfterBreak="0">
    <w:nsid w:val="584E6ADE"/>
    <w:multiLevelType w:val="multilevel"/>
    <w:tmpl w:val="152EFD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8" w15:restartNumberingAfterBreak="0">
    <w:nsid w:val="58C13E5C"/>
    <w:multiLevelType w:val="multilevel"/>
    <w:tmpl w:val="236ADE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9" w15:restartNumberingAfterBreak="0">
    <w:nsid w:val="5A521E31"/>
    <w:multiLevelType w:val="hybridMultilevel"/>
    <w:tmpl w:val="8A626F78"/>
    <w:lvl w:ilvl="0" w:tplc="DF00C226">
      <w:start w:val="1"/>
      <w:numFmt w:val="upperRoman"/>
      <w:lvlText w:val="%1."/>
      <w:lvlJc w:val="right"/>
      <w:pPr>
        <w:ind w:left="720" w:hanging="360"/>
      </w:pPr>
    </w:lvl>
    <w:lvl w:ilvl="1" w:tplc="E826BAA8">
      <w:start w:val="1"/>
      <w:numFmt w:val="lowerLetter"/>
      <w:lvlText w:val="%2."/>
      <w:lvlJc w:val="left"/>
      <w:pPr>
        <w:ind w:left="1440" w:hanging="360"/>
      </w:pPr>
    </w:lvl>
    <w:lvl w:ilvl="2" w:tplc="52447AF2">
      <w:start w:val="1"/>
      <w:numFmt w:val="lowerRoman"/>
      <w:lvlText w:val="%3."/>
      <w:lvlJc w:val="right"/>
      <w:pPr>
        <w:ind w:left="2160" w:hanging="180"/>
      </w:pPr>
    </w:lvl>
    <w:lvl w:ilvl="3" w:tplc="33F45D68">
      <w:start w:val="1"/>
      <w:numFmt w:val="decimal"/>
      <w:lvlText w:val="%4."/>
      <w:lvlJc w:val="left"/>
      <w:pPr>
        <w:ind w:left="2880" w:hanging="360"/>
      </w:pPr>
    </w:lvl>
    <w:lvl w:ilvl="4" w:tplc="B12C5326">
      <w:start w:val="1"/>
      <w:numFmt w:val="lowerLetter"/>
      <w:lvlText w:val="%5."/>
      <w:lvlJc w:val="left"/>
      <w:pPr>
        <w:ind w:left="3600" w:hanging="360"/>
      </w:pPr>
    </w:lvl>
    <w:lvl w:ilvl="5" w:tplc="5D5ADA36">
      <w:start w:val="1"/>
      <w:numFmt w:val="lowerRoman"/>
      <w:lvlText w:val="%6."/>
      <w:lvlJc w:val="right"/>
      <w:pPr>
        <w:ind w:left="4320" w:hanging="180"/>
      </w:pPr>
    </w:lvl>
    <w:lvl w:ilvl="6" w:tplc="CDF6DEE2">
      <w:start w:val="1"/>
      <w:numFmt w:val="decimal"/>
      <w:lvlText w:val="%7."/>
      <w:lvlJc w:val="left"/>
      <w:pPr>
        <w:ind w:left="5040" w:hanging="360"/>
      </w:pPr>
    </w:lvl>
    <w:lvl w:ilvl="7" w:tplc="007CCBB2">
      <w:start w:val="1"/>
      <w:numFmt w:val="lowerLetter"/>
      <w:lvlText w:val="%8."/>
      <w:lvlJc w:val="left"/>
      <w:pPr>
        <w:ind w:left="5760" w:hanging="360"/>
      </w:pPr>
    </w:lvl>
    <w:lvl w:ilvl="8" w:tplc="220CA212">
      <w:start w:val="1"/>
      <w:numFmt w:val="lowerRoman"/>
      <w:lvlText w:val="%9."/>
      <w:lvlJc w:val="right"/>
      <w:pPr>
        <w:ind w:left="6480" w:hanging="180"/>
      </w:pPr>
    </w:lvl>
  </w:abstractNum>
  <w:abstractNum w:abstractNumId="40" w15:restartNumberingAfterBreak="0">
    <w:nsid w:val="5B5E60B2"/>
    <w:multiLevelType w:val="multilevel"/>
    <w:tmpl w:val="C8C4866E"/>
    <w:lvl w:ilvl="0">
      <w:start w:val="1"/>
      <w:numFmt w:val="bullet"/>
      <w:lvlText w:val="-"/>
      <w:lvlJc w:val="left"/>
      <w:pPr>
        <w:ind w:left="540" w:hanging="360"/>
      </w:pPr>
      <w:rPr>
        <w:rFonts w:ascii="Calibri" w:eastAsia="Calibri" w:hAnsi="Calibri" w:cs="Calibri"/>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1" w15:restartNumberingAfterBreak="0">
    <w:nsid w:val="5E6938DE"/>
    <w:multiLevelType w:val="multilevel"/>
    <w:tmpl w:val="C7267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E8D06A4"/>
    <w:multiLevelType w:val="multilevel"/>
    <w:tmpl w:val="EBE08CB8"/>
    <w:lvl w:ilvl="0">
      <w:start w:val="1"/>
      <w:numFmt w:val="bullet"/>
      <w:lvlText w:val="-"/>
      <w:lvlJc w:val="left"/>
      <w:pPr>
        <w:ind w:left="540" w:hanging="360"/>
      </w:pPr>
      <w:rPr>
        <w:rFonts w:ascii="Calibri" w:eastAsia="Calibri" w:hAnsi="Calibri" w:cs="Calibri"/>
        <w:b w:val="0"/>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3" w15:restartNumberingAfterBreak="0">
    <w:nsid w:val="5F4A6D4A"/>
    <w:multiLevelType w:val="multilevel"/>
    <w:tmpl w:val="1EEEE108"/>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4" w15:restartNumberingAfterBreak="0">
    <w:nsid w:val="60876B50"/>
    <w:multiLevelType w:val="multilevel"/>
    <w:tmpl w:val="74649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5" w15:restartNumberingAfterBreak="0">
    <w:nsid w:val="65C6A09F"/>
    <w:multiLevelType w:val="hybridMultilevel"/>
    <w:tmpl w:val="0F7EB1A6"/>
    <w:lvl w:ilvl="0" w:tplc="BECC4670">
      <w:start w:val="1"/>
      <w:numFmt w:val="bullet"/>
      <w:lvlText w:val=""/>
      <w:lvlJc w:val="left"/>
      <w:pPr>
        <w:ind w:left="720" w:hanging="360"/>
      </w:pPr>
      <w:rPr>
        <w:rFonts w:ascii="Symbol" w:hAnsi="Symbol" w:hint="default"/>
      </w:rPr>
    </w:lvl>
    <w:lvl w:ilvl="1" w:tplc="90769C06">
      <w:start w:val="1"/>
      <w:numFmt w:val="bullet"/>
      <w:lvlText w:val="o"/>
      <w:lvlJc w:val="left"/>
      <w:pPr>
        <w:ind w:left="1440" w:hanging="360"/>
      </w:pPr>
      <w:rPr>
        <w:rFonts w:ascii="Courier New" w:hAnsi="Courier New" w:hint="default"/>
      </w:rPr>
    </w:lvl>
    <w:lvl w:ilvl="2" w:tplc="33AEE100">
      <w:start w:val="1"/>
      <w:numFmt w:val="bullet"/>
      <w:lvlText w:val=""/>
      <w:lvlJc w:val="left"/>
      <w:pPr>
        <w:ind w:left="2160" w:hanging="360"/>
      </w:pPr>
      <w:rPr>
        <w:rFonts w:ascii="Wingdings" w:hAnsi="Wingdings" w:hint="default"/>
      </w:rPr>
    </w:lvl>
    <w:lvl w:ilvl="3" w:tplc="77CC6528">
      <w:start w:val="1"/>
      <w:numFmt w:val="bullet"/>
      <w:lvlText w:val=""/>
      <w:lvlJc w:val="left"/>
      <w:pPr>
        <w:ind w:left="2880" w:hanging="360"/>
      </w:pPr>
      <w:rPr>
        <w:rFonts w:ascii="Symbol" w:hAnsi="Symbol" w:hint="default"/>
      </w:rPr>
    </w:lvl>
    <w:lvl w:ilvl="4" w:tplc="2918CA36">
      <w:start w:val="1"/>
      <w:numFmt w:val="bullet"/>
      <w:lvlText w:val="o"/>
      <w:lvlJc w:val="left"/>
      <w:pPr>
        <w:ind w:left="3600" w:hanging="360"/>
      </w:pPr>
      <w:rPr>
        <w:rFonts w:ascii="Courier New" w:hAnsi="Courier New" w:hint="default"/>
      </w:rPr>
    </w:lvl>
    <w:lvl w:ilvl="5" w:tplc="3716AC46">
      <w:start w:val="1"/>
      <w:numFmt w:val="bullet"/>
      <w:lvlText w:val=""/>
      <w:lvlJc w:val="left"/>
      <w:pPr>
        <w:ind w:left="4320" w:hanging="360"/>
      </w:pPr>
      <w:rPr>
        <w:rFonts w:ascii="Wingdings" w:hAnsi="Wingdings" w:hint="default"/>
      </w:rPr>
    </w:lvl>
    <w:lvl w:ilvl="6" w:tplc="AAB44286">
      <w:start w:val="1"/>
      <w:numFmt w:val="bullet"/>
      <w:lvlText w:val=""/>
      <w:lvlJc w:val="left"/>
      <w:pPr>
        <w:ind w:left="5040" w:hanging="360"/>
      </w:pPr>
      <w:rPr>
        <w:rFonts w:ascii="Symbol" w:hAnsi="Symbol" w:hint="default"/>
      </w:rPr>
    </w:lvl>
    <w:lvl w:ilvl="7" w:tplc="87BCD3AC">
      <w:start w:val="1"/>
      <w:numFmt w:val="bullet"/>
      <w:lvlText w:val="o"/>
      <w:lvlJc w:val="left"/>
      <w:pPr>
        <w:ind w:left="5760" w:hanging="360"/>
      </w:pPr>
      <w:rPr>
        <w:rFonts w:ascii="Courier New" w:hAnsi="Courier New" w:hint="default"/>
      </w:rPr>
    </w:lvl>
    <w:lvl w:ilvl="8" w:tplc="0F8CB1BA">
      <w:start w:val="1"/>
      <w:numFmt w:val="bullet"/>
      <w:lvlText w:val=""/>
      <w:lvlJc w:val="left"/>
      <w:pPr>
        <w:ind w:left="6480" w:hanging="360"/>
      </w:pPr>
      <w:rPr>
        <w:rFonts w:ascii="Wingdings" w:hAnsi="Wingdings" w:hint="default"/>
      </w:rPr>
    </w:lvl>
  </w:abstractNum>
  <w:abstractNum w:abstractNumId="46" w15:restartNumberingAfterBreak="0">
    <w:nsid w:val="68BD6935"/>
    <w:multiLevelType w:val="multilevel"/>
    <w:tmpl w:val="B2A4E7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7" w15:restartNumberingAfterBreak="0">
    <w:nsid w:val="69687CEC"/>
    <w:multiLevelType w:val="multilevel"/>
    <w:tmpl w:val="78748CF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8" w15:restartNumberingAfterBreak="0">
    <w:nsid w:val="6C3167CF"/>
    <w:multiLevelType w:val="hybridMultilevel"/>
    <w:tmpl w:val="93CEB0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8F055F4"/>
    <w:multiLevelType w:val="hybridMultilevel"/>
    <w:tmpl w:val="63949A92"/>
    <w:lvl w:ilvl="0" w:tplc="9BA0E4A2">
      <w:start w:val="1"/>
      <w:numFmt w:val="bullet"/>
      <w:lvlText w:val=""/>
      <w:lvlJc w:val="left"/>
      <w:pPr>
        <w:ind w:left="360" w:hanging="360"/>
      </w:pPr>
      <w:rPr>
        <w:rFonts w:ascii="Symbol" w:hAnsi="Symbol" w:hint="default"/>
        <w:b w:val="0"/>
        <w:i w:val="0"/>
        <w:sz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0" w15:restartNumberingAfterBreak="0">
    <w:nsid w:val="79FD3DA6"/>
    <w:multiLevelType w:val="hybridMultilevel"/>
    <w:tmpl w:val="734235D0"/>
    <w:lvl w:ilvl="0" w:tplc="FFFFFFFF">
      <w:start w:val="1"/>
      <w:numFmt w:val="bullet"/>
      <w:lvlText w:val=""/>
      <w:lvlJc w:val="left"/>
      <w:pPr>
        <w:ind w:left="360" w:hanging="360"/>
      </w:pPr>
      <w:rPr>
        <w:rFonts w:ascii="Symbol" w:hAnsi="Symbol" w:hint="default"/>
        <w:b w:val="0"/>
        <w:i w:val="0"/>
        <w:sz w:val="24"/>
      </w:rPr>
    </w:lvl>
    <w:lvl w:ilvl="1" w:tplc="0409001B">
      <w:start w:val="1"/>
      <w:numFmt w:val="lowerRoman"/>
      <w:lvlText w:val="%2."/>
      <w:lvlJc w:val="right"/>
      <w:pPr>
        <w:ind w:left="108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num w:numId="1" w16cid:durableId="1198204447">
    <w:abstractNumId w:val="13"/>
  </w:num>
  <w:num w:numId="2" w16cid:durableId="1113673733">
    <w:abstractNumId w:val="39"/>
  </w:num>
  <w:num w:numId="3" w16cid:durableId="2085760485">
    <w:abstractNumId w:val="29"/>
  </w:num>
  <w:num w:numId="4" w16cid:durableId="40522153">
    <w:abstractNumId w:val="22"/>
  </w:num>
  <w:num w:numId="5" w16cid:durableId="3821968">
    <w:abstractNumId w:val="35"/>
  </w:num>
  <w:num w:numId="6" w16cid:durableId="992443181">
    <w:abstractNumId w:val="10"/>
  </w:num>
  <w:num w:numId="7" w16cid:durableId="709767719">
    <w:abstractNumId w:val="45"/>
  </w:num>
  <w:num w:numId="8" w16cid:durableId="1332753672">
    <w:abstractNumId w:val="5"/>
  </w:num>
  <w:num w:numId="9" w16cid:durableId="1368291840">
    <w:abstractNumId w:val="17"/>
  </w:num>
  <w:num w:numId="10" w16cid:durableId="115105553">
    <w:abstractNumId w:val="26"/>
  </w:num>
  <w:num w:numId="11" w16cid:durableId="677082598">
    <w:abstractNumId w:val="28"/>
  </w:num>
  <w:num w:numId="12" w16cid:durableId="1239707944">
    <w:abstractNumId w:val="18"/>
  </w:num>
  <w:num w:numId="13" w16cid:durableId="97063164">
    <w:abstractNumId w:val="12"/>
  </w:num>
  <w:num w:numId="14" w16cid:durableId="1825469486">
    <w:abstractNumId w:val="37"/>
  </w:num>
  <w:num w:numId="15" w16cid:durableId="2052797779">
    <w:abstractNumId w:val="34"/>
  </w:num>
  <w:num w:numId="16" w16cid:durableId="1091779404">
    <w:abstractNumId w:val="44"/>
  </w:num>
  <w:num w:numId="17" w16cid:durableId="2116511047">
    <w:abstractNumId w:val="11"/>
  </w:num>
  <w:num w:numId="18" w16cid:durableId="1926645217">
    <w:abstractNumId w:val="4"/>
  </w:num>
  <w:num w:numId="19" w16cid:durableId="691808340">
    <w:abstractNumId w:val="25"/>
  </w:num>
  <w:num w:numId="20" w16cid:durableId="1759280615">
    <w:abstractNumId w:val="16"/>
  </w:num>
  <w:num w:numId="21" w16cid:durableId="1073940155">
    <w:abstractNumId w:val="46"/>
  </w:num>
  <w:num w:numId="22" w16cid:durableId="190268077">
    <w:abstractNumId w:val="38"/>
  </w:num>
  <w:num w:numId="23" w16cid:durableId="2076733759">
    <w:abstractNumId w:val="33"/>
  </w:num>
  <w:num w:numId="24" w16cid:durableId="2076776199">
    <w:abstractNumId w:val="41"/>
  </w:num>
  <w:num w:numId="25" w16cid:durableId="797064279">
    <w:abstractNumId w:val="21"/>
  </w:num>
  <w:num w:numId="26" w16cid:durableId="1302225217">
    <w:abstractNumId w:val="15"/>
  </w:num>
  <w:num w:numId="27" w16cid:durableId="371881495">
    <w:abstractNumId w:val="19"/>
  </w:num>
  <w:num w:numId="28" w16cid:durableId="1303804116">
    <w:abstractNumId w:val="43"/>
  </w:num>
  <w:num w:numId="29" w16cid:durableId="1238517547">
    <w:abstractNumId w:val="2"/>
  </w:num>
  <w:num w:numId="30" w16cid:durableId="1760327266">
    <w:abstractNumId w:val="7"/>
  </w:num>
  <w:num w:numId="31" w16cid:durableId="548956834">
    <w:abstractNumId w:val="6"/>
  </w:num>
  <w:num w:numId="32" w16cid:durableId="776297128">
    <w:abstractNumId w:val="3"/>
  </w:num>
  <w:num w:numId="33" w16cid:durableId="1569144111">
    <w:abstractNumId w:val="49"/>
  </w:num>
  <w:num w:numId="34" w16cid:durableId="799154256">
    <w:abstractNumId w:val="30"/>
  </w:num>
  <w:num w:numId="35" w16cid:durableId="993223083">
    <w:abstractNumId w:val="20"/>
  </w:num>
  <w:num w:numId="36" w16cid:durableId="2085301010">
    <w:abstractNumId w:val="1"/>
  </w:num>
  <w:num w:numId="37" w16cid:durableId="1946305419">
    <w:abstractNumId w:val="48"/>
  </w:num>
  <w:num w:numId="38" w16cid:durableId="1344551470">
    <w:abstractNumId w:val="50"/>
  </w:num>
  <w:num w:numId="39" w16cid:durableId="1985042461">
    <w:abstractNumId w:val="9"/>
  </w:num>
  <w:num w:numId="40" w16cid:durableId="818545231">
    <w:abstractNumId w:val="24"/>
  </w:num>
  <w:num w:numId="41" w16cid:durableId="1140154640">
    <w:abstractNumId w:val="31"/>
  </w:num>
  <w:num w:numId="42" w16cid:durableId="1349259604">
    <w:abstractNumId w:val="8"/>
  </w:num>
  <w:num w:numId="43" w16cid:durableId="668869386">
    <w:abstractNumId w:val="32"/>
  </w:num>
  <w:num w:numId="44" w16cid:durableId="146241791">
    <w:abstractNumId w:val="40"/>
  </w:num>
  <w:num w:numId="45" w16cid:durableId="801190773">
    <w:abstractNumId w:val="0"/>
  </w:num>
  <w:num w:numId="46" w16cid:durableId="1380478295">
    <w:abstractNumId w:val="14"/>
  </w:num>
  <w:num w:numId="47" w16cid:durableId="2035301038">
    <w:abstractNumId w:val="27"/>
  </w:num>
  <w:num w:numId="48" w16cid:durableId="147330867">
    <w:abstractNumId w:val="42"/>
  </w:num>
  <w:num w:numId="49" w16cid:durableId="151260301">
    <w:abstractNumId w:val="36"/>
  </w:num>
  <w:num w:numId="50" w16cid:durableId="339963876">
    <w:abstractNumId w:val="47"/>
  </w:num>
  <w:num w:numId="51" w16cid:durableId="538248473">
    <w:abstractNumId w:val="23"/>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elissa.goldman">
    <w15:presenceInfo w15:providerId="None" w15:userId="melissa.goldm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66"/>
    <w:rsid w:val="00014797"/>
    <w:rsid w:val="000155AA"/>
    <w:rsid w:val="0002316B"/>
    <w:rsid w:val="0003140A"/>
    <w:rsid w:val="000317CE"/>
    <w:rsid w:val="00035A03"/>
    <w:rsid w:val="00041EE7"/>
    <w:rsid w:val="00047484"/>
    <w:rsid w:val="000608F1"/>
    <w:rsid w:val="0006220A"/>
    <w:rsid w:val="00071FAB"/>
    <w:rsid w:val="00072A2C"/>
    <w:rsid w:val="000740BF"/>
    <w:rsid w:val="00083CA3"/>
    <w:rsid w:val="0009123C"/>
    <w:rsid w:val="000921B9"/>
    <w:rsid w:val="00094CDE"/>
    <w:rsid w:val="000A3731"/>
    <w:rsid w:val="000A3A4D"/>
    <w:rsid w:val="000A5A52"/>
    <w:rsid w:val="000A67E9"/>
    <w:rsid w:val="000B0613"/>
    <w:rsid w:val="000B47EE"/>
    <w:rsid w:val="000C5E4E"/>
    <w:rsid w:val="000C779B"/>
    <w:rsid w:val="000D18BA"/>
    <w:rsid w:val="000D51C6"/>
    <w:rsid w:val="000F5077"/>
    <w:rsid w:val="000F5ECF"/>
    <w:rsid w:val="00101671"/>
    <w:rsid w:val="00101C26"/>
    <w:rsid w:val="00103843"/>
    <w:rsid w:val="001044E2"/>
    <w:rsid w:val="00114E67"/>
    <w:rsid w:val="001314E4"/>
    <w:rsid w:val="0013629D"/>
    <w:rsid w:val="0015079B"/>
    <w:rsid w:val="001523F3"/>
    <w:rsid w:val="001563F6"/>
    <w:rsid w:val="001575BE"/>
    <w:rsid w:val="00162DE4"/>
    <w:rsid w:val="00166FE7"/>
    <w:rsid w:val="00185597"/>
    <w:rsid w:val="00194D3C"/>
    <w:rsid w:val="001A0980"/>
    <w:rsid w:val="001A16C8"/>
    <w:rsid w:val="001A630F"/>
    <w:rsid w:val="001A765F"/>
    <w:rsid w:val="001B5068"/>
    <w:rsid w:val="001B72ED"/>
    <w:rsid w:val="001B7307"/>
    <w:rsid w:val="001C570C"/>
    <w:rsid w:val="001C5B93"/>
    <w:rsid w:val="001D0CB9"/>
    <w:rsid w:val="001D2A60"/>
    <w:rsid w:val="001D5810"/>
    <w:rsid w:val="001D7532"/>
    <w:rsid w:val="001E42C9"/>
    <w:rsid w:val="00202371"/>
    <w:rsid w:val="00210C4E"/>
    <w:rsid w:val="002133C8"/>
    <w:rsid w:val="00222F71"/>
    <w:rsid w:val="00226C4E"/>
    <w:rsid w:val="00230F25"/>
    <w:rsid w:val="00232360"/>
    <w:rsid w:val="00235176"/>
    <w:rsid w:val="002359BA"/>
    <w:rsid w:val="002368E0"/>
    <w:rsid w:val="00237961"/>
    <w:rsid w:val="00242805"/>
    <w:rsid w:val="002432F6"/>
    <w:rsid w:val="00244535"/>
    <w:rsid w:val="00244567"/>
    <w:rsid w:val="002575C2"/>
    <w:rsid w:val="0026428B"/>
    <w:rsid w:val="002670E0"/>
    <w:rsid w:val="00267308"/>
    <w:rsid w:val="00270205"/>
    <w:rsid w:val="00274917"/>
    <w:rsid w:val="00277D1F"/>
    <w:rsid w:val="00285B4B"/>
    <w:rsid w:val="00291812"/>
    <w:rsid w:val="002922D6"/>
    <w:rsid w:val="00296B0F"/>
    <w:rsid w:val="002A047C"/>
    <w:rsid w:val="002A091C"/>
    <w:rsid w:val="002A10AA"/>
    <w:rsid w:val="002B191C"/>
    <w:rsid w:val="002D59F6"/>
    <w:rsid w:val="002E45C2"/>
    <w:rsid w:val="00301B3C"/>
    <w:rsid w:val="00302681"/>
    <w:rsid w:val="003209D0"/>
    <w:rsid w:val="00326F02"/>
    <w:rsid w:val="0033180A"/>
    <w:rsid w:val="003339F3"/>
    <w:rsid w:val="00335635"/>
    <w:rsid w:val="003427FD"/>
    <w:rsid w:val="0034353A"/>
    <w:rsid w:val="0034519A"/>
    <w:rsid w:val="003475A9"/>
    <w:rsid w:val="003551D4"/>
    <w:rsid w:val="00355859"/>
    <w:rsid w:val="00356B96"/>
    <w:rsid w:val="00360FD4"/>
    <w:rsid w:val="00366B86"/>
    <w:rsid w:val="003710D7"/>
    <w:rsid w:val="0037589D"/>
    <w:rsid w:val="00395354"/>
    <w:rsid w:val="003A0512"/>
    <w:rsid w:val="003A249B"/>
    <w:rsid w:val="003A3A2C"/>
    <w:rsid w:val="003A508D"/>
    <w:rsid w:val="003C0A4A"/>
    <w:rsid w:val="003C1A41"/>
    <w:rsid w:val="003C5A42"/>
    <w:rsid w:val="003C5F12"/>
    <w:rsid w:val="003D0ADC"/>
    <w:rsid w:val="003E6AEF"/>
    <w:rsid w:val="003F5599"/>
    <w:rsid w:val="00413B80"/>
    <w:rsid w:val="0041673F"/>
    <w:rsid w:val="00420D03"/>
    <w:rsid w:val="0042706B"/>
    <w:rsid w:val="00432701"/>
    <w:rsid w:val="004361A4"/>
    <w:rsid w:val="0045116F"/>
    <w:rsid w:val="00472C80"/>
    <w:rsid w:val="0047324E"/>
    <w:rsid w:val="00476DBE"/>
    <w:rsid w:val="00482D20"/>
    <w:rsid w:val="00493EB7"/>
    <w:rsid w:val="004A243C"/>
    <w:rsid w:val="004A38F8"/>
    <w:rsid w:val="004A7C32"/>
    <w:rsid w:val="004A7D75"/>
    <w:rsid w:val="004B0C16"/>
    <w:rsid w:val="004C0900"/>
    <w:rsid w:val="004C0E39"/>
    <w:rsid w:val="004F0C36"/>
    <w:rsid w:val="004F2518"/>
    <w:rsid w:val="004F37C4"/>
    <w:rsid w:val="004F6945"/>
    <w:rsid w:val="00502513"/>
    <w:rsid w:val="00513F8B"/>
    <w:rsid w:val="005315D2"/>
    <w:rsid w:val="00532C3B"/>
    <w:rsid w:val="00540967"/>
    <w:rsid w:val="00540C01"/>
    <w:rsid w:val="00552FAE"/>
    <w:rsid w:val="0056038E"/>
    <w:rsid w:val="00560C1F"/>
    <w:rsid w:val="00583155"/>
    <w:rsid w:val="00585E59"/>
    <w:rsid w:val="005B2502"/>
    <w:rsid w:val="005C007B"/>
    <w:rsid w:val="005C2D39"/>
    <w:rsid w:val="005C5858"/>
    <w:rsid w:val="005D0269"/>
    <w:rsid w:val="005D0F0A"/>
    <w:rsid w:val="005D74CD"/>
    <w:rsid w:val="005D7E28"/>
    <w:rsid w:val="005F21ED"/>
    <w:rsid w:val="005F4F3F"/>
    <w:rsid w:val="005F5470"/>
    <w:rsid w:val="006036EC"/>
    <w:rsid w:val="006108DE"/>
    <w:rsid w:val="006113B9"/>
    <w:rsid w:val="006143E6"/>
    <w:rsid w:val="00615B63"/>
    <w:rsid w:val="00616C6C"/>
    <w:rsid w:val="00625415"/>
    <w:rsid w:val="00625FC9"/>
    <w:rsid w:val="00626F62"/>
    <w:rsid w:val="006376BD"/>
    <w:rsid w:val="006400C8"/>
    <w:rsid w:val="006433FD"/>
    <w:rsid w:val="00647F22"/>
    <w:rsid w:val="00652829"/>
    <w:rsid w:val="00670795"/>
    <w:rsid w:val="006711C4"/>
    <w:rsid w:val="00672327"/>
    <w:rsid w:val="00683398"/>
    <w:rsid w:val="00691277"/>
    <w:rsid w:val="006A09BD"/>
    <w:rsid w:val="006A2682"/>
    <w:rsid w:val="006A4FF6"/>
    <w:rsid w:val="006A71EB"/>
    <w:rsid w:val="006B13AD"/>
    <w:rsid w:val="006B645E"/>
    <w:rsid w:val="006B7899"/>
    <w:rsid w:val="006C04CD"/>
    <w:rsid w:val="006D2C4E"/>
    <w:rsid w:val="006D3467"/>
    <w:rsid w:val="006D3A71"/>
    <w:rsid w:val="006E21BD"/>
    <w:rsid w:val="0070617B"/>
    <w:rsid w:val="00715B55"/>
    <w:rsid w:val="00716E9C"/>
    <w:rsid w:val="00724B65"/>
    <w:rsid w:val="00726CB9"/>
    <w:rsid w:val="00730745"/>
    <w:rsid w:val="0073329A"/>
    <w:rsid w:val="00742DE2"/>
    <w:rsid w:val="007527F1"/>
    <w:rsid w:val="007533E7"/>
    <w:rsid w:val="007625B0"/>
    <w:rsid w:val="0076268D"/>
    <w:rsid w:val="00763F4A"/>
    <w:rsid w:val="00771736"/>
    <w:rsid w:val="00771B66"/>
    <w:rsid w:val="0077235C"/>
    <w:rsid w:val="00780264"/>
    <w:rsid w:val="00787FE0"/>
    <w:rsid w:val="007948C3"/>
    <w:rsid w:val="00794952"/>
    <w:rsid w:val="00796E89"/>
    <w:rsid w:val="007A49D8"/>
    <w:rsid w:val="007B01BA"/>
    <w:rsid w:val="007B0867"/>
    <w:rsid w:val="007B30A4"/>
    <w:rsid w:val="007C1D95"/>
    <w:rsid w:val="007C2BF8"/>
    <w:rsid w:val="007C3F91"/>
    <w:rsid w:val="007C43B6"/>
    <w:rsid w:val="007D1723"/>
    <w:rsid w:val="007D4980"/>
    <w:rsid w:val="007E14AE"/>
    <w:rsid w:val="007E1E17"/>
    <w:rsid w:val="007E6F90"/>
    <w:rsid w:val="007E7E4C"/>
    <w:rsid w:val="007F3A69"/>
    <w:rsid w:val="007F47FC"/>
    <w:rsid w:val="007F6915"/>
    <w:rsid w:val="008108B8"/>
    <w:rsid w:val="00815777"/>
    <w:rsid w:val="00824886"/>
    <w:rsid w:val="008270E5"/>
    <w:rsid w:val="0083499A"/>
    <w:rsid w:val="00845E09"/>
    <w:rsid w:val="00851F62"/>
    <w:rsid w:val="008563E3"/>
    <w:rsid w:val="00861A9D"/>
    <w:rsid w:val="00861CAB"/>
    <w:rsid w:val="00870463"/>
    <w:rsid w:val="00872B05"/>
    <w:rsid w:val="008734D3"/>
    <w:rsid w:val="00875FAE"/>
    <w:rsid w:val="0087632F"/>
    <w:rsid w:val="00877462"/>
    <w:rsid w:val="0088419E"/>
    <w:rsid w:val="00893BE4"/>
    <w:rsid w:val="008B28AC"/>
    <w:rsid w:val="008B3DB8"/>
    <w:rsid w:val="008C2033"/>
    <w:rsid w:val="008C5A0B"/>
    <w:rsid w:val="008D3FFF"/>
    <w:rsid w:val="008D75AB"/>
    <w:rsid w:val="008E14FC"/>
    <w:rsid w:val="008F1CD6"/>
    <w:rsid w:val="008F6D5F"/>
    <w:rsid w:val="008F7F38"/>
    <w:rsid w:val="00906DFE"/>
    <w:rsid w:val="00911717"/>
    <w:rsid w:val="00914D9F"/>
    <w:rsid w:val="00922D49"/>
    <w:rsid w:val="00924A8D"/>
    <w:rsid w:val="00941584"/>
    <w:rsid w:val="00941DB7"/>
    <w:rsid w:val="0094245B"/>
    <w:rsid w:val="0095743F"/>
    <w:rsid w:val="00960F72"/>
    <w:rsid w:val="00963E1E"/>
    <w:rsid w:val="009848B8"/>
    <w:rsid w:val="0099169F"/>
    <w:rsid w:val="00992275"/>
    <w:rsid w:val="0099683C"/>
    <w:rsid w:val="00996930"/>
    <w:rsid w:val="009B0BE4"/>
    <w:rsid w:val="009B33E5"/>
    <w:rsid w:val="009B409D"/>
    <w:rsid w:val="009B5437"/>
    <w:rsid w:val="009B6677"/>
    <w:rsid w:val="009C2827"/>
    <w:rsid w:val="009C2FE3"/>
    <w:rsid w:val="009E3DD1"/>
    <w:rsid w:val="009F7E38"/>
    <w:rsid w:val="00A06DCD"/>
    <w:rsid w:val="00A1008B"/>
    <w:rsid w:val="00A20D01"/>
    <w:rsid w:val="00A22DBE"/>
    <w:rsid w:val="00A240F8"/>
    <w:rsid w:val="00A249B1"/>
    <w:rsid w:val="00A32805"/>
    <w:rsid w:val="00A37D6B"/>
    <w:rsid w:val="00A535C3"/>
    <w:rsid w:val="00A5514A"/>
    <w:rsid w:val="00A67A52"/>
    <w:rsid w:val="00A8077C"/>
    <w:rsid w:val="00A9001B"/>
    <w:rsid w:val="00A92805"/>
    <w:rsid w:val="00A969DB"/>
    <w:rsid w:val="00A96B32"/>
    <w:rsid w:val="00AA098A"/>
    <w:rsid w:val="00AA0DE2"/>
    <w:rsid w:val="00AB6917"/>
    <w:rsid w:val="00AC42C0"/>
    <w:rsid w:val="00AC7A08"/>
    <w:rsid w:val="00AD4F75"/>
    <w:rsid w:val="00AD7848"/>
    <w:rsid w:val="00AF0DCE"/>
    <w:rsid w:val="00B02F9E"/>
    <w:rsid w:val="00B04C39"/>
    <w:rsid w:val="00B05903"/>
    <w:rsid w:val="00B12AA0"/>
    <w:rsid w:val="00B20738"/>
    <w:rsid w:val="00B26C52"/>
    <w:rsid w:val="00B2765D"/>
    <w:rsid w:val="00B309AE"/>
    <w:rsid w:val="00B37310"/>
    <w:rsid w:val="00B4304A"/>
    <w:rsid w:val="00B4529D"/>
    <w:rsid w:val="00B453DD"/>
    <w:rsid w:val="00B45B55"/>
    <w:rsid w:val="00B50860"/>
    <w:rsid w:val="00B54A30"/>
    <w:rsid w:val="00B666E0"/>
    <w:rsid w:val="00B761B7"/>
    <w:rsid w:val="00B774D9"/>
    <w:rsid w:val="00B81907"/>
    <w:rsid w:val="00B96918"/>
    <w:rsid w:val="00B96FA9"/>
    <w:rsid w:val="00BA079B"/>
    <w:rsid w:val="00BA1F66"/>
    <w:rsid w:val="00BA7B99"/>
    <w:rsid w:val="00BB2DE3"/>
    <w:rsid w:val="00BD48E6"/>
    <w:rsid w:val="00BD4AFE"/>
    <w:rsid w:val="00BE08A9"/>
    <w:rsid w:val="00BE7B47"/>
    <w:rsid w:val="00C2011C"/>
    <w:rsid w:val="00C22202"/>
    <w:rsid w:val="00C23D70"/>
    <w:rsid w:val="00C30769"/>
    <w:rsid w:val="00C47659"/>
    <w:rsid w:val="00C5380F"/>
    <w:rsid w:val="00C56C1D"/>
    <w:rsid w:val="00C667D6"/>
    <w:rsid w:val="00C700CD"/>
    <w:rsid w:val="00C76C78"/>
    <w:rsid w:val="00C82DA5"/>
    <w:rsid w:val="00C84883"/>
    <w:rsid w:val="00CB0686"/>
    <w:rsid w:val="00CC4312"/>
    <w:rsid w:val="00CC481D"/>
    <w:rsid w:val="00CD0CA8"/>
    <w:rsid w:val="00CD2A32"/>
    <w:rsid w:val="00CD6CA9"/>
    <w:rsid w:val="00CE0D21"/>
    <w:rsid w:val="00CE0EB9"/>
    <w:rsid w:val="00CF1863"/>
    <w:rsid w:val="00CF3E53"/>
    <w:rsid w:val="00CF4048"/>
    <w:rsid w:val="00CF79D9"/>
    <w:rsid w:val="00D03874"/>
    <w:rsid w:val="00D06825"/>
    <w:rsid w:val="00D238B0"/>
    <w:rsid w:val="00D34A95"/>
    <w:rsid w:val="00D35D16"/>
    <w:rsid w:val="00D4622A"/>
    <w:rsid w:val="00D5162D"/>
    <w:rsid w:val="00D56AD4"/>
    <w:rsid w:val="00D611A7"/>
    <w:rsid w:val="00D9051B"/>
    <w:rsid w:val="00D9158D"/>
    <w:rsid w:val="00DA1C03"/>
    <w:rsid w:val="00DA3A3F"/>
    <w:rsid w:val="00DB681F"/>
    <w:rsid w:val="00DB6A5D"/>
    <w:rsid w:val="00DC4314"/>
    <w:rsid w:val="00DD5BF8"/>
    <w:rsid w:val="00DD5E18"/>
    <w:rsid w:val="00DE3F0F"/>
    <w:rsid w:val="00DE6DB0"/>
    <w:rsid w:val="00DF09EB"/>
    <w:rsid w:val="00DF5722"/>
    <w:rsid w:val="00E00770"/>
    <w:rsid w:val="00E04CBC"/>
    <w:rsid w:val="00E06A88"/>
    <w:rsid w:val="00E14957"/>
    <w:rsid w:val="00E15554"/>
    <w:rsid w:val="00E37CC1"/>
    <w:rsid w:val="00E40401"/>
    <w:rsid w:val="00E4600C"/>
    <w:rsid w:val="00E60449"/>
    <w:rsid w:val="00E673A3"/>
    <w:rsid w:val="00E72599"/>
    <w:rsid w:val="00E74F97"/>
    <w:rsid w:val="00E81276"/>
    <w:rsid w:val="00EA3F65"/>
    <w:rsid w:val="00EA7926"/>
    <w:rsid w:val="00EB030B"/>
    <w:rsid w:val="00EB0EC0"/>
    <w:rsid w:val="00EB30D1"/>
    <w:rsid w:val="00ED05E9"/>
    <w:rsid w:val="00ED0F1A"/>
    <w:rsid w:val="00ED23CA"/>
    <w:rsid w:val="00ED35EC"/>
    <w:rsid w:val="00EE131F"/>
    <w:rsid w:val="00EE4B3B"/>
    <w:rsid w:val="00EE6024"/>
    <w:rsid w:val="00EE6BEC"/>
    <w:rsid w:val="00EF1E79"/>
    <w:rsid w:val="00EF3E74"/>
    <w:rsid w:val="00F04972"/>
    <w:rsid w:val="00F141B2"/>
    <w:rsid w:val="00F21208"/>
    <w:rsid w:val="00F238D6"/>
    <w:rsid w:val="00F261CF"/>
    <w:rsid w:val="00F33B7D"/>
    <w:rsid w:val="00F3791F"/>
    <w:rsid w:val="00F5420B"/>
    <w:rsid w:val="00F569FD"/>
    <w:rsid w:val="00F62E14"/>
    <w:rsid w:val="00F67F4F"/>
    <w:rsid w:val="00F734CC"/>
    <w:rsid w:val="00F7513C"/>
    <w:rsid w:val="00F76A37"/>
    <w:rsid w:val="00F82477"/>
    <w:rsid w:val="00F83438"/>
    <w:rsid w:val="00F861CA"/>
    <w:rsid w:val="00F87AB4"/>
    <w:rsid w:val="00F91409"/>
    <w:rsid w:val="00F96C40"/>
    <w:rsid w:val="00FA226F"/>
    <w:rsid w:val="00FA391C"/>
    <w:rsid w:val="00FA3A2B"/>
    <w:rsid w:val="00FB00B4"/>
    <w:rsid w:val="00FB1866"/>
    <w:rsid w:val="00FC7984"/>
    <w:rsid w:val="00FC7CBA"/>
    <w:rsid w:val="00FE0355"/>
    <w:rsid w:val="00FF33AB"/>
    <w:rsid w:val="00FF7819"/>
    <w:rsid w:val="020AE0C6"/>
    <w:rsid w:val="02D4E400"/>
    <w:rsid w:val="03BF82B9"/>
    <w:rsid w:val="03D147E1"/>
    <w:rsid w:val="03F367B0"/>
    <w:rsid w:val="04925D29"/>
    <w:rsid w:val="060E56E3"/>
    <w:rsid w:val="06313E8D"/>
    <w:rsid w:val="0668DF8A"/>
    <w:rsid w:val="0893700D"/>
    <w:rsid w:val="0896764D"/>
    <w:rsid w:val="0A88A82C"/>
    <w:rsid w:val="0C80FF22"/>
    <w:rsid w:val="0DAA8323"/>
    <w:rsid w:val="0DE98093"/>
    <w:rsid w:val="12DED9D9"/>
    <w:rsid w:val="155081C1"/>
    <w:rsid w:val="16B8AB91"/>
    <w:rsid w:val="170B12CB"/>
    <w:rsid w:val="171B8F43"/>
    <w:rsid w:val="18B48439"/>
    <w:rsid w:val="1A1EFEF5"/>
    <w:rsid w:val="1A99EA1E"/>
    <w:rsid w:val="1BD9212E"/>
    <w:rsid w:val="1C376D61"/>
    <w:rsid w:val="1C65A7B0"/>
    <w:rsid w:val="1CAE2F0F"/>
    <w:rsid w:val="1CC5F594"/>
    <w:rsid w:val="1CE3AAA6"/>
    <w:rsid w:val="1EA1095B"/>
    <w:rsid w:val="1EA11B84"/>
    <w:rsid w:val="1F7BA861"/>
    <w:rsid w:val="222E4CC7"/>
    <w:rsid w:val="233CAD29"/>
    <w:rsid w:val="23DF03B7"/>
    <w:rsid w:val="2500CC87"/>
    <w:rsid w:val="2537185B"/>
    <w:rsid w:val="2552C71A"/>
    <w:rsid w:val="25D9DFBD"/>
    <w:rsid w:val="2645D8E2"/>
    <w:rsid w:val="27B0225D"/>
    <w:rsid w:val="27BAFFC4"/>
    <w:rsid w:val="27EB6EFF"/>
    <w:rsid w:val="29E6789D"/>
    <w:rsid w:val="2A579E5B"/>
    <w:rsid w:val="2DA5C123"/>
    <w:rsid w:val="315966F1"/>
    <w:rsid w:val="33A5919C"/>
    <w:rsid w:val="343872D3"/>
    <w:rsid w:val="346F5495"/>
    <w:rsid w:val="39260DE5"/>
    <w:rsid w:val="3AA11989"/>
    <w:rsid w:val="3CB44854"/>
    <w:rsid w:val="3D79C34E"/>
    <w:rsid w:val="3E143C1F"/>
    <w:rsid w:val="3E84DEFE"/>
    <w:rsid w:val="40AEFD20"/>
    <w:rsid w:val="4288581C"/>
    <w:rsid w:val="436C4120"/>
    <w:rsid w:val="43B0BFBA"/>
    <w:rsid w:val="46ACCA84"/>
    <w:rsid w:val="470020F5"/>
    <w:rsid w:val="475EEA6E"/>
    <w:rsid w:val="47D3B9D1"/>
    <w:rsid w:val="47FDE4C6"/>
    <w:rsid w:val="4B34EC44"/>
    <w:rsid w:val="4B556D33"/>
    <w:rsid w:val="4B831DA6"/>
    <w:rsid w:val="4C2731EF"/>
    <w:rsid w:val="4C8CA2D8"/>
    <w:rsid w:val="4D9E1F27"/>
    <w:rsid w:val="4DBB395C"/>
    <w:rsid w:val="4DD7E7C7"/>
    <w:rsid w:val="4F0E0BAC"/>
    <w:rsid w:val="4F4F228B"/>
    <w:rsid w:val="503B6661"/>
    <w:rsid w:val="50C47B60"/>
    <w:rsid w:val="518448C0"/>
    <w:rsid w:val="5194E6C9"/>
    <w:rsid w:val="538C0DA4"/>
    <w:rsid w:val="54327914"/>
    <w:rsid w:val="559A5AF4"/>
    <w:rsid w:val="56A54DFE"/>
    <w:rsid w:val="58D2473F"/>
    <w:rsid w:val="59D27D59"/>
    <w:rsid w:val="5D15F322"/>
    <w:rsid w:val="5F45D3D1"/>
    <w:rsid w:val="64FADBC3"/>
    <w:rsid w:val="67C40AEF"/>
    <w:rsid w:val="68E735CB"/>
    <w:rsid w:val="6AA1DD41"/>
    <w:rsid w:val="6AF4A1D8"/>
    <w:rsid w:val="6B200135"/>
    <w:rsid w:val="6BDCFAFD"/>
    <w:rsid w:val="6D842785"/>
    <w:rsid w:val="6EA66B3D"/>
    <w:rsid w:val="6F366650"/>
    <w:rsid w:val="7576D9ED"/>
    <w:rsid w:val="7702AFA7"/>
    <w:rsid w:val="78D97D71"/>
    <w:rsid w:val="79F58661"/>
    <w:rsid w:val="7CB188BD"/>
    <w:rsid w:val="7E3A3841"/>
    <w:rsid w:val="7E8C275B"/>
    <w:rsid w:val="7E9C22BD"/>
    <w:rsid w:val="7EF4DEF6"/>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648C0C09"/>
  <w15:chartTrackingRefBased/>
  <w15:docId w15:val="{D271015A-87FC-4834-B094-15B630838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Batang" w:hAnsi="Calibri" w:cstheme="minorBidi"/>
        <w:color w:val="000000"/>
        <w:sz w:val="22"/>
        <w:szCs w:val="22"/>
        <w:u w:color="0563C1"/>
        <w:lang w:val="en-US" w:eastAsia="zh-TW" w:bidi="ar-SA"/>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B1866"/>
    <w:pPr>
      <w:spacing w:after="0" w:line="276" w:lineRule="auto"/>
    </w:pPr>
    <w:rPr>
      <w:rFonts w:ascii="Arial" w:hAnsi="Arial" w:cs="Arial"/>
      <w:color w:val="auto"/>
      <w:lang w:eastAsia="en-US"/>
    </w:rPr>
  </w:style>
  <w:style w:type="paragraph" w:styleId="Heading1">
    <w:name w:val="heading 1"/>
    <w:basedOn w:val="Normal"/>
    <w:next w:val="Normal"/>
    <w:link w:val="Heading1Char"/>
    <w:uiPriority w:val="9"/>
    <w:qFormat/>
    <w:rsid w:val="00FB1866"/>
    <w:pPr>
      <w:keepNext/>
      <w:keepLines/>
      <w:spacing w:before="360" w:after="80" w:line="278" w:lineRule="auto"/>
      <w:outlineLvl w:val="0"/>
    </w:pPr>
    <w:rPr>
      <w:rFonts w:asciiTheme="majorHAnsi" w:eastAsiaTheme="majorEastAsia" w:hAnsiTheme="majorHAnsi" w:cstheme="majorBidi"/>
      <w:color w:val="0F4761" w:themeColor="accent1" w:themeShade="BF"/>
      <w:sz w:val="40"/>
      <w:szCs w:val="40"/>
      <w:lang w:eastAsia="zh-TW"/>
    </w:rPr>
  </w:style>
  <w:style w:type="paragraph" w:styleId="Heading2">
    <w:name w:val="heading 2"/>
    <w:basedOn w:val="Normal"/>
    <w:next w:val="Normal"/>
    <w:link w:val="Heading2Char"/>
    <w:uiPriority w:val="9"/>
    <w:semiHidden/>
    <w:unhideWhenUsed/>
    <w:qFormat/>
    <w:rsid w:val="00FB1866"/>
    <w:pPr>
      <w:keepNext/>
      <w:keepLines/>
      <w:spacing w:before="160" w:after="80" w:line="278" w:lineRule="auto"/>
      <w:outlineLvl w:val="1"/>
    </w:pPr>
    <w:rPr>
      <w:rFonts w:asciiTheme="majorHAnsi" w:eastAsiaTheme="majorEastAsia" w:hAnsiTheme="majorHAnsi" w:cstheme="majorBidi"/>
      <w:color w:val="0F4761" w:themeColor="accent1" w:themeShade="BF"/>
      <w:sz w:val="32"/>
      <w:szCs w:val="32"/>
      <w:lang w:eastAsia="zh-TW"/>
    </w:rPr>
  </w:style>
  <w:style w:type="paragraph" w:styleId="Heading3">
    <w:name w:val="heading 3"/>
    <w:basedOn w:val="Normal"/>
    <w:next w:val="Normal"/>
    <w:link w:val="Heading3Char"/>
    <w:uiPriority w:val="9"/>
    <w:semiHidden/>
    <w:unhideWhenUsed/>
    <w:qFormat/>
    <w:rsid w:val="00FB1866"/>
    <w:pPr>
      <w:keepNext/>
      <w:keepLines/>
      <w:spacing w:before="160" w:after="80" w:line="278" w:lineRule="auto"/>
      <w:outlineLvl w:val="2"/>
    </w:pPr>
    <w:rPr>
      <w:rFonts w:asciiTheme="minorHAnsi" w:eastAsiaTheme="majorEastAsia" w:hAnsiTheme="minorHAnsi" w:cstheme="majorBidi"/>
      <w:color w:val="0F4761" w:themeColor="accent1" w:themeShade="BF"/>
      <w:sz w:val="28"/>
      <w:szCs w:val="28"/>
      <w:lang w:eastAsia="zh-TW"/>
    </w:rPr>
  </w:style>
  <w:style w:type="paragraph" w:styleId="Heading4">
    <w:name w:val="heading 4"/>
    <w:basedOn w:val="Normal"/>
    <w:next w:val="Normal"/>
    <w:link w:val="Heading4Char"/>
    <w:uiPriority w:val="9"/>
    <w:semiHidden/>
    <w:unhideWhenUsed/>
    <w:qFormat/>
    <w:rsid w:val="00FB1866"/>
    <w:pPr>
      <w:keepNext/>
      <w:keepLines/>
      <w:spacing w:before="80" w:after="40" w:line="278" w:lineRule="auto"/>
      <w:outlineLvl w:val="3"/>
    </w:pPr>
    <w:rPr>
      <w:rFonts w:asciiTheme="minorHAnsi" w:eastAsiaTheme="majorEastAsia" w:hAnsiTheme="minorHAnsi" w:cstheme="majorBidi"/>
      <w:i/>
      <w:iCs/>
      <w:color w:val="0F4761" w:themeColor="accent1" w:themeShade="BF"/>
      <w:lang w:eastAsia="zh-TW"/>
    </w:rPr>
  </w:style>
  <w:style w:type="paragraph" w:styleId="Heading5">
    <w:name w:val="heading 5"/>
    <w:basedOn w:val="Normal"/>
    <w:next w:val="Normal"/>
    <w:link w:val="Heading5Char"/>
    <w:uiPriority w:val="9"/>
    <w:semiHidden/>
    <w:unhideWhenUsed/>
    <w:qFormat/>
    <w:rsid w:val="00FB1866"/>
    <w:pPr>
      <w:keepNext/>
      <w:keepLines/>
      <w:spacing w:before="80" w:after="40" w:line="278" w:lineRule="auto"/>
      <w:outlineLvl w:val="4"/>
    </w:pPr>
    <w:rPr>
      <w:rFonts w:asciiTheme="minorHAnsi" w:eastAsiaTheme="majorEastAsia" w:hAnsiTheme="minorHAnsi" w:cstheme="majorBidi"/>
      <w:color w:val="0F4761" w:themeColor="accent1" w:themeShade="BF"/>
      <w:lang w:eastAsia="zh-TW"/>
    </w:rPr>
  </w:style>
  <w:style w:type="paragraph" w:styleId="Heading6">
    <w:name w:val="heading 6"/>
    <w:basedOn w:val="Normal"/>
    <w:next w:val="Normal"/>
    <w:link w:val="Heading6Char"/>
    <w:uiPriority w:val="9"/>
    <w:semiHidden/>
    <w:unhideWhenUsed/>
    <w:qFormat/>
    <w:rsid w:val="00FB1866"/>
    <w:pPr>
      <w:keepNext/>
      <w:keepLines/>
      <w:spacing w:before="40" w:line="278" w:lineRule="auto"/>
      <w:outlineLvl w:val="5"/>
    </w:pPr>
    <w:rPr>
      <w:rFonts w:asciiTheme="minorHAnsi" w:eastAsiaTheme="majorEastAsia" w:hAnsiTheme="minorHAnsi" w:cstheme="majorBidi"/>
      <w:i/>
      <w:iCs/>
      <w:color w:val="595959" w:themeColor="text1" w:themeTint="A6"/>
      <w:lang w:eastAsia="zh-TW"/>
    </w:rPr>
  </w:style>
  <w:style w:type="paragraph" w:styleId="Heading7">
    <w:name w:val="heading 7"/>
    <w:basedOn w:val="Normal"/>
    <w:next w:val="Normal"/>
    <w:link w:val="Heading7Char"/>
    <w:uiPriority w:val="9"/>
    <w:semiHidden/>
    <w:unhideWhenUsed/>
    <w:qFormat/>
    <w:rsid w:val="00FB1866"/>
    <w:pPr>
      <w:keepNext/>
      <w:keepLines/>
      <w:spacing w:before="40" w:line="278" w:lineRule="auto"/>
      <w:outlineLvl w:val="6"/>
    </w:pPr>
    <w:rPr>
      <w:rFonts w:asciiTheme="minorHAnsi" w:eastAsiaTheme="majorEastAsia" w:hAnsiTheme="minorHAnsi" w:cstheme="majorBidi"/>
      <w:color w:val="595959" w:themeColor="text1" w:themeTint="A6"/>
      <w:lang w:eastAsia="zh-TW"/>
    </w:rPr>
  </w:style>
  <w:style w:type="paragraph" w:styleId="Heading8">
    <w:name w:val="heading 8"/>
    <w:basedOn w:val="Normal"/>
    <w:next w:val="Normal"/>
    <w:link w:val="Heading8Char"/>
    <w:uiPriority w:val="9"/>
    <w:semiHidden/>
    <w:unhideWhenUsed/>
    <w:qFormat/>
    <w:rsid w:val="00FB1866"/>
    <w:pPr>
      <w:keepNext/>
      <w:keepLines/>
      <w:spacing w:line="278" w:lineRule="auto"/>
      <w:outlineLvl w:val="7"/>
    </w:pPr>
    <w:rPr>
      <w:rFonts w:asciiTheme="minorHAnsi" w:eastAsiaTheme="majorEastAsia" w:hAnsiTheme="minorHAnsi" w:cstheme="majorBidi"/>
      <w:i/>
      <w:iCs/>
      <w:color w:val="272727" w:themeColor="text1" w:themeTint="D8"/>
      <w:lang w:eastAsia="zh-TW"/>
    </w:rPr>
  </w:style>
  <w:style w:type="paragraph" w:styleId="Heading9">
    <w:name w:val="heading 9"/>
    <w:basedOn w:val="Normal"/>
    <w:next w:val="Normal"/>
    <w:link w:val="Heading9Char"/>
    <w:uiPriority w:val="9"/>
    <w:semiHidden/>
    <w:unhideWhenUsed/>
    <w:qFormat/>
    <w:rsid w:val="00FB1866"/>
    <w:pPr>
      <w:keepNext/>
      <w:keepLines/>
      <w:spacing w:line="278" w:lineRule="auto"/>
      <w:outlineLvl w:val="8"/>
    </w:pPr>
    <w:rPr>
      <w:rFonts w:asciiTheme="minorHAnsi" w:eastAsiaTheme="majorEastAsia" w:hAnsiTheme="minorHAnsi" w:cstheme="majorBidi"/>
      <w:color w:val="272727" w:themeColor="text1" w:themeTint="D8"/>
      <w:lang w:eastAsia="zh-TW"/>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B186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B186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B1866"/>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B1866"/>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B1866"/>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B1866"/>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B1866"/>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B1866"/>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B1866"/>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B1866"/>
    <w:pPr>
      <w:spacing w:after="80" w:line="240" w:lineRule="auto"/>
      <w:contextualSpacing/>
    </w:pPr>
    <w:rPr>
      <w:rFonts w:asciiTheme="majorHAnsi" w:eastAsiaTheme="majorEastAsia" w:hAnsiTheme="majorHAnsi" w:cstheme="majorBidi"/>
      <w:spacing w:val="-10"/>
      <w:kern w:val="28"/>
      <w:sz w:val="56"/>
      <w:szCs w:val="56"/>
      <w:lang w:eastAsia="zh-TW"/>
    </w:rPr>
  </w:style>
  <w:style w:type="character" w:customStyle="1" w:styleId="TitleChar">
    <w:name w:val="Title Char"/>
    <w:basedOn w:val="DefaultParagraphFont"/>
    <w:link w:val="Title"/>
    <w:uiPriority w:val="10"/>
    <w:rsid w:val="00FB1866"/>
    <w:rPr>
      <w:rFonts w:asciiTheme="majorHAnsi" w:eastAsiaTheme="majorEastAsia" w:hAnsiTheme="majorHAnsi" w:cstheme="majorBidi"/>
      <w:color w:val="auto"/>
      <w:spacing w:val="-10"/>
      <w:kern w:val="28"/>
      <w:sz w:val="56"/>
      <w:szCs w:val="56"/>
    </w:rPr>
  </w:style>
  <w:style w:type="paragraph" w:styleId="Subtitle">
    <w:name w:val="Subtitle"/>
    <w:basedOn w:val="Normal"/>
    <w:next w:val="Normal"/>
    <w:link w:val="SubtitleChar"/>
    <w:uiPriority w:val="11"/>
    <w:qFormat/>
    <w:rsid w:val="00FB1866"/>
    <w:pPr>
      <w:numPr>
        <w:ilvl w:val="1"/>
      </w:numPr>
      <w:spacing w:after="160" w:line="278" w:lineRule="auto"/>
    </w:pPr>
    <w:rPr>
      <w:rFonts w:asciiTheme="minorHAnsi" w:eastAsiaTheme="majorEastAsia" w:hAnsiTheme="minorHAnsi" w:cstheme="majorBidi"/>
      <w:color w:val="595959" w:themeColor="text1" w:themeTint="A6"/>
      <w:spacing w:val="15"/>
      <w:sz w:val="28"/>
      <w:szCs w:val="28"/>
      <w:lang w:eastAsia="zh-TW"/>
    </w:rPr>
  </w:style>
  <w:style w:type="character" w:customStyle="1" w:styleId="SubtitleChar">
    <w:name w:val="Subtitle Char"/>
    <w:basedOn w:val="DefaultParagraphFont"/>
    <w:link w:val="Subtitle"/>
    <w:uiPriority w:val="11"/>
    <w:rsid w:val="00FB1866"/>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B1866"/>
    <w:pPr>
      <w:spacing w:before="160" w:after="160" w:line="278" w:lineRule="auto"/>
      <w:jc w:val="center"/>
    </w:pPr>
    <w:rPr>
      <w:rFonts w:ascii="Calibri" w:hAnsi="Calibri" w:cstheme="minorBidi"/>
      <w:i/>
      <w:iCs/>
      <w:color w:val="404040" w:themeColor="text1" w:themeTint="BF"/>
      <w:lang w:eastAsia="zh-TW"/>
    </w:rPr>
  </w:style>
  <w:style w:type="character" w:customStyle="1" w:styleId="QuoteChar">
    <w:name w:val="Quote Char"/>
    <w:basedOn w:val="DefaultParagraphFont"/>
    <w:link w:val="Quote"/>
    <w:uiPriority w:val="29"/>
    <w:rsid w:val="00FB1866"/>
    <w:rPr>
      <w:i/>
      <w:iCs/>
      <w:color w:val="404040" w:themeColor="text1" w:themeTint="BF"/>
    </w:rPr>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34"/>
    <w:qFormat/>
    <w:rsid w:val="00FB1866"/>
    <w:pPr>
      <w:spacing w:after="160" w:line="278" w:lineRule="auto"/>
      <w:ind w:left="720"/>
      <w:contextualSpacing/>
    </w:pPr>
    <w:rPr>
      <w:rFonts w:ascii="Calibri" w:hAnsi="Calibri" w:cstheme="minorBidi"/>
      <w:color w:val="000000"/>
      <w:lang w:eastAsia="zh-TW"/>
    </w:rPr>
  </w:style>
  <w:style w:type="character" w:styleId="IntenseEmphasis">
    <w:name w:val="Intense Emphasis"/>
    <w:basedOn w:val="DefaultParagraphFont"/>
    <w:uiPriority w:val="21"/>
    <w:qFormat/>
    <w:rsid w:val="00FB1866"/>
    <w:rPr>
      <w:i/>
      <w:iCs/>
      <w:color w:val="0F4761" w:themeColor="accent1" w:themeShade="BF"/>
    </w:rPr>
  </w:style>
  <w:style w:type="paragraph" w:styleId="IntenseQuote">
    <w:name w:val="Intense Quote"/>
    <w:basedOn w:val="Normal"/>
    <w:next w:val="Normal"/>
    <w:link w:val="IntenseQuoteChar"/>
    <w:uiPriority w:val="30"/>
    <w:qFormat/>
    <w:rsid w:val="00FB1866"/>
    <w:pPr>
      <w:pBdr>
        <w:top w:val="single" w:sz="4" w:space="10" w:color="0F4761" w:themeColor="accent1" w:themeShade="BF"/>
        <w:bottom w:val="single" w:sz="4" w:space="10" w:color="0F4761" w:themeColor="accent1" w:themeShade="BF"/>
      </w:pBdr>
      <w:spacing w:before="360" w:after="360" w:line="278" w:lineRule="auto"/>
      <w:ind w:left="864" w:right="864"/>
      <w:jc w:val="center"/>
    </w:pPr>
    <w:rPr>
      <w:rFonts w:ascii="Calibri" w:hAnsi="Calibri" w:cstheme="minorBidi"/>
      <w:i/>
      <w:iCs/>
      <w:color w:val="0F4761" w:themeColor="accent1" w:themeShade="BF"/>
      <w:lang w:eastAsia="zh-TW"/>
    </w:rPr>
  </w:style>
  <w:style w:type="character" w:customStyle="1" w:styleId="IntenseQuoteChar">
    <w:name w:val="Intense Quote Char"/>
    <w:basedOn w:val="DefaultParagraphFont"/>
    <w:link w:val="IntenseQuote"/>
    <w:uiPriority w:val="30"/>
    <w:rsid w:val="00FB1866"/>
    <w:rPr>
      <w:i/>
      <w:iCs/>
      <w:color w:val="0F4761" w:themeColor="accent1" w:themeShade="BF"/>
    </w:rPr>
  </w:style>
  <w:style w:type="character" w:styleId="IntenseReference">
    <w:name w:val="Intense Reference"/>
    <w:basedOn w:val="DefaultParagraphFont"/>
    <w:uiPriority w:val="32"/>
    <w:qFormat/>
    <w:rsid w:val="00FB1866"/>
    <w:rPr>
      <w:b/>
      <w:bCs/>
      <w:smallCaps/>
      <w:color w:val="0F4761" w:themeColor="accent1" w:themeShade="BF"/>
      <w:spacing w:val="5"/>
    </w:rPr>
  </w:style>
  <w:style w:type="paragraph" w:styleId="BodyText">
    <w:name w:val="Body Text"/>
    <w:basedOn w:val="Normal"/>
    <w:link w:val="BodyTextChar"/>
    <w:semiHidden/>
    <w:unhideWhenUsed/>
    <w:rsid w:val="00FB1866"/>
    <w:pPr>
      <w:spacing w:line="240" w:lineRule="auto"/>
      <w:jc w:val="center"/>
    </w:pPr>
    <w:rPr>
      <w:rFonts w:ascii="Times New Roman" w:eastAsia="Times New Roman" w:hAnsi="Times New Roman" w:cs="Times New Roman"/>
      <w:sz w:val="24"/>
      <w:szCs w:val="24"/>
      <w:lang w:val="en-GB"/>
    </w:rPr>
  </w:style>
  <w:style w:type="character" w:customStyle="1" w:styleId="BodyTextChar">
    <w:name w:val="Body Text Char"/>
    <w:basedOn w:val="DefaultParagraphFont"/>
    <w:link w:val="BodyText"/>
    <w:semiHidden/>
    <w:rsid w:val="00FB1866"/>
    <w:rPr>
      <w:rFonts w:ascii="Times New Roman" w:eastAsia="Times New Roman" w:hAnsi="Times New Roman" w:cs="Times New Roman"/>
      <w:color w:val="auto"/>
      <w:sz w:val="24"/>
      <w:szCs w:val="24"/>
      <w:lang w:val="en-GB" w:eastAsia="en-US"/>
    </w:rPr>
  </w:style>
  <w:style w:type="character" w:styleId="Hyperlink">
    <w:name w:val="Hyperlink"/>
    <w:basedOn w:val="DefaultParagraphFont"/>
    <w:uiPriority w:val="99"/>
    <w:unhideWhenUsed/>
    <w:rsid w:val="006A2682"/>
    <w:rPr>
      <w:color w:val="467886" w:themeColor="hyperlink"/>
      <w:u w:val="single"/>
    </w:rPr>
  </w:style>
  <w:style w:type="character" w:styleId="UnresolvedMention">
    <w:name w:val="Unresolved Mention"/>
    <w:basedOn w:val="DefaultParagraphFont"/>
    <w:uiPriority w:val="99"/>
    <w:semiHidden/>
    <w:unhideWhenUsed/>
    <w:rsid w:val="006A2682"/>
    <w:rPr>
      <w:color w:val="605E5C"/>
      <w:shd w:val="clear" w:color="auto" w:fill="E1DFDD"/>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C47659"/>
  </w:style>
  <w:style w:type="table" w:styleId="TableGrid">
    <w:name w:val="Table Grid"/>
    <w:basedOn w:val="TableNormal"/>
    <w:uiPriority w:val="39"/>
    <w:rsid w:val="00C47659"/>
    <w:pPr>
      <w:spacing w:after="0" w:line="240" w:lineRule="auto"/>
    </w:pPr>
    <w:rPr>
      <w:rFonts w:asciiTheme="minorHAnsi" w:eastAsiaTheme="minorHAnsi" w:hAnsiTheme="minorHAnsi"/>
      <w:color w:val="auto"/>
      <w:kern w:val="2"/>
      <w:lang w:eastAsia="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F734CC"/>
    <w:rPr>
      <w:sz w:val="16"/>
      <w:szCs w:val="16"/>
    </w:rPr>
  </w:style>
  <w:style w:type="paragraph" w:styleId="CommentText">
    <w:name w:val="annotation text"/>
    <w:basedOn w:val="Normal"/>
    <w:link w:val="CommentTextChar"/>
    <w:uiPriority w:val="99"/>
    <w:unhideWhenUsed/>
    <w:rsid w:val="00F734CC"/>
    <w:pPr>
      <w:spacing w:line="240" w:lineRule="auto"/>
    </w:pPr>
    <w:rPr>
      <w:sz w:val="20"/>
      <w:szCs w:val="20"/>
    </w:rPr>
  </w:style>
  <w:style w:type="character" w:customStyle="1" w:styleId="CommentTextChar">
    <w:name w:val="Comment Text Char"/>
    <w:basedOn w:val="DefaultParagraphFont"/>
    <w:link w:val="CommentText"/>
    <w:uiPriority w:val="99"/>
    <w:rsid w:val="00F734CC"/>
    <w:rPr>
      <w:rFonts w:ascii="Arial" w:hAnsi="Arial" w:cs="Arial"/>
      <w:color w:val="auto"/>
      <w:sz w:val="20"/>
      <w:szCs w:val="20"/>
      <w:lang w:eastAsia="en-US"/>
    </w:rPr>
  </w:style>
  <w:style w:type="paragraph" w:styleId="CommentSubject">
    <w:name w:val="annotation subject"/>
    <w:basedOn w:val="CommentText"/>
    <w:next w:val="CommentText"/>
    <w:link w:val="CommentSubjectChar"/>
    <w:uiPriority w:val="99"/>
    <w:semiHidden/>
    <w:unhideWhenUsed/>
    <w:rsid w:val="00F734CC"/>
    <w:rPr>
      <w:b/>
      <w:bCs/>
    </w:rPr>
  </w:style>
  <w:style w:type="character" w:customStyle="1" w:styleId="CommentSubjectChar">
    <w:name w:val="Comment Subject Char"/>
    <w:basedOn w:val="CommentTextChar"/>
    <w:link w:val="CommentSubject"/>
    <w:uiPriority w:val="99"/>
    <w:semiHidden/>
    <w:rsid w:val="00F734CC"/>
    <w:rPr>
      <w:rFonts w:ascii="Arial" w:hAnsi="Arial" w:cs="Arial"/>
      <w:b/>
      <w:bCs/>
      <w:color w:val="auto"/>
      <w:sz w:val="20"/>
      <w:szCs w:val="20"/>
      <w:lang w:eastAsia="en-US"/>
    </w:rPr>
  </w:style>
  <w:style w:type="character" w:styleId="Strong">
    <w:name w:val="Strong"/>
    <w:basedOn w:val="DefaultParagraphFont"/>
    <w:uiPriority w:val="22"/>
    <w:qFormat/>
    <w:rsid w:val="00326F02"/>
    <w:rPr>
      <w:b/>
      <w:bCs/>
    </w:rPr>
  </w:style>
  <w:style w:type="paragraph" w:customStyle="1" w:styleId="paragraph">
    <w:name w:val="paragraph"/>
    <w:basedOn w:val="Normal"/>
    <w:rsid w:val="005315D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acimagecontainer">
    <w:name w:val="wacimagecontainer"/>
    <w:basedOn w:val="DefaultParagraphFont"/>
    <w:rsid w:val="005315D2"/>
  </w:style>
  <w:style w:type="character" w:customStyle="1" w:styleId="eop">
    <w:name w:val="eop"/>
    <w:basedOn w:val="DefaultParagraphFont"/>
    <w:rsid w:val="005315D2"/>
  </w:style>
  <w:style w:type="character" w:customStyle="1" w:styleId="normaltextrun">
    <w:name w:val="normaltextrun"/>
    <w:basedOn w:val="DefaultParagraphFont"/>
    <w:rsid w:val="005315D2"/>
  </w:style>
  <w:style w:type="paragraph" w:styleId="Revision">
    <w:name w:val="Revision"/>
    <w:hidden/>
    <w:uiPriority w:val="99"/>
    <w:semiHidden/>
    <w:rsid w:val="001A16C8"/>
    <w:pPr>
      <w:spacing w:after="0" w:line="240" w:lineRule="auto"/>
    </w:pPr>
    <w:rPr>
      <w:rFonts w:ascii="Arial" w:hAnsi="Arial" w:cs="Arial"/>
      <w:color w:val="auto"/>
      <w:lang w:eastAsia="en-US"/>
    </w:rPr>
  </w:style>
  <w:style w:type="paragraph" w:styleId="FootnoteText">
    <w:name w:val="footnote text"/>
    <w:basedOn w:val="Normal"/>
    <w:link w:val="FootnoteTextChar"/>
    <w:uiPriority w:val="99"/>
    <w:semiHidden/>
    <w:unhideWhenUsed/>
    <w:rsid w:val="4B34EC44"/>
    <w:rPr>
      <w:sz w:val="20"/>
      <w:szCs w:val="20"/>
    </w:rPr>
  </w:style>
  <w:style w:type="character" w:styleId="FootnoteReference">
    <w:name w:val="footnote reference"/>
    <w:basedOn w:val="DefaultParagraphFont"/>
    <w:uiPriority w:val="99"/>
    <w:semiHidden/>
    <w:unhideWhenUsed/>
    <w:rPr>
      <w:vertAlign w:val="superscript"/>
    </w:rPr>
  </w:style>
  <w:style w:type="paragraph" w:styleId="Header">
    <w:name w:val="header"/>
    <w:basedOn w:val="Normal"/>
    <w:link w:val="HeaderChar"/>
    <w:uiPriority w:val="99"/>
    <w:unhideWhenUsed/>
    <w:rsid w:val="00BA079B"/>
    <w:pPr>
      <w:tabs>
        <w:tab w:val="center" w:pos="4680"/>
        <w:tab w:val="right" w:pos="9360"/>
      </w:tabs>
      <w:spacing w:line="240" w:lineRule="auto"/>
    </w:pPr>
  </w:style>
  <w:style w:type="character" w:customStyle="1" w:styleId="HeaderChar">
    <w:name w:val="Header Char"/>
    <w:basedOn w:val="DefaultParagraphFont"/>
    <w:link w:val="Header"/>
    <w:uiPriority w:val="99"/>
    <w:rsid w:val="00BA079B"/>
    <w:rPr>
      <w:rFonts w:ascii="Arial" w:hAnsi="Arial" w:cs="Arial"/>
      <w:color w:val="auto"/>
      <w:lang w:eastAsia="en-US"/>
    </w:rPr>
  </w:style>
  <w:style w:type="paragraph" w:styleId="Footer">
    <w:name w:val="footer"/>
    <w:basedOn w:val="Normal"/>
    <w:link w:val="FooterChar"/>
    <w:uiPriority w:val="99"/>
    <w:unhideWhenUsed/>
    <w:rsid w:val="00BA079B"/>
    <w:pPr>
      <w:tabs>
        <w:tab w:val="center" w:pos="4680"/>
        <w:tab w:val="right" w:pos="9360"/>
      </w:tabs>
      <w:spacing w:line="240" w:lineRule="auto"/>
    </w:pPr>
  </w:style>
  <w:style w:type="character" w:customStyle="1" w:styleId="FooterChar">
    <w:name w:val="Footer Char"/>
    <w:basedOn w:val="DefaultParagraphFont"/>
    <w:link w:val="Footer"/>
    <w:uiPriority w:val="99"/>
    <w:rsid w:val="00BA079B"/>
    <w:rPr>
      <w:rFonts w:ascii="Arial" w:hAnsi="Arial" w:cs="Arial"/>
      <w:color w:val="auto"/>
      <w:lang w:eastAsia="en-US"/>
    </w:rPr>
  </w:style>
  <w:style w:type="paragraph" w:styleId="BodyText2">
    <w:name w:val="Body Text 2"/>
    <w:basedOn w:val="Normal"/>
    <w:link w:val="BodyText2Char"/>
    <w:uiPriority w:val="99"/>
    <w:unhideWhenUsed/>
    <w:rsid w:val="006036EC"/>
    <w:pPr>
      <w:spacing w:after="120" w:line="480" w:lineRule="auto"/>
    </w:pPr>
    <w:rPr>
      <w:rFonts w:asciiTheme="minorHAnsi" w:eastAsiaTheme="minorEastAsia" w:hAnsiTheme="minorHAnsi" w:cstheme="minorBidi"/>
    </w:rPr>
  </w:style>
  <w:style w:type="character" w:customStyle="1" w:styleId="BodyText2Char">
    <w:name w:val="Body Text 2 Char"/>
    <w:basedOn w:val="DefaultParagraphFont"/>
    <w:link w:val="BodyText2"/>
    <w:uiPriority w:val="99"/>
    <w:rsid w:val="006036EC"/>
    <w:rPr>
      <w:rFonts w:asciiTheme="minorHAnsi" w:eastAsiaTheme="minorEastAsia" w:hAnsiTheme="minorHAnsi"/>
      <w:color w:val="auto"/>
      <w:lang w:eastAsia="en-US"/>
    </w:rPr>
  </w:style>
  <w:style w:type="character" w:customStyle="1" w:styleId="FootnoteTextChar">
    <w:name w:val="Footnote Text Char"/>
    <w:basedOn w:val="DefaultParagraphFont"/>
    <w:link w:val="FootnoteText"/>
    <w:uiPriority w:val="99"/>
    <w:semiHidden/>
    <w:rsid w:val="00366B86"/>
    <w:rPr>
      <w:rFonts w:ascii="Arial" w:hAnsi="Arial" w:cs="Arial"/>
      <w:color w:val="auto"/>
      <w:sz w:val="20"/>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7284227">
      <w:bodyDiv w:val="1"/>
      <w:marLeft w:val="0"/>
      <w:marRight w:val="0"/>
      <w:marTop w:val="0"/>
      <w:marBottom w:val="0"/>
      <w:divBdr>
        <w:top w:val="none" w:sz="0" w:space="0" w:color="auto"/>
        <w:left w:val="none" w:sz="0" w:space="0" w:color="auto"/>
        <w:bottom w:val="none" w:sz="0" w:space="0" w:color="auto"/>
        <w:right w:val="none" w:sz="0" w:space="0" w:color="auto"/>
      </w:divBdr>
      <w:divsChild>
        <w:div w:id="264727097">
          <w:marLeft w:val="0"/>
          <w:marRight w:val="0"/>
          <w:marTop w:val="0"/>
          <w:marBottom w:val="0"/>
          <w:divBdr>
            <w:top w:val="none" w:sz="0" w:space="0" w:color="auto"/>
            <w:left w:val="none" w:sz="0" w:space="0" w:color="auto"/>
            <w:bottom w:val="none" w:sz="0" w:space="0" w:color="auto"/>
            <w:right w:val="none" w:sz="0" w:space="0" w:color="auto"/>
          </w:divBdr>
        </w:div>
        <w:div w:id="753625839">
          <w:marLeft w:val="0"/>
          <w:marRight w:val="0"/>
          <w:marTop w:val="0"/>
          <w:marBottom w:val="0"/>
          <w:divBdr>
            <w:top w:val="none" w:sz="0" w:space="0" w:color="auto"/>
            <w:left w:val="none" w:sz="0" w:space="0" w:color="auto"/>
            <w:bottom w:val="none" w:sz="0" w:space="0" w:color="auto"/>
            <w:right w:val="none" w:sz="0" w:space="0" w:color="auto"/>
          </w:divBdr>
        </w:div>
        <w:div w:id="867135590">
          <w:marLeft w:val="0"/>
          <w:marRight w:val="0"/>
          <w:marTop w:val="0"/>
          <w:marBottom w:val="0"/>
          <w:divBdr>
            <w:top w:val="none" w:sz="0" w:space="0" w:color="auto"/>
            <w:left w:val="none" w:sz="0" w:space="0" w:color="auto"/>
            <w:bottom w:val="none" w:sz="0" w:space="0" w:color="auto"/>
            <w:right w:val="none" w:sz="0" w:space="0" w:color="auto"/>
          </w:divBdr>
        </w:div>
        <w:div w:id="1427924566">
          <w:marLeft w:val="0"/>
          <w:marRight w:val="0"/>
          <w:marTop w:val="0"/>
          <w:marBottom w:val="0"/>
          <w:divBdr>
            <w:top w:val="none" w:sz="0" w:space="0" w:color="auto"/>
            <w:left w:val="none" w:sz="0" w:space="0" w:color="auto"/>
            <w:bottom w:val="none" w:sz="0" w:space="0" w:color="auto"/>
            <w:right w:val="none" w:sz="0" w:space="0" w:color="auto"/>
          </w:divBdr>
          <w:divsChild>
            <w:div w:id="1625378917">
              <w:marLeft w:val="0"/>
              <w:marRight w:val="0"/>
              <w:marTop w:val="30"/>
              <w:marBottom w:val="30"/>
              <w:divBdr>
                <w:top w:val="none" w:sz="0" w:space="0" w:color="auto"/>
                <w:left w:val="none" w:sz="0" w:space="0" w:color="auto"/>
                <w:bottom w:val="none" w:sz="0" w:space="0" w:color="auto"/>
                <w:right w:val="none" w:sz="0" w:space="0" w:color="auto"/>
              </w:divBdr>
              <w:divsChild>
                <w:div w:id="2516333">
                  <w:marLeft w:val="0"/>
                  <w:marRight w:val="0"/>
                  <w:marTop w:val="0"/>
                  <w:marBottom w:val="0"/>
                  <w:divBdr>
                    <w:top w:val="none" w:sz="0" w:space="0" w:color="auto"/>
                    <w:left w:val="none" w:sz="0" w:space="0" w:color="auto"/>
                    <w:bottom w:val="none" w:sz="0" w:space="0" w:color="auto"/>
                    <w:right w:val="none" w:sz="0" w:space="0" w:color="auto"/>
                  </w:divBdr>
                  <w:divsChild>
                    <w:div w:id="1770926837">
                      <w:marLeft w:val="0"/>
                      <w:marRight w:val="0"/>
                      <w:marTop w:val="0"/>
                      <w:marBottom w:val="0"/>
                      <w:divBdr>
                        <w:top w:val="none" w:sz="0" w:space="0" w:color="auto"/>
                        <w:left w:val="none" w:sz="0" w:space="0" w:color="auto"/>
                        <w:bottom w:val="none" w:sz="0" w:space="0" w:color="auto"/>
                        <w:right w:val="none" w:sz="0" w:space="0" w:color="auto"/>
                      </w:divBdr>
                    </w:div>
                  </w:divsChild>
                </w:div>
                <w:div w:id="10643776">
                  <w:marLeft w:val="0"/>
                  <w:marRight w:val="0"/>
                  <w:marTop w:val="0"/>
                  <w:marBottom w:val="0"/>
                  <w:divBdr>
                    <w:top w:val="none" w:sz="0" w:space="0" w:color="auto"/>
                    <w:left w:val="none" w:sz="0" w:space="0" w:color="auto"/>
                    <w:bottom w:val="none" w:sz="0" w:space="0" w:color="auto"/>
                    <w:right w:val="none" w:sz="0" w:space="0" w:color="auto"/>
                  </w:divBdr>
                  <w:divsChild>
                    <w:div w:id="37822983">
                      <w:marLeft w:val="0"/>
                      <w:marRight w:val="0"/>
                      <w:marTop w:val="0"/>
                      <w:marBottom w:val="0"/>
                      <w:divBdr>
                        <w:top w:val="none" w:sz="0" w:space="0" w:color="auto"/>
                        <w:left w:val="none" w:sz="0" w:space="0" w:color="auto"/>
                        <w:bottom w:val="none" w:sz="0" w:space="0" w:color="auto"/>
                        <w:right w:val="none" w:sz="0" w:space="0" w:color="auto"/>
                      </w:divBdr>
                    </w:div>
                  </w:divsChild>
                </w:div>
                <w:div w:id="13769477">
                  <w:marLeft w:val="0"/>
                  <w:marRight w:val="0"/>
                  <w:marTop w:val="0"/>
                  <w:marBottom w:val="0"/>
                  <w:divBdr>
                    <w:top w:val="none" w:sz="0" w:space="0" w:color="auto"/>
                    <w:left w:val="none" w:sz="0" w:space="0" w:color="auto"/>
                    <w:bottom w:val="none" w:sz="0" w:space="0" w:color="auto"/>
                    <w:right w:val="none" w:sz="0" w:space="0" w:color="auto"/>
                  </w:divBdr>
                  <w:divsChild>
                    <w:div w:id="912659404">
                      <w:marLeft w:val="0"/>
                      <w:marRight w:val="0"/>
                      <w:marTop w:val="0"/>
                      <w:marBottom w:val="0"/>
                      <w:divBdr>
                        <w:top w:val="none" w:sz="0" w:space="0" w:color="auto"/>
                        <w:left w:val="none" w:sz="0" w:space="0" w:color="auto"/>
                        <w:bottom w:val="none" w:sz="0" w:space="0" w:color="auto"/>
                        <w:right w:val="none" w:sz="0" w:space="0" w:color="auto"/>
                      </w:divBdr>
                    </w:div>
                  </w:divsChild>
                </w:div>
                <w:div w:id="13776053">
                  <w:marLeft w:val="0"/>
                  <w:marRight w:val="0"/>
                  <w:marTop w:val="0"/>
                  <w:marBottom w:val="0"/>
                  <w:divBdr>
                    <w:top w:val="none" w:sz="0" w:space="0" w:color="auto"/>
                    <w:left w:val="none" w:sz="0" w:space="0" w:color="auto"/>
                    <w:bottom w:val="none" w:sz="0" w:space="0" w:color="auto"/>
                    <w:right w:val="none" w:sz="0" w:space="0" w:color="auto"/>
                  </w:divBdr>
                  <w:divsChild>
                    <w:div w:id="1512141018">
                      <w:marLeft w:val="0"/>
                      <w:marRight w:val="0"/>
                      <w:marTop w:val="0"/>
                      <w:marBottom w:val="0"/>
                      <w:divBdr>
                        <w:top w:val="none" w:sz="0" w:space="0" w:color="auto"/>
                        <w:left w:val="none" w:sz="0" w:space="0" w:color="auto"/>
                        <w:bottom w:val="none" w:sz="0" w:space="0" w:color="auto"/>
                        <w:right w:val="none" w:sz="0" w:space="0" w:color="auto"/>
                      </w:divBdr>
                    </w:div>
                  </w:divsChild>
                </w:div>
                <w:div w:id="20400232">
                  <w:marLeft w:val="0"/>
                  <w:marRight w:val="0"/>
                  <w:marTop w:val="0"/>
                  <w:marBottom w:val="0"/>
                  <w:divBdr>
                    <w:top w:val="none" w:sz="0" w:space="0" w:color="auto"/>
                    <w:left w:val="none" w:sz="0" w:space="0" w:color="auto"/>
                    <w:bottom w:val="none" w:sz="0" w:space="0" w:color="auto"/>
                    <w:right w:val="none" w:sz="0" w:space="0" w:color="auto"/>
                  </w:divBdr>
                  <w:divsChild>
                    <w:div w:id="412162238">
                      <w:marLeft w:val="0"/>
                      <w:marRight w:val="0"/>
                      <w:marTop w:val="0"/>
                      <w:marBottom w:val="0"/>
                      <w:divBdr>
                        <w:top w:val="none" w:sz="0" w:space="0" w:color="auto"/>
                        <w:left w:val="none" w:sz="0" w:space="0" w:color="auto"/>
                        <w:bottom w:val="none" w:sz="0" w:space="0" w:color="auto"/>
                        <w:right w:val="none" w:sz="0" w:space="0" w:color="auto"/>
                      </w:divBdr>
                    </w:div>
                    <w:div w:id="1214999643">
                      <w:marLeft w:val="0"/>
                      <w:marRight w:val="0"/>
                      <w:marTop w:val="0"/>
                      <w:marBottom w:val="0"/>
                      <w:divBdr>
                        <w:top w:val="none" w:sz="0" w:space="0" w:color="auto"/>
                        <w:left w:val="none" w:sz="0" w:space="0" w:color="auto"/>
                        <w:bottom w:val="none" w:sz="0" w:space="0" w:color="auto"/>
                        <w:right w:val="none" w:sz="0" w:space="0" w:color="auto"/>
                      </w:divBdr>
                    </w:div>
                  </w:divsChild>
                </w:div>
                <w:div w:id="24062487">
                  <w:marLeft w:val="0"/>
                  <w:marRight w:val="0"/>
                  <w:marTop w:val="0"/>
                  <w:marBottom w:val="0"/>
                  <w:divBdr>
                    <w:top w:val="none" w:sz="0" w:space="0" w:color="auto"/>
                    <w:left w:val="none" w:sz="0" w:space="0" w:color="auto"/>
                    <w:bottom w:val="none" w:sz="0" w:space="0" w:color="auto"/>
                    <w:right w:val="none" w:sz="0" w:space="0" w:color="auto"/>
                  </w:divBdr>
                  <w:divsChild>
                    <w:div w:id="734668376">
                      <w:marLeft w:val="0"/>
                      <w:marRight w:val="0"/>
                      <w:marTop w:val="0"/>
                      <w:marBottom w:val="0"/>
                      <w:divBdr>
                        <w:top w:val="none" w:sz="0" w:space="0" w:color="auto"/>
                        <w:left w:val="none" w:sz="0" w:space="0" w:color="auto"/>
                        <w:bottom w:val="none" w:sz="0" w:space="0" w:color="auto"/>
                        <w:right w:val="none" w:sz="0" w:space="0" w:color="auto"/>
                      </w:divBdr>
                    </w:div>
                  </w:divsChild>
                </w:div>
                <w:div w:id="38633258">
                  <w:marLeft w:val="0"/>
                  <w:marRight w:val="0"/>
                  <w:marTop w:val="0"/>
                  <w:marBottom w:val="0"/>
                  <w:divBdr>
                    <w:top w:val="none" w:sz="0" w:space="0" w:color="auto"/>
                    <w:left w:val="none" w:sz="0" w:space="0" w:color="auto"/>
                    <w:bottom w:val="none" w:sz="0" w:space="0" w:color="auto"/>
                    <w:right w:val="none" w:sz="0" w:space="0" w:color="auto"/>
                  </w:divBdr>
                  <w:divsChild>
                    <w:div w:id="1542861954">
                      <w:marLeft w:val="0"/>
                      <w:marRight w:val="0"/>
                      <w:marTop w:val="0"/>
                      <w:marBottom w:val="0"/>
                      <w:divBdr>
                        <w:top w:val="none" w:sz="0" w:space="0" w:color="auto"/>
                        <w:left w:val="none" w:sz="0" w:space="0" w:color="auto"/>
                        <w:bottom w:val="none" w:sz="0" w:space="0" w:color="auto"/>
                        <w:right w:val="none" w:sz="0" w:space="0" w:color="auto"/>
                      </w:divBdr>
                    </w:div>
                  </w:divsChild>
                </w:div>
                <w:div w:id="70936396">
                  <w:marLeft w:val="0"/>
                  <w:marRight w:val="0"/>
                  <w:marTop w:val="0"/>
                  <w:marBottom w:val="0"/>
                  <w:divBdr>
                    <w:top w:val="none" w:sz="0" w:space="0" w:color="auto"/>
                    <w:left w:val="none" w:sz="0" w:space="0" w:color="auto"/>
                    <w:bottom w:val="none" w:sz="0" w:space="0" w:color="auto"/>
                    <w:right w:val="none" w:sz="0" w:space="0" w:color="auto"/>
                  </w:divBdr>
                  <w:divsChild>
                    <w:div w:id="1058437208">
                      <w:marLeft w:val="0"/>
                      <w:marRight w:val="0"/>
                      <w:marTop w:val="0"/>
                      <w:marBottom w:val="0"/>
                      <w:divBdr>
                        <w:top w:val="none" w:sz="0" w:space="0" w:color="auto"/>
                        <w:left w:val="none" w:sz="0" w:space="0" w:color="auto"/>
                        <w:bottom w:val="none" w:sz="0" w:space="0" w:color="auto"/>
                        <w:right w:val="none" w:sz="0" w:space="0" w:color="auto"/>
                      </w:divBdr>
                    </w:div>
                  </w:divsChild>
                </w:div>
                <w:div w:id="82996786">
                  <w:marLeft w:val="0"/>
                  <w:marRight w:val="0"/>
                  <w:marTop w:val="0"/>
                  <w:marBottom w:val="0"/>
                  <w:divBdr>
                    <w:top w:val="none" w:sz="0" w:space="0" w:color="auto"/>
                    <w:left w:val="none" w:sz="0" w:space="0" w:color="auto"/>
                    <w:bottom w:val="none" w:sz="0" w:space="0" w:color="auto"/>
                    <w:right w:val="none" w:sz="0" w:space="0" w:color="auto"/>
                  </w:divBdr>
                  <w:divsChild>
                    <w:div w:id="816263645">
                      <w:marLeft w:val="0"/>
                      <w:marRight w:val="0"/>
                      <w:marTop w:val="0"/>
                      <w:marBottom w:val="0"/>
                      <w:divBdr>
                        <w:top w:val="none" w:sz="0" w:space="0" w:color="auto"/>
                        <w:left w:val="none" w:sz="0" w:space="0" w:color="auto"/>
                        <w:bottom w:val="none" w:sz="0" w:space="0" w:color="auto"/>
                        <w:right w:val="none" w:sz="0" w:space="0" w:color="auto"/>
                      </w:divBdr>
                    </w:div>
                    <w:div w:id="1601833389">
                      <w:marLeft w:val="0"/>
                      <w:marRight w:val="0"/>
                      <w:marTop w:val="0"/>
                      <w:marBottom w:val="0"/>
                      <w:divBdr>
                        <w:top w:val="none" w:sz="0" w:space="0" w:color="auto"/>
                        <w:left w:val="none" w:sz="0" w:space="0" w:color="auto"/>
                        <w:bottom w:val="none" w:sz="0" w:space="0" w:color="auto"/>
                        <w:right w:val="none" w:sz="0" w:space="0" w:color="auto"/>
                      </w:divBdr>
                    </w:div>
                  </w:divsChild>
                </w:div>
                <w:div w:id="88240449">
                  <w:marLeft w:val="0"/>
                  <w:marRight w:val="0"/>
                  <w:marTop w:val="0"/>
                  <w:marBottom w:val="0"/>
                  <w:divBdr>
                    <w:top w:val="none" w:sz="0" w:space="0" w:color="auto"/>
                    <w:left w:val="none" w:sz="0" w:space="0" w:color="auto"/>
                    <w:bottom w:val="none" w:sz="0" w:space="0" w:color="auto"/>
                    <w:right w:val="none" w:sz="0" w:space="0" w:color="auto"/>
                  </w:divBdr>
                  <w:divsChild>
                    <w:div w:id="314574785">
                      <w:marLeft w:val="0"/>
                      <w:marRight w:val="0"/>
                      <w:marTop w:val="0"/>
                      <w:marBottom w:val="0"/>
                      <w:divBdr>
                        <w:top w:val="none" w:sz="0" w:space="0" w:color="auto"/>
                        <w:left w:val="none" w:sz="0" w:space="0" w:color="auto"/>
                        <w:bottom w:val="none" w:sz="0" w:space="0" w:color="auto"/>
                        <w:right w:val="none" w:sz="0" w:space="0" w:color="auto"/>
                      </w:divBdr>
                    </w:div>
                  </w:divsChild>
                </w:div>
                <w:div w:id="95685927">
                  <w:marLeft w:val="0"/>
                  <w:marRight w:val="0"/>
                  <w:marTop w:val="0"/>
                  <w:marBottom w:val="0"/>
                  <w:divBdr>
                    <w:top w:val="none" w:sz="0" w:space="0" w:color="auto"/>
                    <w:left w:val="none" w:sz="0" w:space="0" w:color="auto"/>
                    <w:bottom w:val="none" w:sz="0" w:space="0" w:color="auto"/>
                    <w:right w:val="none" w:sz="0" w:space="0" w:color="auto"/>
                  </w:divBdr>
                  <w:divsChild>
                    <w:div w:id="1454210677">
                      <w:marLeft w:val="0"/>
                      <w:marRight w:val="0"/>
                      <w:marTop w:val="0"/>
                      <w:marBottom w:val="0"/>
                      <w:divBdr>
                        <w:top w:val="none" w:sz="0" w:space="0" w:color="auto"/>
                        <w:left w:val="none" w:sz="0" w:space="0" w:color="auto"/>
                        <w:bottom w:val="none" w:sz="0" w:space="0" w:color="auto"/>
                        <w:right w:val="none" w:sz="0" w:space="0" w:color="auto"/>
                      </w:divBdr>
                    </w:div>
                  </w:divsChild>
                </w:div>
                <w:div w:id="112746039">
                  <w:marLeft w:val="0"/>
                  <w:marRight w:val="0"/>
                  <w:marTop w:val="0"/>
                  <w:marBottom w:val="0"/>
                  <w:divBdr>
                    <w:top w:val="none" w:sz="0" w:space="0" w:color="auto"/>
                    <w:left w:val="none" w:sz="0" w:space="0" w:color="auto"/>
                    <w:bottom w:val="none" w:sz="0" w:space="0" w:color="auto"/>
                    <w:right w:val="none" w:sz="0" w:space="0" w:color="auto"/>
                  </w:divBdr>
                  <w:divsChild>
                    <w:div w:id="255023083">
                      <w:marLeft w:val="0"/>
                      <w:marRight w:val="0"/>
                      <w:marTop w:val="0"/>
                      <w:marBottom w:val="0"/>
                      <w:divBdr>
                        <w:top w:val="none" w:sz="0" w:space="0" w:color="auto"/>
                        <w:left w:val="none" w:sz="0" w:space="0" w:color="auto"/>
                        <w:bottom w:val="none" w:sz="0" w:space="0" w:color="auto"/>
                        <w:right w:val="none" w:sz="0" w:space="0" w:color="auto"/>
                      </w:divBdr>
                    </w:div>
                    <w:div w:id="1905336376">
                      <w:marLeft w:val="0"/>
                      <w:marRight w:val="0"/>
                      <w:marTop w:val="0"/>
                      <w:marBottom w:val="0"/>
                      <w:divBdr>
                        <w:top w:val="none" w:sz="0" w:space="0" w:color="auto"/>
                        <w:left w:val="none" w:sz="0" w:space="0" w:color="auto"/>
                        <w:bottom w:val="none" w:sz="0" w:space="0" w:color="auto"/>
                        <w:right w:val="none" w:sz="0" w:space="0" w:color="auto"/>
                      </w:divBdr>
                    </w:div>
                  </w:divsChild>
                </w:div>
                <w:div w:id="168764165">
                  <w:marLeft w:val="0"/>
                  <w:marRight w:val="0"/>
                  <w:marTop w:val="0"/>
                  <w:marBottom w:val="0"/>
                  <w:divBdr>
                    <w:top w:val="none" w:sz="0" w:space="0" w:color="auto"/>
                    <w:left w:val="none" w:sz="0" w:space="0" w:color="auto"/>
                    <w:bottom w:val="none" w:sz="0" w:space="0" w:color="auto"/>
                    <w:right w:val="none" w:sz="0" w:space="0" w:color="auto"/>
                  </w:divBdr>
                  <w:divsChild>
                    <w:div w:id="2019114632">
                      <w:marLeft w:val="0"/>
                      <w:marRight w:val="0"/>
                      <w:marTop w:val="0"/>
                      <w:marBottom w:val="0"/>
                      <w:divBdr>
                        <w:top w:val="none" w:sz="0" w:space="0" w:color="auto"/>
                        <w:left w:val="none" w:sz="0" w:space="0" w:color="auto"/>
                        <w:bottom w:val="none" w:sz="0" w:space="0" w:color="auto"/>
                        <w:right w:val="none" w:sz="0" w:space="0" w:color="auto"/>
                      </w:divBdr>
                    </w:div>
                  </w:divsChild>
                </w:div>
                <w:div w:id="196046759">
                  <w:marLeft w:val="0"/>
                  <w:marRight w:val="0"/>
                  <w:marTop w:val="0"/>
                  <w:marBottom w:val="0"/>
                  <w:divBdr>
                    <w:top w:val="none" w:sz="0" w:space="0" w:color="auto"/>
                    <w:left w:val="none" w:sz="0" w:space="0" w:color="auto"/>
                    <w:bottom w:val="none" w:sz="0" w:space="0" w:color="auto"/>
                    <w:right w:val="none" w:sz="0" w:space="0" w:color="auto"/>
                  </w:divBdr>
                  <w:divsChild>
                    <w:div w:id="981689525">
                      <w:marLeft w:val="0"/>
                      <w:marRight w:val="0"/>
                      <w:marTop w:val="0"/>
                      <w:marBottom w:val="0"/>
                      <w:divBdr>
                        <w:top w:val="none" w:sz="0" w:space="0" w:color="auto"/>
                        <w:left w:val="none" w:sz="0" w:space="0" w:color="auto"/>
                        <w:bottom w:val="none" w:sz="0" w:space="0" w:color="auto"/>
                        <w:right w:val="none" w:sz="0" w:space="0" w:color="auto"/>
                      </w:divBdr>
                    </w:div>
                  </w:divsChild>
                </w:div>
                <w:div w:id="199051118">
                  <w:marLeft w:val="0"/>
                  <w:marRight w:val="0"/>
                  <w:marTop w:val="0"/>
                  <w:marBottom w:val="0"/>
                  <w:divBdr>
                    <w:top w:val="none" w:sz="0" w:space="0" w:color="auto"/>
                    <w:left w:val="none" w:sz="0" w:space="0" w:color="auto"/>
                    <w:bottom w:val="none" w:sz="0" w:space="0" w:color="auto"/>
                    <w:right w:val="none" w:sz="0" w:space="0" w:color="auto"/>
                  </w:divBdr>
                  <w:divsChild>
                    <w:div w:id="1072431558">
                      <w:marLeft w:val="0"/>
                      <w:marRight w:val="0"/>
                      <w:marTop w:val="0"/>
                      <w:marBottom w:val="0"/>
                      <w:divBdr>
                        <w:top w:val="none" w:sz="0" w:space="0" w:color="auto"/>
                        <w:left w:val="none" w:sz="0" w:space="0" w:color="auto"/>
                        <w:bottom w:val="none" w:sz="0" w:space="0" w:color="auto"/>
                        <w:right w:val="none" w:sz="0" w:space="0" w:color="auto"/>
                      </w:divBdr>
                    </w:div>
                  </w:divsChild>
                </w:div>
                <w:div w:id="223032523">
                  <w:marLeft w:val="0"/>
                  <w:marRight w:val="0"/>
                  <w:marTop w:val="0"/>
                  <w:marBottom w:val="0"/>
                  <w:divBdr>
                    <w:top w:val="none" w:sz="0" w:space="0" w:color="auto"/>
                    <w:left w:val="none" w:sz="0" w:space="0" w:color="auto"/>
                    <w:bottom w:val="none" w:sz="0" w:space="0" w:color="auto"/>
                    <w:right w:val="none" w:sz="0" w:space="0" w:color="auto"/>
                  </w:divBdr>
                  <w:divsChild>
                    <w:div w:id="1282178534">
                      <w:marLeft w:val="0"/>
                      <w:marRight w:val="0"/>
                      <w:marTop w:val="0"/>
                      <w:marBottom w:val="0"/>
                      <w:divBdr>
                        <w:top w:val="none" w:sz="0" w:space="0" w:color="auto"/>
                        <w:left w:val="none" w:sz="0" w:space="0" w:color="auto"/>
                        <w:bottom w:val="none" w:sz="0" w:space="0" w:color="auto"/>
                        <w:right w:val="none" w:sz="0" w:space="0" w:color="auto"/>
                      </w:divBdr>
                    </w:div>
                  </w:divsChild>
                </w:div>
                <w:div w:id="226916208">
                  <w:marLeft w:val="0"/>
                  <w:marRight w:val="0"/>
                  <w:marTop w:val="0"/>
                  <w:marBottom w:val="0"/>
                  <w:divBdr>
                    <w:top w:val="none" w:sz="0" w:space="0" w:color="auto"/>
                    <w:left w:val="none" w:sz="0" w:space="0" w:color="auto"/>
                    <w:bottom w:val="none" w:sz="0" w:space="0" w:color="auto"/>
                    <w:right w:val="none" w:sz="0" w:space="0" w:color="auto"/>
                  </w:divBdr>
                  <w:divsChild>
                    <w:div w:id="1162501028">
                      <w:marLeft w:val="0"/>
                      <w:marRight w:val="0"/>
                      <w:marTop w:val="0"/>
                      <w:marBottom w:val="0"/>
                      <w:divBdr>
                        <w:top w:val="none" w:sz="0" w:space="0" w:color="auto"/>
                        <w:left w:val="none" w:sz="0" w:space="0" w:color="auto"/>
                        <w:bottom w:val="none" w:sz="0" w:space="0" w:color="auto"/>
                        <w:right w:val="none" w:sz="0" w:space="0" w:color="auto"/>
                      </w:divBdr>
                    </w:div>
                    <w:div w:id="1227455373">
                      <w:marLeft w:val="0"/>
                      <w:marRight w:val="0"/>
                      <w:marTop w:val="0"/>
                      <w:marBottom w:val="0"/>
                      <w:divBdr>
                        <w:top w:val="none" w:sz="0" w:space="0" w:color="auto"/>
                        <w:left w:val="none" w:sz="0" w:space="0" w:color="auto"/>
                        <w:bottom w:val="none" w:sz="0" w:space="0" w:color="auto"/>
                        <w:right w:val="none" w:sz="0" w:space="0" w:color="auto"/>
                      </w:divBdr>
                    </w:div>
                  </w:divsChild>
                </w:div>
                <w:div w:id="234627169">
                  <w:marLeft w:val="0"/>
                  <w:marRight w:val="0"/>
                  <w:marTop w:val="0"/>
                  <w:marBottom w:val="0"/>
                  <w:divBdr>
                    <w:top w:val="none" w:sz="0" w:space="0" w:color="auto"/>
                    <w:left w:val="none" w:sz="0" w:space="0" w:color="auto"/>
                    <w:bottom w:val="none" w:sz="0" w:space="0" w:color="auto"/>
                    <w:right w:val="none" w:sz="0" w:space="0" w:color="auto"/>
                  </w:divBdr>
                  <w:divsChild>
                    <w:div w:id="1342397000">
                      <w:marLeft w:val="0"/>
                      <w:marRight w:val="0"/>
                      <w:marTop w:val="0"/>
                      <w:marBottom w:val="0"/>
                      <w:divBdr>
                        <w:top w:val="none" w:sz="0" w:space="0" w:color="auto"/>
                        <w:left w:val="none" w:sz="0" w:space="0" w:color="auto"/>
                        <w:bottom w:val="none" w:sz="0" w:space="0" w:color="auto"/>
                        <w:right w:val="none" w:sz="0" w:space="0" w:color="auto"/>
                      </w:divBdr>
                    </w:div>
                  </w:divsChild>
                </w:div>
                <w:div w:id="247353546">
                  <w:marLeft w:val="0"/>
                  <w:marRight w:val="0"/>
                  <w:marTop w:val="0"/>
                  <w:marBottom w:val="0"/>
                  <w:divBdr>
                    <w:top w:val="none" w:sz="0" w:space="0" w:color="auto"/>
                    <w:left w:val="none" w:sz="0" w:space="0" w:color="auto"/>
                    <w:bottom w:val="none" w:sz="0" w:space="0" w:color="auto"/>
                    <w:right w:val="none" w:sz="0" w:space="0" w:color="auto"/>
                  </w:divBdr>
                  <w:divsChild>
                    <w:div w:id="1183741717">
                      <w:marLeft w:val="0"/>
                      <w:marRight w:val="0"/>
                      <w:marTop w:val="0"/>
                      <w:marBottom w:val="0"/>
                      <w:divBdr>
                        <w:top w:val="none" w:sz="0" w:space="0" w:color="auto"/>
                        <w:left w:val="none" w:sz="0" w:space="0" w:color="auto"/>
                        <w:bottom w:val="none" w:sz="0" w:space="0" w:color="auto"/>
                        <w:right w:val="none" w:sz="0" w:space="0" w:color="auto"/>
                      </w:divBdr>
                    </w:div>
                  </w:divsChild>
                </w:div>
                <w:div w:id="250746150">
                  <w:marLeft w:val="0"/>
                  <w:marRight w:val="0"/>
                  <w:marTop w:val="0"/>
                  <w:marBottom w:val="0"/>
                  <w:divBdr>
                    <w:top w:val="none" w:sz="0" w:space="0" w:color="auto"/>
                    <w:left w:val="none" w:sz="0" w:space="0" w:color="auto"/>
                    <w:bottom w:val="none" w:sz="0" w:space="0" w:color="auto"/>
                    <w:right w:val="none" w:sz="0" w:space="0" w:color="auto"/>
                  </w:divBdr>
                  <w:divsChild>
                    <w:div w:id="1926961784">
                      <w:marLeft w:val="0"/>
                      <w:marRight w:val="0"/>
                      <w:marTop w:val="0"/>
                      <w:marBottom w:val="0"/>
                      <w:divBdr>
                        <w:top w:val="none" w:sz="0" w:space="0" w:color="auto"/>
                        <w:left w:val="none" w:sz="0" w:space="0" w:color="auto"/>
                        <w:bottom w:val="none" w:sz="0" w:space="0" w:color="auto"/>
                        <w:right w:val="none" w:sz="0" w:space="0" w:color="auto"/>
                      </w:divBdr>
                    </w:div>
                  </w:divsChild>
                </w:div>
                <w:div w:id="259677400">
                  <w:marLeft w:val="0"/>
                  <w:marRight w:val="0"/>
                  <w:marTop w:val="0"/>
                  <w:marBottom w:val="0"/>
                  <w:divBdr>
                    <w:top w:val="none" w:sz="0" w:space="0" w:color="auto"/>
                    <w:left w:val="none" w:sz="0" w:space="0" w:color="auto"/>
                    <w:bottom w:val="none" w:sz="0" w:space="0" w:color="auto"/>
                    <w:right w:val="none" w:sz="0" w:space="0" w:color="auto"/>
                  </w:divBdr>
                  <w:divsChild>
                    <w:div w:id="1342514099">
                      <w:marLeft w:val="0"/>
                      <w:marRight w:val="0"/>
                      <w:marTop w:val="0"/>
                      <w:marBottom w:val="0"/>
                      <w:divBdr>
                        <w:top w:val="none" w:sz="0" w:space="0" w:color="auto"/>
                        <w:left w:val="none" w:sz="0" w:space="0" w:color="auto"/>
                        <w:bottom w:val="none" w:sz="0" w:space="0" w:color="auto"/>
                        <w:right w:val="none" w:sz="0" w:space="0" w:color="auto"/>
                      </w:divBdr>
                    </w:div>
                  </w:divsChild>
                </w:div>
                <w:div w:id="267662004">
                  <w:marLeft w:val="0"/>
                  <w:marRight w:val="0"/>
                  <w:marTop w:val="0"/>
                  <w:marBottom w:val="0"/>
                  <w:divBdr>
                    <w:top w:val="none" w:sz="0" w:space="0" w:color="auto"/>
                    <w:left w:val="none" w:sz="0" w:space="0" w:color="auto"/>
                    <w:bottom w:val="none" w:sz="0" w:space="0" w:color="auto"/>
                    <w:right w:val="none" w:sz="0" w:space="0" w:color="auto"/>
                  </w:divBdr>
                  <w:divsChild>
                    <w:div w:id="1017123214">
                      <w:marLeft w:val="0"/>
                      <w:marRight w:val="0"/>
                      <w:marTop w:val="0"/>
                      <w:marBottom w:val="0"/>
                      <w:divBdr>
                        <w:top w:val="none" w:sz="0" w:space="0" w:color="auto"/>
                        <w:left w:val="none" w:sz="0" w:space="0" w:color="auto"/>
                        <w:bottom w:val="none" w:sz="0" w:space="0" w:color="auto"/>
                        <w:right w:val="none" w:sz="0" w:space="0" w:color="auto"/>
                      </w:divBdr>
                    </w:div>
                  </w:divsChild>
                </w:div>
                <w:div w:id="273488382">
                  <w:marLeft w:val="0"/>
                  <w:marRight w:val="0"/>
                  <w:marTop w:val="0"/>
                  <w:marBottom w:val="0"/>
                  <w:divBdr>
                    <w:top w:val="none" w:sz="0" w:space="0" w:color="auto"/>
                    <w:left w:val="none" w:sz="0" w:space="0" w:color="auto"/>
                    <w:bottom w:val="none" w:sz="0" w:space="0" w:color="auto"/>
                    <w:right w:val="none" w:sz="0" w:space="0" w:color="auto"/>
                  </w:divBdr>
                  <w:divsChild>
                    <w:div w:id="1875000705">
                      <w:marLeft w:val="0"/>
                      <w:marRight w:val="0"/>
                      <w:marTop w:val="0"/>
                      <w:marBottom w:val="0"/>
                      <w:divBdr>
                        <w:top w:val="none" w:sz="0" w:space="0" w:color="auto"/>
                        <w:left w:val="none" w:sz="0" w:space="0" w:color="auto"/>
                        <w:bottom w:val="none" w:sz="0" w:space="0" w:color="auto"/>
                        <w:right w:val="none" w:sz="0" w:space="0" w:color="auto"/>
                      </w:divBdr>
                    </w:div>
                  </w:divsChild>
                </w:div>
                <w:div w:id="281765641">
                  <w:marLeft w:val="0"/>
                  <w:marRight w:val="0"/>
                  <w:marTop w:val="0"/>
                  <w:marBottom w:val="0"/>
                  <w:divBdr>
                    <w:top w:val="none" w:sz="0" w:space="0" w:color="auto"/>
                    <w:left w:val="none" w:sz="0" w:space="0" w:color="auto"/>
                    <w:bottom w:val="none" w:sz="0" w:space="0" w:color="auto"/>
                    <w:right w:val="none" w:sz="0" w:space="0" w:color="auto"/>
                  </w:divBdr>
                  <w:divsChild>
                    <w:div w:id="1627159181">
                      <w:marLeft w:val="0"/>
                      <w:marRight w:val="0"/>
                      <w:marTop w:val="0"/>
                      <w:marBottom w:val="0"/>
                      <w:divBdr>
                        <w:top w:val="none" w:sz="0" w:space="0" w:color="auto"/>
                        <w:left w:val="none" w:sz="0" w:space="0" w:color="auto"/>
                        <w:bottom w:val="none" w:sz="0" w:space="0" w:color="auto"/>
                        <w:right w:val="none" w:sz="0" w:space="0" w:color="auto"/>
                      </w:divBdr>
                    </w:div>
                  </w:divsChild>
                </w:div>
                <w:div w:id="295332304">
                  <w:marLeft w:val="0"/>
                  <w:marRight w:val="0"/>
                  <w:marTop w:val="0"/>
                  <w:marBottom w:val="0"/>
                  <w:divBdr>
                    <w:top w:val="none" w:sz="0" w:space="0" w:color="auto"/>
                    <w:left w:val="none" w:sz="0" w:space="0" w:color="auto"/>
                    <w:bottom w:val="none" w:sz="0" w:space="0" w:color="auto"/>
                    <w:right w:val="none" w:sz="0" w:space="0" w:color="auto"/>
                  </w:divBdr>
                  <w:divsChild>
                    <w:div w:id="1520047780">
                      <w:marLeft w:val="0"/>
                      <w:marRight w:val="0"/>
                      <w:marTop w:val="0"/>
                      <w:marBottom w:val="0"/>
                      <w:divBdr>
                        <w:top w:val="none" w:sz="0" w:space="0" w:color="auto"/>
                        <w:left w:val="none" w:sz="0" w:space="0" w:color="auto"/>
                        <w:bottom w:val="none" w:sz="0" w:space="0" w:color="auto"/>
                        <w:right w:val="none" w:sz="0" w:space="0" w:color="auto"/>
                      </w:divBdr>
                    </w:div>
                  </w:divsChild>
                </w:div>
                <w:div w:id="306276459">
                  <w:marLeft w:val="0"/>
                  <w:marRight w:val="0"/>
                  <w:marTop w:val="0"/>
                  <w:marBottom w:val="0"/>
                  <w:divBdr>
                    <w:top w:val="none" w:sz="0" w:space="0" w:color="auto"/>
                    <w:left w:val="none" w:sz="0" w:space="0" w:color="auto"/>
                    <w:bottom w:val="none" w:sz="0" w:space="0" w:color="auto"/>
                    <w:right w:val="none" w:sz="0" w:space="0" w:color="auto"/>
                  </w:divBdr>
                  <w:divsChild>
                    <w:div w:id="1032152965">
                      <w:marLeft w:val="0"/>
                      <w:marRight w:val="0"/>
                      <w:marTop w:val="0"/>
                      <w:marBottom w:val="0"/>
                      <w:divBdr>
                        <w:top w:val="none" w:sz="0" w:space="0" w:color="auto"/>
                        <w:left w:val="none" w:sz="0" w:space="0" w:color="auto"/>
                        <w:bottom w:val="none" w:sz="0" w:space="0" w:color="auto"/>
                        <w:right w:val="none" w:sz="0" w:space="0" w:color="auto"/>
                      </w:divBdr>
                    </w:div>
                  </w:divsChild>
                </w:div>
                <w:div w:id="323625752">
                  <w:marLeft w:val="0"/>
                  <w:marRight w:val="0"/>
                  <w:marTop w:val="0"/>
                  <w:marBottom w:val="0"/>
                  <w:divBdr>
                    <w:top w:val="none" w:sz="0" w:space="0" w:color="auto"/>
                    <w:left w:val="none" w:sz="0" w:space="0" w:color="auto"/>
                    <w:bottom w:val="none" w:sz="0" w:space="0" w:color="auto"/>
                    <w:right w:val="none" w:sz="0" w:space="0" w:color="auto"/>
                  </w:divBdr>
                  <w:divsChild>
                    <w:div w:id="1866481916">
                      <w:marLeft w:val="0"/>
                      <w:marRight w:val="0"/>
                      <w:marTop w:val="0"/>
                      <w:marBottom w:val="0"/>
                      <w:divBdr>
                        <w:top w:val="none" w:sz="0" w:space="0" w:color="auto"/>
                        <w:left w:val="none" w:sz="0" w:space="0" w:color="auto"/>
                        <w:bottom w:val="none" w:sz="0" w:space="0" w:color="auto"/>
                        <w:right w:val="none" w:sz="0" w:space="0" w:color="auto"/>
                      </w:divBdr>
                    </w:div>
                  </w:divsChild>
                </w:div>
                <w:div w:id="327102684">
                  <w:marLeft w:val="0"/>
                  <w:marRight w:val="0"/>
                  <w:marTop w:val="0"/>
                  <w:marBottom w:val="0"/>
                  <w:divBdr>
                    <w:top w:val="none" w:sz="0" w:space="0" w:color="auto"/>
                    <w:left w:val="none" w:sz="0" w:space="0" w:color="auto"/>
                    <w:bottom w:val="none" w:sz="0" w:space="0" w:color="auto"/>
                    <w:right w:val="none" w:sz="0" w:space="0" w:color="auto"/>
                  </w:divBdr>
                  <w:divsChild>
                    <w:div w:id="49112085">
                      <w:marLeft w:val="0"/>
                      <w:marRight w:val="0"/>
                      <w:marTop w:val="0"/>
                      <w:marBottom w:val="0"/>
                      <w:divBdr>
                        <w:top w:val="none" w:sz="0" w:space="0" w:color="auto"/>
                        <w:left w:val="none" w:sz="0" w:space="0" w:color="auto"/>
                        <w:bottom w:val="none" w:sz="0" w:space="0" w:color="auto"/>
                        <w:right w:val="none" w:sz="0" w:space="0" w:color="auto"/>
                      </w:divBdr>
                    </w:div>
                    <w:div w:id="600914892">
                      <w:marLeft w:val="0"/>
                      <w:marRight w:val="0"/>
                      <w:marTop w:val="0"/>
                      <w:marBottom w:val="0"/>
                      <w:divBdr>
                        <w:top w:val="none" w:sz="0" w:space="0" w:color="auto"/>
                        <w:left w:val="none" w:sz="0" w:space="0" w:color="auto"/>
                        <w:bottom w:val="none" w:sz="0" w:space="0" w:color="auto"/>
                        <w:right w:val="none" w:sz="0" w:space="0" w:color="auto"/>
                      </w:divBdr>
                    </w:div>
                    <w:div w:id="1025518702">
                      <w:marLeft w:val="0"/>
                      <w:marRight w:val="0"/>
                      <w:marTop w:val="0"/>
                      <w:marBottom w:val="0"/>
                      <w:divBdr>
                        <w:top w:val="none" w:sz="0" w:space="0" w:color="auto"/>
                        <w:left w:val="none" w:sz="0" w:space="0" w:color="auto"/>
                        <w:bottom w:val="none" w:sz="0" w:space="0" w:color="auto"/>
                        <w:right w:val="none" w:sz="0" w:space="0" w:color="auto"/>
                      </w:divBdr>
                    </w:div>
                  </w:divsChild>
                </w:div>
                <w:div w:id="357439655">
                  <w:marLeft w:val="0"/>
                  <w:marRight w:val="0"/>
                  <w:marTop w:val="0"/>
                  <w:marBottom w:val="0"/>
                  <w:divBdr>
                    <w:top w:val="none" w:sz="0" w:space="0" w:color="auto"/>
                    <w:left w:val="none" w:sz="0" w:space="0" w:color="auto"/>
                    <w:bottom w:val="none" w:sz="0" w:space="0" w:color="auto"/>
                    <w:right w:val="none" w:sz="0" w:space="0" w:color="auto"/>
                  </w:divBdr>
                  <w:divsChild>
                    <w:div w:id="819083038">
                      <w:marLeft w:val="0"/>
                      <w:marRight w:val="0"/>
                      <w:marTop w:val="0"/>
                      <w:marBottom w:val="0"/>
                      <w:divBdr>
                        <w:top w:val="none" w:sz="0" w:space="0" w:color="auto"/>
                        <w:left w:val="none" w:sz="0" w:space="0" w:color="auto"/>
                        <w:bottom w:val="none" w:sz="0" w:space="0" w:color="auto"/>
                        <w:right w:val="none" w:sz="0" w:space="0" w:color="auto"/>
                      </w:divBdr>
                    </w:div>
                  </w:divsChild>
                </w:div>
                <w:div w:id="369496555">
                  <w:marLeft w:val="0"/>
                  <w:marRight w:val="0"/>
                  <w:marTop w:val="0"/>
                  <w:marBottom w:val="0"/>
                  <w:divBdr>
                    <w:top w:val="none" w:sz="0" w:space="0" w:color="auto"/>
                    <w:left w:val="none" w:sz="0" w:space="0" w:color="auto"/>
                    <w:bottom w:val="none" w:sz="0" w:space="0" w:color="auto"/>
                    <w:right w:val="none" w:sz="0" w:space="0" w:color="auto"/>
                  </w:divBdr>
                  <w:divsChild>
                    <w:div w:id="294796136">
                      <w:marLeft w:val="0"/>
                      <w:marRight w:val="0"/>
                      <w:marTop w:val="0"/>
                      <w:marBottom w:val="0"/>
                      <w:divBdr>
                        <w:top w:val="none" w:sz="0" w:space="0" w:color="auto"/>
                        <w:left w:val="none" w:sz="0" w:space="0" w:color="auto"/>
                        <w:bottom w:val="none" w:sz="0" w:space="0" w:color="auto"/>
                        <w:right w:val="none" w:sz="0" w:space="0" w:color="auto"/>
                      </w:divBdr>
                    </w:div>
                  </w:divsChild>
                </w:div>
                <w:div w:id="370157210">
                  <w:marLeft w:val="0"/>
                  <w:marRight w:val="0"/>
                  <w:marTop w:val="0"/>
                  <w:marBottom w:val="0"/>
                  <w:divBdr>
                    <w:top w:val="none" w:sz="0" w:space="0" w:color="auto"/>
                    <w:left w:val="none" w:sz="0" w:space="0" w:color="auto"/>
                    <w:bottom w:val="none" w:sz="0" w:space="0" w:color="auto"/>
                    <w:right w:val="none" w:sz="0" w:space="0" w:color="auto"/>
                  </w:divBdr>
                  <w:divsChild>
                    <w:div w:id="253561847">
                      <w:marLeft w:val="0"/>
                      <w:marRight w:val="0"/>
                      <w:marTop w:val="0"/>
                      <w:marBottom w:val="0"/>
                      <w:divBdr>
                        <w:top w:val="none" w:sz="0" w:space="0" w:color="auto"/>
                        <w:left w:val="none" w:sz="0" w:space="0" w:color="auto"/>
                        <w:bottom w:val="none" w:sz="0" w:space="0" w:color="auto"/>
                        <w:right w:val="none" w:sz="0" w:space="0" w:color="auto"/>
                      </w:divBdr>
                    </w:div>
                  </w:divsChild>
                </w:div>
                <w:div w:id="372191808">
                  <w:marLeft w:val="0"/>
                  <w:marRight w:val="0"/>
                  <w:marTop w:val="0"/>
                  <w:marBottom w:val="0"/>
                  <w:divBdr>
                    <w:top w:val="none" w:sz="0" w:space="0" w:color="auto"/>
                    <w:left w:val="none" w:sz="0" w:space="0" w:color="auto"/>
                    <w:bottom w:val="none" w:sz="0" w:space="0" w:color="auto"/>
                    <w:right w:val="none" w:sz="0" w:space="0" w:color="auto"/>
                  </w:divBdr>
                  <w:divsChild>
                    <w:div w:id="1045719969">
                      <w:marLeft w:val="0"/>
                      <w:marRight w:val="0"/>
                      <w:marTop w:val="0"/>
                      <w:marBottom w:val="0"/>
                      <w:divBdr>
                        <w:top w:val="none" w:sz="0" w:space="0" w:color="auto"/>
                        <w:left w:val="none" w:sz="0" w:space="0" w:color="auto"/>
                        <w:bottom w:val="none" w:sz="0" w:space="0" w:color="auto"/>
                        <w:right w:val="none" w:sz="0" w:space="0" w:color="auto"/>
                      </w:divBdr>
                    </w:div>
                  </w:divsChild>
                </w:div>
                <w:div w:id="381171441">
                  <w:marLeft w:val="0"/>
                  <w:marRight w:val="0"/>
                  <w:marTop w:val="0"/>
                  <w:marBottom w:val="0"/>
                  <w:divBdr>
                    <w:top w:val="none" w:sz="0" w:space="0" w:color="auto"/>
                    <w:left w:val="none" w:sz="0" w:space="0" w:color="auto"/>
                    <w:bottom w:val="none" w:sz="0" w:space="0" w:color="auto"/>
                    <w:right w:val="none" w:sz="0" w:space="0" w:color="auto"/>
                  </w:divBdr>
                  <w:divsChild>
                    <w:div w:id="35591850">
                      <w:marLeft w:val="0"/>
                      <w:marRight w:val="0"/>
                      <w:marTop w:val="0"/>
                      <w:marBottom w:val="0"/>
                      <w:divBdr>
                        <w:top w:val="none" w:sz="0" w:space="0" w:color="auto"/>
                        <w:left w:val="none" w:sz="0" w:space="0" w:color="auto"/>
                        <w:bottom w:val="none" w:sz="0" w:space="0" w:color="auto"/>
                        <w:right w:val="none" w:sz="0" w:space="0" w:color="auto"/>
                      </w:divBdr>
                    </w:div>
                  </w:divsChild>
                </w:div>
                <w:div w:id="414278152">
                  <w:marLeft w:val="0"/>
                  <w:marRight w:val="0"/>
                  <w:marTop w:val="0"/>
                  <w:marBottom w:val="0"/>
                  <w:divBdr>
                    <w:top w:val="none" w:sz="0" w:space="0" w:color="auto"/>
                    <w:left w:val="none" w:sz="0" w:space="0" w:color="auto"/>
                    <w:bottom w:val="none" w:sz="0" w:space="0" w:color="auto"/>
                    <w:right w:val="none" w:sz="0" w:space="0" w:color="auto"/>
                  </w:divBdr>
                  <w:divsChild>
                    <w:div w:id="1225333277">
                      <w:marLeft w:val="0"/>
                      <w:marRight w:val="0"/>
                      <w:marTop w:val="0"/>
                      <w:marBottom w:val="0"/>
                      <w:divBdr>
                        <w:top w:val="none" w:sz="0" w:space="0" w:color="auto"/>
                        <w:left w:val="none" w:sz="0" w:space="0" w:color="auto"/>
                        <w:bottom w:val="none" w:sz="0" w:space="0" w:color="auto"/>
                        <w:right w:val="none" w:sz="0" w:space="0" w:color="auto"/>
                      </w:divBdr>
                    </w:div>
                    <w:div w:id="1766028357">
                      <w:marLeft w:val="0"/>
                      <w:marRight w:val="0"/>
                      <w:marTop w:val="0"/>
                      <w:marBottom w:val="0"/>
                      <w:divBdr>
                        <w:top w:val="none" w:sz="0" w:space="0" w:color="auto"/>
                        <w:left w:val="none" w:sz="0" w:space="0" w:color="auto"/>
                        <w:bottom w:val="none" w:sz="0" w:space="0" w:color="auto"/>
                        <w:right w:val="none" w:sz="0" w:space="0" w:color="auto"/>
                      </w:divBdr>
                    </w:div>
                  </w:divsChild>
                </w:div>
                <w:div w:id="435057070">
                  <w:marLeft w:val="0"/>
                  <w:marRight w:val="0"/>
                  <w:marTop w:val="0"/>
                  <w:marBottom w:val="0"/>
                  <w:divBdr>
                    <w:top w:val="none" w:sz="0" w:space="0" w:color="auto"/>
                    <w:left w:val="none" w:sz="0" w:space="0" w:color="auto"/>
                    <w:bottom w:val="none" w:sz="0" w:space="0" w:color="auto"/>
                    <w:right w:val="none" w:sz="0" w:space="0" w:color="auto"/>
                  </w:divBdr>
                  <w:divsChild>
                    <w:div w:id="250895911">
                      <w:marLeft w:val="0"/>
                      <w:marRight w:val="0"/>
                      <w:marTop w:val="0"/>
                      <w:marBottom w:val="0"/>
                      <w:divBdr>
                        <w:top w:val="none" w:sz="0" w:space="0" w:color="auto"/>
                        <w:left w:val="none" w:sz="0" w:space="0" w:color="auto"/>
                        <w:bottom w:val="none" w:sz="0" w:space="0" w:color="auto"/>
                        <w:right w:val="none" w:sz="0" w:space="0" w:color="auto"/>
                      </w:divBdr>
                    </w:div>
                  </w:divsChild>
                </w:div>
                <w:div w:id="498816588">
                  <w:marLeft w:val="0"/>
                  <w:marRight w:val="0"/>
                  <w:marTop w:val="0"/>
                  <w:marBottom w:val="0"/>
                  <w:divBdr>
                    <w:top w:val="none" w:sz="0" w:space="0" w:color="auto"/>
                    <w:left w:val="none" w:sz="0" w:space="0" w:color="auto"/>
                    <w:bottom w:val="none" w:sz="0" w:space="0" w:color="auto"/>
                    <w:right w:val="none" w:sz="0" w:space="0" w:color="auto"/>
                  </w:divBdr>
                  <w:divsChild>
                    <w:div w:id="1594898453">
                      <w:marLeft w:val="0"/>
                      <w:marRight w:val="0"/>
                      <w:marTop w:val="0"/>
                      <w:marBottom w:val="0"/>
                      <w:divBdr>
                        <w:top w:val="none" w:sz="0" w:space="0" w:color="auto"/>
                        <w:left w:val="none" w:sz="0" w:space="0" w:color="auto"/>
                        <w:bottom w:val="none" w:sz="0" w:space="0" w:color="auto"/>
                        <w:right w:val="none" w:sz="0" w:space="0" w:color="auto"/>
                      </w:divBdr>
                    </w:div>
                  </w:divsChild>
                </w:div>
                <w:div w:id="509489517">
                  <w:marLeft w:val="0"/>
                  <w:marRight w:val="0"/>
                  <w:marTop w:val="0"/>
                  <w:marBottom w:val="0"/>
                  <w:divBdr>
                    <w:top w:val="none" w:sz="0" w:space="0" w:color="auto"/>
                    <w:left w:val="none" w:sz="0" w:space="0" w:color="auto"/>
                    <w:bottom w:val="none" w:sz="0" w:space="0" w:color="auto"/>
                    <w:right w:val="none" w:sz="0" w:space="0" w:color="auto"/>
                  </w:divBdr>
                  <w:divsChild>
                    <w:div w:id="936016024">
                      <w:marLeft w:val="0"/>
                      <w:marRight w:val="0"/>
                      <w:marTop w:val="0"/>
                      <w:marBottom w:val="0"/>
                      <w:divBdr>
                        <w:top w:val="none" w:sz="0" w:space="0" w:color="auto"/>
                        <w:left w:val="none" w:sz="0" w:space="0" w:color="auto"/>
                        <w:bottom w:val="none" w:sz="0" w:space="0" w:color="auto"/>
                        <w:right w:val="none" w:sz="0" w:space="0" w:color="auto"/>
                      </w:divBdr>
                    </w:div>
                  </w:divsChild>
                </w:div>
                <w:div w:id="521357067">
                  <w:marLeft w:val="0"/>
                  <w:marRight w:val="0"/>
                  <w:marTop w:val="0"/>
                  <w:marBottom w:val="0"/>
                  <w:divBdr>
                    <w:top w:val="none" w:sz="0" w:space="0" w:color="auto"/>
                    <w:left w:val="none" w:sz="0" w:space="0" w:color="auto"/>
                    <w:bottom w:val="none" w:sz="0" w:space="0" w:color="auto"/>
                    <w:right w:val="none" w:sz="0" w:space="0" w:color="auto"/>
                  </w:divBdr>
                  <w:divsChild>
                    <w:div w:id="540557597">
                      <w:marLeft w:val="0"/>
                      <w:marRight w:val="0"/>
                      <w:marTop w:val="0"/>
                      <w:marBottom w:val="0"/>
                      <w:divBdr>
                        <w:top w:val="none" w:sz="0" w:space="0" w:color="auto"/>
                        <w:left w:val="none" w:sz="0" w:space="0" w:color="auto"/>
                        <w:bottom w:val="none" w:sz="0" w:space="0" w:color="auto"/>
                        <w:right w:val="none" w:sz="0" w:space="0" w:color="auto"/>
                      </w:divBdr>
                    </w:div>
                  </w:divsChild>
                </w:div>
                <w:div w:id="527641258">
                  <w:marLeft w:val="0"/>
                  <w:marRight w:val="0"/>
                  <w:marTop w:val="0"/>
                  <w:marBottom w:val="0"/>
                  <w:divBdr>
                    <w:top w:val="none" w:sz="0" w:space="0" w:color="auto"/>
                    <w:left w:val="none" w:sz="0" w:space="0" w:color="auto"/>
                    <w:bottom w:val="none" w:sz="0" w:space="0" w:color="auto"/>
                    <w:right w:val="none" w:sz="0" w:space="0" w:color="auto"/>
                  </w:divBdr>
                  <w:divsChild>
                    <w:div w:id="1673410137">
                      <w:marLeft w:val="0"/>
                      <w:marRight w:val="0"/>
                      <w:marTop w:val="0"/>
                      <w:marBottom w:val="0"/>
                      <w:divBdr>
                        <w:top w:val="none" w:sz="0" w:space="0" w:color="auto"/>
                        <w:left w:val="none" w:sz="0" w:space="0" w:color="auto"/>
                        <w:bottom w:val="none" w:sz="0" w:space="0" w:color="auto"/>
                        <w:right w:val="none" w:sz="0" w:space="0" w:color="auto"/>
                      </w:divBdr>
                    </w:div>
                    <w:div w:id="1912806565">
                      <w:marLeft w:val="0"/>
                      <w:marRight w:val="0"/>
                      <w:marTop w:val="0"/>
                      <w:marBottom w:val="0"/>
                      <w:divBdr>
                        <w:top w:val="none" w:sz="0" w:space="0" w:color="auto"/>
                        <w:left w:val="none" w:sz="0" w:space="0" w:color="auto"/>
                        <w:bottom w:val="none" w:sz="0" w:space="0" w:color="auto"/>
                        <w:right w:val="none" w:sz="0" w:space="0" w:color="auto"/>
                      </w:divBdr>
                    </w:div>
                  </w:divsChild>
                </w:div>
                <w:div w:id="541405293">
                  <w:marLeft w:val="0"/>
                  <w:marRight w:val="0"/>
                  <w:marTop w:val="0"/>
                  <w:marBottom w:val="0"/>
                  <w:divBdr>
                    <w:top w:val="none" w:sz="0" w:space="0" w:color="auto"/>
                    <w:left w:val="none" w:sz="0" w:space="0" w:color="auto"/>
                    <w:bottom w:val="none" w:sz="0" w:space="0" w:color="auto"/>
                    <w:right w:val="none" w:sz="0" w:space="0" w:color="auto"/>
                  </w:divBdr>
                  <w:divsChild>
                    <w:div w:id="1976056914">
                      <w:marLeft w:val="0"/>
                      <w:marRight w:val="0"/>
                      <w:marTop w:val="0"/>
                      <w:marBottom w:val="0"/>
                      <w:divBdr>
                        <w:top w:val="none" w:sz="0" w:space="0" w:color="auto"/>
                        <w:left w:val="none" w:sz="0" w:space="0" w:color="auto"/>
                        <w:bottom w:val="none" w:sz="0" w:space="0" w:color="auto"/>
                        <w:right w:val="none" w:sz="0" w:space="0" w:color="auto"/>
                      </w:divBdr>
                    </w:div>
                  </w:divsChild>
                </w:div>
                <w:div w:id="554051687">
                  <w:marLeft w:val="0"/>
                  <w:marRight w:val="0"/>
                  <w:marTop w:val="0"/>
                  <w:marBottom w:val="0"/>
                  <w:divBdr>
                    <w:top w:val="none" w:sz="0" w:space="0" w:color="auto"/>
                    <w:left w:val="none" w:sz="0" w:space="0" w:color="auto"/>
                    <w:bottom w:val="none" w:sz="0" w:space="0" w:color="auto"/>
                    <w:right w:val="none" w:sz="0" w:space="0" w:color="auto"/>
                  </w:divBdr>
                  <w:divsChild>
                    <w:div w:id="817579417">
                      <w:marLeft w:val="0"/>
                      <w:marRight w:val="0"/>
                      <w:marTop w:val="0"/>
                      <w:marBottom w:val="0"/>
                      <w:divBdr>
                        <w:top w:val="none" w:sz="0" w:space="0" w:color="auto"/>
                        <w:left w:val="none" w:sz="0" w:space="0" w:color="auto"/>
                        <w:bottom w:val="none" w:sz="0" w:space="0" w:color="auto"/>
                        <w:right w:val="none" w:sz="0" w:space="0" w:color="auto"/>
                      </w:divBdr>
                    </w:div>
                  </w:divsChild>
                </w:div>
                <w:div w:id="560674560">
                  <w:marLeft w:val="0"/>
                  <w:marRight w:val="0"/>
                  <w:marTop w:val="0"/>
                  <w:marBottom w:val="0"/>
                  <w:divBdr>
                    <w:top w:val="none" w:sz="0" w:space="0" w:color="auto"/>
                    <w:left w:val="none" w:sz="0" w:space="0" w:color="auto"/>
                    <w:bottom w:val="none" w:sz="0" w:space="0" w:color="auto"/>
                    <w:right w:val="none" w:sz="0" w:space="0" w:color="auto"/>
                  </w:divBdr>
                  <w:divsChild>
                    <w:div w:id="1731729464">
                      <w:marLeft w:val="0"/>
                      <w:marRight w:val="0"/>
                      <w:marTop w:val="0"/>
                      <w:marBottom w:val="0"/>
                      <w:divBdr>
                        <w:top w:val="none" w:sz="0" w:space="0" w:color="auto"/>
                        <w:left w:val="none" w:sz="0" w:space="0" w:color="auto"/>
                        <w:bottom w:val="none" w:sz="0" w:space="0" w:color="auto"/>
                        <w:right w:val="none" w:sz="0" w:space="0" w:color="auto"/>
                      </w:divBdr>
                    </w:div>
                  </w:divsChild>
                </w:div>
                <w:div w:id="581374229">
                  <w:marLeft w:val="0"/>
                  <w:marRight w:val="0"/>
                  <w:marTop w:val="0"/>
                  <w:marBottom w:val="0"/>
                  <w:divBdr>
                    <w:top w:val="none" w:sz="0" w:space="0" w:color="auto"/>
                    <w:left w:val="none" w:sz="0" w:space="0" w:color="auto"/>
                    <w:bottom w:val="none" w:sz="0" w:space="0" w:color="auto"/>
                    <w:right w:val="none" w:sz="0" w:space="0" w:color="auto"/>
                  </w:divBdr>
                  <w:divsChild>
                    <w:div w:id="493036257">
                      <w:marLeft w:val="0"/>
                      <w:marRight w:val="0"/>
                      <w:marTop w:val="0"/>
                      <w:marBottom w:val="0"/>
                      <w:divBdr>
                        <w:top w:val="none" w:sz="0" w:space="0" w:color="auto"/>
                        <w:left w:val="none" w:sz="0" w:space="0" w:color="auto"/>
                        <w:bottom w:val="none" w:sz="0" w:space="0" w:color="auto"/>
                        <w:right w:val="none" w:sz="0" w:space="0" w:color="auto"/>
                      </w:divBdr>
                    </w:div>
                  </w:divsChild>
                </w:div>
                <w:div w:id="594632085">
                  <w:marLeft w:val="0"/>
                  <w:marRight w:val="0"/>
                  <w:marTop w:val="0"/>
                  <w:marBottom w:val="0"/>
                  <w:divBdr>
                    <w:top w:val="none" w:sz="0" w:space="0" w:color="auto"/>
                    <w:left w:val="none" w:sz="0" w:space="0" w:color="auto"/>
                    <w:bottom w:val="none" w:sz="0" w:space="0" w:color="auto"/>
                    <w:right w:val="none" w:sz="0" w:space="0" w:color="auto"/>
                  </w:divBdr>
                  <w:divsChild>
                    <w:div w:id="78723400">
                      <w:marLeft w:val="0"/>
                      <w:marRight w:val="0"/>
                      <w:marTop w:val="0"/>
                      <w:marBottom w:val="0"/>
                      <w:divBdr>
                        <w:top w:val="none" w:sz="0" w:space="0" w:color="auto"/>
                        <w:left w:val="none" w:sz="0" w:space="0" w:color="auto"/>
                        <w:bottom w:val="none" w:sz="0" w:space="0" w:color="auto"/>
                        <w:right w:val="none" w:sz="0" w:space="0" w:color="auto"/>
                      </w:divBdr>
                    </w:div>
                  </w:divsChild>
                </w:div>
                <w:div w:id="606235362">
                  <w:marLeft w:val="0"/>
                  <w:marRight w:val="0"/>
                  <w:marTop w:val="0"/>
                  <w:marBottom w:val="0"/>
                  <w:divBdr>
                    <w:top w:val="none" w:sz="0" w:space="0" w:color="auto"/>
                    <w:left w:val="none" w:sz="0" w:space="0" w:color="auto"/>
                    <w:bottom w:val="none" w:sz="0" w:space="0" w:color="auto"/>
                    <w:right w:val="none" w:sz="0" w:space="0" w:color="auto"/>
                  </w:divBdr>
                  <w:divsChild>
                    <w:div w:id="1116096451">
                      <w:marLeft w:val="0"/>
                      <w:marRight w:val="0"/>
                      <w:marTop w:val="0"/>
                      <w:marBottom w:val="0"/>
                      <w:divBdr>
                        <w:top w:val="none" w:sz="0" w:space="0" w:color="auto"/>
                        <w:left w:val="none" w:sz="0" w:space="0" w:color="auto"/>
                        <w:bottom w:val="none" w:sz="0" w:space="0" w:color="auto"/>
                        <w:right w:val="none" w:sz="0" w:space="0" w:color="auto"/>
                      </w:divBdr>
                    </w:div>
                  </w:divsChild>
                </w:div>
                <w:div w:id="618606654">
                  <w:marLeft w:val="0"/>
                  <w:marRight w:val="0"/>
                  <w:marTop w:val="0"/>
                  <w:marBottom w:val="0"/>
                  <w:divBdr>
                    <w:top w:val="none" w:sz="0" w:space="0" w:color="auto"/>
                    <w:left w:val="none" w:sz="0" w:space="0" w:color="auto"/>
                    <w:bottom w:val="none" w:sz="0" w:space="0" w:color="auto"/>
                    <w:right w:val="none" w:sz="0" w:space="0" w:color="auto"/>
                  </w:divBdr>
                  <w:divsChild>
                    <w:div w:id="232618070">
                      <w:marLeft w:val="0"/>
                      <w:marRight w:val="0"/>
                      <w:marTop w:val="0"/>
                      <w:marBottom w:val="0"/>
                      <w:divBdr>
                        <w:top w:val="none" w:sz="0" w:space="0" w:color="auto"/>
                        <w:left w:val="none" w:sz="0" w:space="0" w:color="auto"/>
                        <w:bottom w:val="none" w:sz="0" w:space="0" w:color="auto"/>
                        <w:right w:val="none" w:sz="0" w:space="0" w:color="auto"/>
                      </w:divBdr>
                    </w:div>
                  </w:divsChild>
                </w:div>
                <w:div w:id="619797122">
                  <w:marLeft w:val="0"/>
                  <w:marRight w:val="0"/>
                  <w:marTop w:val="0"/>
                  <w:marBottom w:val="0"/>
                  <w:divBdr>
                    <w:top w:val="none" w:sz="0" w:space="0" w:color="auto"/>
                    <w:left w:val="none" w:sz="0" w:space="0" w:color="auto"/>
                    <w:bottom w:val="none" w:sz="0" w:space="0" w:color="auto"/>
                    <w:right w:val="none" w:sz="0" w:space="0" w:color="auto"/>
                  </w:divBdr>
                  <w:divsChild>
                    <w:div w:id="1641419675">
                      <w:marLeft w:val="0"/>
                      <w:marRight w:val="0"/>
                      <w:marTop w:val="0"/>
                      <w:marBottom w:val="0"/>
                      <w:divBdr>
                        <w:top w:val="none" w:sz="0" w:space="0" w:color="auto"/>
                        <w:left w:val="none" w:sz="0" w:space="0" w:color="auto"/>
                        <w:bottom w:val="none" w:sz="0" w:space="0" w:color="auto"/>
                        <w:right w:val="none" w:sz="0" w:space="0" w:color="auto"/>
                      </w:divBdr>
                    </w:div>
                  </w:divsChild>
                </w:div>
                <w:div w:id="679360266">
                  <w:marLeft w:val="0"/>
                  <w:marRight w:val="0"/>
                  <w:marTop w:val="0"/>
                  <w:marBottom w:val="0"/>
                  <w:divBdr>
                    <w:top w:val="none" w:sz="0" w:space="0" w:color="auto"/>
                    <w:left w:val="none" w:sz="0" w:space="0" w:color="auto"/>
                    <w:bottom w:val="none" w:sz="0" w:space="0" w:color="auto"/>
                    <w:right w:val="none" w:sz="0" w:space="0" w:color="auto"/>
                  </w:divBdr>
                  <w:divsChild>
                    <w:div w:id="488718358">
                      <w:marLeft w:val="0"/>
                      <w:marRight w:val="0"/>
                      <w:marTop w:val="0"/>
                      <w:marBottom w:val="0"/>
                      <w:divBdr>
                        <w:top w:val="none" w:sz="0" w:space="0" w:color="auto"/>
                        <w:left w:val="none" w:sz="0" w:space="0" w:color="auto"/>
                        <w:bottom w:val="none" w:sz="0" w:space="0" w:color="auto"/>
                        <w:right w:val="none" w:sz="0" w:space="0" w:color="auto"/>
                      </w:divBdr>
                    </w:div>
                  </w:divsChild>
                </w:div>
                <w:div w:id="688725560">
                  <w:marLeft w:val="0"/>
                  <w:marRight w:val="0"/>
                  <w:marTop w:val="0"/>
                  <w:marBottom w:val="0"/>
                  <w:divBdr>
                    <w:top w:val="none" w:sz="0" w:space="0" w:color="auto"/>
                    <w:left w:val="none" w:sz="0" w:space="0" w:color="auto"/>
                    <w:bottom w:val="none" w:sz="0" w:space="0" w:color="auto"/>
                    <w:right w:val="none" w:sz="0" w:space="0" w:color="auto"/>
                  </w:divBdr>
                  <w:divsChild>
                    <w:div w:id="1091581496">
                      <w:marLeft w:val="0"/>
                      <w:marRight w:val="0"/>
                      <w:marTop w:val="0"/>
                      <w:marBottom w:val="0"/>
                      <w:divBdr>
                        <w:top w:val="none" w:sz="0" w:space="0" w:color="auto"/>
                        <w:left w:val="none" w:sz="0" w:space="0" w:color="auto"/>
                        <w:bottom w:val="none" w:sz="0" w:space="0" w:color="auto"/>
                        <w:right w:val="none" w:sz="0" w:space="0" w:color="auto"/>
                      </w:divBdr>
                    </w:div>
                  </w:divsChild>
                </w:div>
                <w:div w:id="692535335">
                  <w:marLeft w:val="0"/>
                  <w:marRight w:val="0"/>
                  <w:marTop w:val="0"/>
                  <w:marBottom w:val="0"/>
                  <w:divBdr>
                    <w:top w:val="none" w:sz="0" w:space="0" w:color="auto"/>
                    <w:left w:val="none" w:sz="0" w:space="0" w:color="auto"/>
                    <w:bottom w:val="none" w:sz="0" w:space="0" w:color="auto"/>
                    <w:right w:val="none" w:sz="0" w:space="0" w:color="auto"/>
                  </w:divBdr>
                  <w:divsChild>
                    <w:div w:id="731464593">
                      <w:marLeft w:val="0"/>
                      <w:marRight w:val="0"/>
                      <w:marTop w:val="0"/>
                      <w:marBottom w:val="0"/>
                      <w:divBdr>
                        <w:top w:val="none" w:sz="0" w:space="0" w:color="auto"/>
                        <w:left w:val="none" w:sz="0" w:space="0" w:color="auto"/>
                        <w:bottom w:val="none" w:sz="0" w:space="0" w:color="auto"/>
                        <w:right w:val="none" w:sz="0" w:space="0" w:color="auto"/>
                      </w:divBdr>
                    </w:div>
                  </w:divsChild>
                </w:div>
                <w:div w:id="705832170">
                  <w:marLeft w:val="0"/>
                  <w:marRight w:val="0"/>
                  <w:marTop w:val="0"/>
                  <w:marBottom w:val="0"/>
                  <w:divBdr>
                    <w:top w:val="none" w:sz="0" w:space="0" w:color="auto"/>
                    <w:left w:val="none" w:sz="0" w:space="0" w:color="auto"/>
                    <w:bottom w:val="none" w:sz="0" w:space="0" w:color="auto"/>
                    <w:right w:val="none" w:sz="0" w:space="0" w:color="auto"/>
                  </w:divBdr>
                  <w:divsChild>
                    <w:div w:id="1532650287">
                      <w:marLeft w:val="0"/>
                      <w:marRight w:val="0"/>
                      <w:marTop w:val="0"/>
                      <w:marBottom w:val="0"/>
                      <w:divBdr>
                        <w:top w:val="none" w:sz="0" w:space="0" w:color="auto"/>
                        <w:left w:val="none" w:sz="0" w:space="0" w:color="auto"/>
                        <w:bottom w:val="none" w:sz="0" w:space="0" w:color="auto"/>
                        <w:right w:val="none" w:sz="0" w:space="0" w:color="auto"/>
                      </w:divBdr>
                    </w:div>
                  </w:divsChild>
                </w:div>
                <w:div w:id="709497947">
                  <w:marLeft w:val="0"/>
                  <w:marRight w:val="0"/>
                  <w:marTop w:val="0"/>
                  <w:marBottom w:val="0"/>
                  <w:divBdr>
                    <w:top w:val="none" w:sz="0" w:space="0" w:color="auto"/>
                    <w:left w:val="none" w:sz="0" w:space="0" w:color="auto"/>
                    <w:bottom w:val="none" w:sz="0" w:space="0" w:color="auto"/>
                    <w:right w:val="none" w:sz="0" w:space="0" w:color="auto"/>
                  </w:divBdr>
                  <w:divsChild>
                    <w:div w:id="210504579">
                      <w:marLeft w:val="0"/>
                      <w:marRight w:val="0"/>
                      <w:marTop w:val="0"/>
                      <w:marBottom w:val="0"/>
                      <w:divBdr>
                        <w:top w:val="none" w:sz="0" w:space="0" w:color="auto"/>
                        <w:left w:val="none" w:sz="0" w:space="0" w:color="auto"/>
                        <w:bottom w:val="none" w:sz="0" w:space="0" w:color="auto"/>
                        <w:right w:val="none" w:sz="0" w:space="0" w:color="auto"/>
                      </w:divBdr>
                    </w:div>
                    <w:div w:id="728768000">
                      <w:marLeft w:val="0"/>
                      <w:marRight w:val="0"/>
                      <w:marTop w:val="0"/>
                      <w:marBottom w:val="0"/>
                      <w:divBdr>
                        <w:top w:val="none" w:sz="0" w:space="0" w:color="auto"/>
                        <w:left w:val="none" w:sz="0" w:space="0" w:color="auto"/>
                        <w:bottom w:val="none" w:sz="0" w:space="0" w:color="auto"/>
                        <w:right w:val="none" w:sz="0" w:space="0" w:color="auto"/>
                      </w:divBdr>
                    </w:div>
                    <w:div w:id="1458523846">
                      <w:marLeft w:val="0"/>
                      <w:marRight w:val="0"/>
                      <w:marTop w:val="0"/>
                      <w:marBottom w:val="0"/>
                      <w:divBdr>
                        <w:top w:val="none" w:sz="0" w:space="0" w:color="auto"/>
                        <w:left w:val="none" w:sz="0" w:space="0" w:color="auto"/>
                        <w:bottom w:val="none" w:sz="0" w:space="0" w:color="auto"/>
                        <w:right w:val="none" w:sz="0" w:space="0" w:color="auto"/>
                      </w:divBdr>
                    </w:div>
                    <w:div w:id="1909345532">
                      <w:marLeft w:val="0"/>
                      <w:marRight w:val="0"/>
                      <w:marTop w:val="0"/>
                      <w:marBottom w:val="0"/>
                      <w:divBdr>
                        <w:top w:val="none" w:sz="0" w:space="0" w:color="auto"/>
                        <w:left w:val="none" w:sz="0" w:space="0" w:color="auto"/>
                        <w:bottom w:val="none" w:sz="0" w:space="0" w:color="auto"/>
                        <w:right w:val="none" w:sz="0" w:space="0" w:color="auto"/>
                      </w:divBdr>
                    </w:div>
                    <w:div w:id="1988439250">
                      <w:marLeft w:val="0"/>
                      <w:marRight w:val="0"/>
                      <w:marTop w:val="0"/>
                      <w:marBottom w:val="0"/>
                      <w:divBdr>
                        <w:top w:val="none" w:sz="0" w:space="0" w:color="auto"/>
                        <w:left w:val="none" w:sz="0" w:space="0" w:color="auto"/>
                        <w:bottom w:val="none" w:sz="0" w:space="0" w:color="auto"/>
                        <w:right w:val="none" w:sz="0" w:space="0" w:color="auto"/>
                      </w:divBdr>
                    </w:div>
                  </w:divsChild>
                </w:div>
                <w:div w:id="750811914">
                  <w:marLeft w:val="0"/>
                  <w:marRight w:val="0"/>
                  <w:marTop w:val="0"/>
                  <w:marBottom w:val="0"/>
                  <w:divBdr>
                    <w:top w:val="none" w:sz="0" w:space="0" w:color="auto"/>
                    <w:left w:val="none" w:sz="0" w:space="0" w:color="auto"/>
                    <w:bottom w:val="none" w:sz="0" w:space="0" w:color="auto"/>
                    <w:right w:val="none" w:sz="0" w:space="0" w:color="auto"/>
                  </w:divBdr>
                  <w:divsChild>
                    <w:div w:id="2075929337">
                      <w:marLeft w:val="0"/>
                      <w:marRight w:val="0"/>
                      <w:marTop w:val="0"/>
                      <w:marBottom w:val="0"/>
                      <w:divBdr>
                        <w:top w:val="none" w:sz="0" w:space="0" w:color="auto"/>
                        <w:left w:val="none" w:sz="0" w:space="0" w:color="auto"/>
                        <w:bottom w:val="none" w:sz="0" w:space="0" w:color="auto"/>
                        <w:right w:val="none" w:sz="0" w:space="0" w:color="auto"/>
                      </w:divBdr>
                    </w:div>
                  </w:divsChild>
                </w:div>
                <w:div w:id="812988946">
                  <w:marLeft w:val="0"/>
                  <w:marRight w:val="0"/>
                  <w:marTop w:val="0"/>
                  <w:marBottom w:val="0"/>
                  <w:divBdr>
                    <w:top w:val="none" w:sz="0" w:space="0" w:color="auto"/>
                    <w:left w:val="none" w:sz="0" w:space="0" w:color="auto"/>
                    <w:bottom w:val="none" w:sz="0" w:space="0" w:color="auto"/>
                    <w:right w:val="none" w:sz="0" w:space="0" w:color="auto"/>
                  </w:divBdr>
                  <w:divsChild>
                    <w:div w:id="2033337724">
                      <w:marLeft w:val="0"/>
                      <w:marRight w:val="0"/>
                      <w:marTop w:val="0"/>
                      <w:marBottom w:val="0"/>
                      <w:divBdr>
                        <w:top w:val="none" w:sz="0" w:space="0" w:color="auto"/>
                        <w:left w:val="none" w:sz="0" w:space="0" w:color="auto"/>
                        <w:bottom w:val="none" w:sz="0" w:space="0" w:color="auto"/>
                        <w:right w:val="none" w:sz="0" w:space="0" w:color="auto"/>
                      </w:divBdr>
                    </w:div>
                  </w:divsChild>
                </w:div>
                <w:div w:id="817455450">
                  <w:marLeft w:val="0"/>
                  <w:marRight w:val="0"/>
                  <w:marTop w:val="0"/>
                  <w:marBottom w:val="0"/>
                  <w:divBdr>
                    <w:top w:val="none" w:sz="0" w:space="0" w:color="auto"/>
                    <w:left w:val="none" w:sz="0" w:space="0" w:color="auto"/>
                    <w:bottom w:val="none" w:sz="0" w:space="0" w:color="auto"/>
                    <w:right w:val="none" w:sz="0" w:space="0" w:color="auto"/>
                  </w:divBdr>
                  <w:divsChild>
                    <w:div w:id="730230636">
                      <w:marLeft w:val="0"/>
                      <w:marRight w:val="0"/>
                      <w:marTop w:val="0"/>
                      <w:marBottom w:val="0"/>
                      <w:divBdr>
                        <w:top w:val="none" w:sz="0" w:space="0" w:color="auto"/>
                        <w:left w:val="none" w:sz="0" w:space="0" w:color="auto"/>
                        <w:bottom w:val="none" w:sz="0" w:space="0" w:color="auto"/>
                        <w:right w:val="none" w:sz="0" w:space="0" w:color="auto"/>
                      </w:divBdr>
                    </w:div>
                  </w:divsChild>
                </w:div>
                <w:div w:id="833689205">
                  <w:marLeft w:val="0"/>
                  <w:marRight w:val="0"/>
                  <w:marTop w:val="0"/>
                  <w:marBottom w:val="0"/>
                  <w:divBdr>
                    <w:top w:val="none" w:sz="0" w:space="0" w:color="auto"/>
                    <w:left w:val="none" w:sz="0" w:space="0" w:color="auto"/>
                    <w:bottom w:val="none" w:sz="0" w:space="0" w:color="auto"/>
                    <w:right w:val="none" w:sz="0" w:space="0" w:color="auto"/>
                  </w:divBdr>
                  <w:divsChild>
                    <w:div w:id="145321509">
                      <w:marLeft w:val="0"/>
                      <w:marRight w:val="0"/>
                      <w:marTop w:val="0"/>
                      <w:marBottom w:val="0"/>
                      <w:divBdr>
                        <w:top w:val="none" w:sz="0" w:space="0" w:color="auto"/>
                        <w:left w:val="none" w:sz="0" w:space="0" w:color="auto"/>
                        <w:bottom w:val="none" w:sz="0" w:space="0" w:color="auto"/>
                        <w:right w:val="none" w:sz="0" w:space="0" w:color="auto"/>
                      </w:divBdr>
                    </w:div>
                  </w:divsChild>
                </w:div>
                <w:div w:id="877282430">
                  <w:marLeft w:val="0"/>
                  <w:marRight w:val="0"/>
                  <w:marTop w:val="0"/>
                  <w:marBottom w:val="0"/>
                  <w:divBdr>
                    <w:top w:val="none" w:sz="0" w:space="0" w:color="auto"/>
                    <w:left w:val="none" w:sz="0" w:space="0" w:color="auto"/>
                    <w:bottom w:val="none" w:sz="0" w:space="0" w:color="auto"/>
                    <w:right w:val="none" w:sz="0" w:space="0" w:color="auto"/>
                  </w:divBdr>
                  <w:divsChild>
                    <w:div w:id="1725640805">
                      <w:marLeft w:val="0"/>
                      <w:marRight w:val="0"/>
                      <w:marTop w:val="0"/>
                      <w:marBottom w:val="0"/>
                      <w:divBdr>
                        <w:top w:val="none" w:sz="0" w:space="0" w:color="auto"/>
                        <w:left w:val="none" w:sz="0" w:space="0" w:color="auto"/>
                        <w:bottom w:val="none" w:sz="0" w:space="0" w:color="auto"/>
                        <w:right w:val="none" w:sz="0" w:space="0" w:color="auto"/>
                      </w:divBdr>
                    </w:div>
                  </w:divsChild>
                </w:div>
                <w:div w:id="883643489">
                  <w:marLeft w:val="0"/>
                  <w:marRight w:val="0"/>
                  <w:marTop w:val="0"/>
                  <w:marBottom w:val="0"/>
                  <w:divBdr>
                    <w:top w:val="none" w:sz="0" w:space="0" w:color="auto"/>
                    <w:left w:val="none" w:sz="0" w:space="0" w:color="auto"/>
                    <w:bottom w:val="none" w:sz="0" w:space="0" w:color="auto"/>
                    <w:right w:val="none" w:sz="0" w:space="0" w:color="auto"/>
                  </w:divBdr>
                  <w:divsChild>
                    <w:div w:id="1812870182">
                      <w:marLeft w:val="0"/>
                      <w:marRight w:val="0"/>
                      <w:marTop w:val="0"/>
                      <w:marBottom w:val="0"/>
                      <w:divBdr>
                        <w:top w:val="none" w:sz="0" w:space="0" w:color="auto"/>
                        <w:left w:val="none" w:sz="0" w:space="0" w:color="auto"/>
                        <w:bottom w:val="none" w:sz="0" w:space="0" w:color="auto"/>
                        <w:right w:val="none" w:sz="0" w:space="0" w:color="auto"/>
                      </w:divBdr>
                    </w:div>
                  </w:divsChild>
                </w:div>
                <w:div w:id="913511632">
                  <w:marLeft w:val="0"/>
                  <w:marRight w:val="0"/>
                  <w:marTop w:val="0"/>
                  <w:marBottom w:val="0"/>
                  <w:divBdr>
                    <w:top w:val="none" w:sz="0" w:space="0" w:color="auto"/>
                    <w:left w:val="none" w:sz="0" w:space="0" w:color="auto"/>
                    <w:bottom w:val="none" w:sz="0" w:space="0" w:color="auto"/>
                    <w:right w:val="none" w:sz="0" w:space="0" w:color="auto"/>
                  </w:divBdr>
                  <w:divsChild>
                    <w:div w:id="438523808">
                      <w:marLeft w:val="0"/>
                      <w:marRight w:val="0"/>
                      <w:marTop w:val="0"/>
                      <w:marBottom w:val="0"/>
                      <w:divBdr>
                        <w:top w:val="none" w:sz="0" w:space="0" w:color="auto"/>
                        <w:left w:val="none" w:sz="0" w:space="0" w:color="auto"/>
                        <w:bottom w:val="none" w:sz="0" w:space="0" w:color="auto"/>
                        <w:right w:val="none" w:sz="0" w:space="0" w:color="auto"/>
                      </w:divBdr>
                    </w:div>
                  </w:divsChild>
                </w:div>
                <w:div w:id="939339384">
                  <w:marLeft w:val="0"/>
                  <w:marRight w:val="0"/>
                  <w:marTop w:val="0"/>
                  <w:marBottom w:val="0"/>
                  <w:divBdr>
                    <w:top w:val="none" w:sz="0" w:space="0" w:color="auto"/>
                    <w:left w:val="none" w:sz="0" w:space="0" w:color="auto"/>
                    <w:bottom w:val="none" w:sz="0" w:space="0" w:color="auto"/>
                    <w:right w:val="none" w:sz="0" w:space="0" w:color="auto"/>
                  </w:divBdr>
                  <w:divsChild>
                    <w:div w:id="1071928374">
                      <w:marLeft w:val="0"/>
                      <w:marRight w:val="0"/>
                      <w:marTop w:val="0"/>
                      <w:marBottom w:val="0"/>
                      <w:divBdr>
                        <w:top w:val="none" w:sz="0" w:space="0" w:color="auto"/>
                        <w:left w:val="none" w:sz="0" w:space="0" w:color="auto"/>
                        <w:bottom w:val="none" w:sz="0" w:space="0" w:color="auto"/>
                        <w:right w:val="none" w:sz="0" w:space="0" w:color="auto"/>
                      </w:divBdr>
                    </w:div>
                  </w:divsChild>
                </w:div>
                <w:div w:id="942878581">
                  <w:marLeft w:val="0"/>
                  <w:marRight w:val="0"/>
                  <w:marTop w:val="0"/>
                  <w:marBottom w:val="0"/>
                  <w:divBdr>
                    <w:top w:val="none" w:sz="0" w:space="0" w:color="auto"/>
                    <w:left w:val="none" w:sz="0" w:space="0" w:color="auto"/>
                    <w:bottom w:val="none" w:sz="0" w:space="0" w:color="auto"/>
                    <w:right w:val="none" w:sz="0" w:space="0" w:color="auto"/>
                  </w:divBdr>
                  <w:divsChild>
                    <w:div w:id="484972514">
                      <w:marLeft w:val="0"/>
                      <w:marRight w:val="0"/>
                      <w:marTop w:val="0"/>
                      <w:marBottom w:val="0"/>
                      <w:divBdr>
                        <w:top w:val="none" w:sz="0" w:space="0" w:color="auto"/>
                        <w:left w:val="none" w:sz="0" w:space="0" w:color="auto"/>
                        <w:bottom w:val="none" w:sz="0" w:space="0" w:color="auto"/>
                        <w:right w:val="none" w:sz="0" w:space="0" w:color="auto"/>
                      </w:divBdr>
                    </w:div>
                  </w:divsChild>
                </w:div>
                <w:div w:id="955335526">
                  <w:marLeft w:val="0"/>
                  <w:marRight w:val="0"/>
                  <w:marTop w:val="0"/>
                  <w:marBottom w:val="0"/>
                  <w:divBdr>
                    <w:top w:val="none" w:sz="0" w:space="0" w:color="auto"/>
                    <w:left w:val="none" w:sz="0" w:space="0" w:color="auto"/>
                    <w:bottom w:val="none" w:sz="0" w:space="0" w:color="auto"/>
                    <w:right w:val="none" w:sz="0" w:space="0" w:color="auto"/>
                  </w:divBdr>
                  <w:divsChild>
                    <w:div w:id="7290342">
                      <w:marLeft w:val="0"/>
                      <w:marRight w:val="0"/>
                      <w:marTop w:val="0"/>
                      <w:marBottom w:val="0"/>
                      <w:divBdr>
                        <w:top w:val="none" w:sz="0" w:space="0" w:color="auto"/>
                        <w:left w:val="none" w:sz="0" w:space="0" w:color="auto"/>
                        <w:bottom w:val="none" w:sz="0" w:space="0" w:color="auto"/>
                        <w:right w:val="none" w:sz="0" w:space="0" w:color="auto"/>
                      </w:divBdr>
                    </w:div>
                  </w:divsChild>
                </w:div>
                <w:div w:id="965813053">
                  <w:marLeft w:val="0"/>
                  <w:marRight w:val="0"/>
                  <w:marTop w:val="0"/>
                  <w:marBottom w:val="0"/>
                  <w:divBdr>
                    <w:top w:val="none" w:sz="0" w:space="0" w:color="auto"/>
                    <w:left w:val="none" w:sz="0" w:space="0" w:color="auto"/>
                    <w:bottom w:val="none" w:sz="0" w:space="0" w:color="auto"/>
                    <w:right w:val="none" w:sz="0" w:space="0" w:color="auto"/>
                  </w:divBdr>
                  <w:divsChild>
                    <w:div w:id="83108998">
                      <w:marLeft w:val="0"/>
                      <w:marRight w:val="0"/>
                      <w:marTop w:val="0"/>
                      <w:marBottom w:val="0"/>
                      <w:divBdr>
                        <w:top w:val="none" w:sz="0" w:space="0" w:color="auto"/>
                        <w:left w:val="none" w:sz="0" w:space="0" w:color="auto"/>
                        <w:bottom w:val="none" w:sz="0" w:space="0" w:color="auto"/>
                        <w:right w:val="none" w:sz="0" w:space="0" w:color="auto"/>
                      </w:divBdr>
                    </w:div>
                  </w:divsChild>
                </w:div>
                <w:div w:id="968366690">
                  <w:marLeft w:val="0"/>
                  <w:marRight w:val="0"/>
                  <w:marTop w:val="0"/>
                  <w:marBottom w:val="0"/>
                  <w:divBdr>
                    <w:top w:val="none" w:sz="0" w:space="0" w:color="auto"/>
                    <w:left w:val="none" w:sz="0" w:space="0" w:color="auto"/>
                    <w:bottom w:val="none" w:sz="0" w:space="0" w:color="auto"/>
                    <w:right w:val="none" w:sz="0" w:space="0" w:color="auto"/>
                  </w:divBdr>
                  <w:divsChild>
                    <w:div w:id="1760783726">
                      <w:marLeft w:val="0"/>
                      <w:marRight w:val="0"/>
                      <w:marTop w:val="0"/>
                      <w:marBottom w:val="0"/>
                      <w:divBdr>
                        <w:top w:val="none" w:sz="0" w:space="0" w:color="auto"/>
                        <w:left w:val="none" w:sz="0" w:space="0" w:color="auto"/>
                        <w:bottom w:val="none" w:sz="0" w:space="0" w:color="auto"/>
                        <w:right w:val="none" w:sz="0" w:space="0" w:color="auto"/>
                      </w:divBdr>
                    </w:div>
                  </w:divsChild>
                </w:div>
                <w:div w:id="969287347">
                  <w:marLeft w:val="0"/>
                  <w:marRight w:val="0"/>
                  <w:marTop w:val="0"/>
                  <w:marBottom w:val="0"/>
                  <w:divBdr>
                    <w:top w:val="none" w:sz="0" w:space="0" w:color="auto"/>
                    <w:left w:val="none" w:sz="0" w:space="0" w:color="auto"/>
                    <w:bottom w:val="none" w:sz="0" w:space="0" w:color="auto"/>
                    <w:right w:val="none" w:sz="0" w:space="0" w:color="auto"/>
                  </w:divBdr>
                  <w:divsChild>
                    <w:div w:id="27414899">
                      <w:marLeft w:val="0"/>
                      <w:marRight w:val="0"/>
                      <w:marTop w:val="0"/>
                      <w:marBottom w:val="0"/>
                      <w:divBdr>
                        <w:top w:val="none" w:sz="0" w:space="0" w:color="auto"/>
                        <w:left w:val="none" w:sz="0" w:space="0" w:color="auto"/>
                        <w:bottom w:val="none" w:sz="0" w:space="0" w:color="auto"/>
                        <w:right w:val="none" w:sz="0" w:space="0" w:color="auto"/>
                      </w:divBdr>
                    </w:div>
                    <w:div w:id="1018123943">
                      <w:marLeft w:val="0"/>
                      <w:marRight w:val="0"/>
                      <w:marTop w:val="0"/>
                      <w:marBottom w:val="0"/>
                      <w:divBdr>
                        <w:top w:val="none" w:sz="0" w:space="0" w:color="auto"/>
                        <w:left w:val="none" w:sz="0" w:space="0" w:color="auto"/>
                        <w:bottom w:val="none" w:sz="0" w:space="0" w:color="auto"/>
                        <w:right w:val="none" w:sz="0" w:space="0" w:color="auto"/>
                      </w:divBdr>
                    </w:div>
                    <w:div w:id="1140807375">
                      <w:marLeft w:val="0"/>
                      <w:marRight w:val="0"/>
                      <w:marTop w:val="0"/>
                      <w:marBottom w:val="0"/>
                      <w:divBdr>
                        <w:top w:val="none" w:sz="0" w:space="0" w:color="auto"/>
                        <w:left w:val="none" w:sz="0" w:space="0" w:color="auto"/>
                        <w:bottom w:val="none" w:sz="0" w:space="0" w:color="auto"/>
                        <w:right w:val="none" w:sz="0" w:space="0" w:color="auto"/>
                      </w:divBdr>
                    </w:div>
                    <w:div w:id="1681660070">
                      <w:marLeft w:val="0"/>
                      <w:marRight w:val="0"/>
                      <w:marTop w:val="0"/>
                      <w:marBottom w:val="0"/>
                      <w:divBdr>
                        <w:top w:val="none" w:sz="0" w:space="0" w:color="auto"/>
                        <w:left w:val="none" w:sz="0" w:space="0" w:color="auto"/>
                        <w:bottom w:val="none" w:sz="0" w:space="0" w:color="auto"/>
                        <w:right w:val="none" w:sz="0" w:space="0" w:color="auto"/>
                      </w:divBdr>
                    </w:div>
                    <w:div w:id="1732846316">
                      <w:marLeft w:val="0"/>
                      <w:marRight w:val="0"/>
                      <w:marTop w:val="0"/>
                      <w:marBottom w:val="0"/>
                      <w:divBdr>
                        <w:top w:val="none" w:sz="0" w:space="0" w:color="auto"/>
                        <w:left w:val="none" w:sz="0" w:space="0" w:color="auto"/>
                        <w:bottom w:val="none" w:sz="0" w:space="0" w:color="auto"/>
                        <w:right w:val="none" w:sz="0" w:space="0" w:color="auto"/>
                      </w:divBdr>
                    </w:div>
                    <w:div w:id="2039312438">
                      <w:marLeft w:val="0"/>
                      <w:marRight w:val="0"/>
                      <w:marTop w:val="0"/>
                      <w:marBottom w:val="0"/>
                      <w:divBdr>
                        <w:top w:val="none" w:sz="0" w:space="0" w:color="auto"/>
                        <w:left w:val="none" w:sz="0" w:space="0" w:color="auto"/>
                        <w:bottom w:val="none" w:sz="0" w:space="0" w:color="auto"/>
                        <w:right w:val="none" w:sz="0" w:space="0" w:color="auto"/>
                      </w:divBdr>
                    </w:div>
                  </w:divsChild>
                </w:div>
                <w:div w:id="988096277">
                  <w:marLeft w:val="0"/>
                  <w:marRight w:val="0"/>
                  <w:marTop w:val="0"/>
                  <w:marBottom w:val="0"/>
                  <w:divBdr>
                    <w:top w:val="none" w:sz="0" w:space="0" w:color="auto"/>
                    <w:left w:val="none" w:sz="0" w:space="0" w:color="auto"/>
                    <w:bottom w:val="none" w:sz="0" w:space="0" w:color="auto"/>
                    <w:right w:val="none" w:sz="0" w:space="0" w:color="auto"/>
                  </w:divBdr>
                  <w:divsChild>
                    <w:div w:id="1843620559">
                      <w:marLeft w:val="0"/>
                      <w:marRight w:val="0"/>
                      <w:marTop w:val="0"/>
                      <w:marBottom w:val="0"/>
                      <w:divBdr>
                        <w:top w:val="none" w:sz="0" w:space="0" w:color="auto"/>
                        <w:left w:val="none" w:sz="0" w:space="0" w:color="auto"/>
                        <w:bottom w:val="none" w:sz="0" w:space="0" w:color="auto"/>
                        <w:right w:val="none" w:sz="0" w:space="0" w:color="auto"/>
                      </w:divBdr>
                    </w:div>
                  </w:divsChild>
                </w:div>
                <w:div w:id="994645719">
                  <w:marLeft w:val="0"/>
                  <w:marRight w:val="0"/>
                  <w:marTop w:val="0"/>
                  <w:marBottom w:val="0"/>
                  <w:divBdr>
                    <w:top w:val="none" w:sz="0" w:space="0" w:color="auto"/>
                    <w:left w:val="none" w:sz="0" w:space="0" w:color="auto"/>
                    <w:bottom w:val="none" w:sz="0" w:space="0" w:color="auto"/>
                    <w:right w:val="none" w:sz="0" w:space="0" w:color="auto"/>
                  </w:divBdr>
                  <w:divsChild>
                    <w:div w:id="685861987">
                      <w:marLeft w:val="0"/>
                      <w:marRight w:val="0"/>
                      <w:marTop w:val="0"/>
                      <w:marBottom w:val="0"/>
                      <w:divBdr>
                        <w:top w:val="none" w:sz="0" w:space="0" w:color="auto"/>
                        <w:left w:val="none" w:sz="0" w:space="0" w:color="auto"/>
                        <w:bottom w:val="none" w:sz="0" w:space="0" w:color="auto"/>
                        <w:right w:val="none" w:sz="0" w:space="0" w:color="auto"/>
                      </w:divBdr>
                    </w:div>
                  </w:divsChild>
                </w:div>
                <w:div w:id="1006178548">
                  <w:marLeft w:val="0"/>
                  <w:marRight w:val="0"/>
                  <w:marTop w:val="0"/>
                  <w:marBottom w:val="0"/>
                  <w:divBdr>
                    <w:top w:val="none" w:sz="0" w:space="0" w:color="auto"/>
                    <w:left w:val="none" w:sz="0" w:space="0" w:color="auto"/>
                    <w:bottom w:val="none" w:sz="0" w:space="0" w:color="auto"/>
                    <w:right w:val="none" w:sz="0" w:space="0" w:color="auto"/>
                  </w:divBdr>
                  <w:divsChild>
                    <w:div w:id="243297152">
                      <w:marLeft w:val="0"/>
                      <w:marRight w:val="0"/>
                      <w:marTop w:val="0"/>
                      <w:marBottom w:val="0"/>
                      <w:divBdr>
                        <w:top w:val="none" w:sz="0" w:space="0" w:color="auto"/>
                        <w:left w:val="none" w:sz="0" w:space="0" w:color="auto"/>
                        <w:bottom w:val="none" w:sz="0" w:space="0" w:color="auto"/>
                        <w:right w:val="none" w:sz="0" w:space="0" w:color="auto"/>
                      </w:divBdr>
                    </w:div>
                  </w:divsChild>
                </w:div>
                <w:div w:id="1016467519">
                  <w:marLeft w:val="0"/>
                  <w:marRight w:val="0"/>
                  <w:marTop w:val="0"/>
                  <w:marBottom w:val="0"/>
                  <w:divBdr>
                    <w:top w:val="none" w:sz="0" w:space="0" w:color="auto"/>
                    <w:left w:val="none" w:sz="0" w:space="0" w:color="auto"/>
                    <w:bottom w:val="none" w:sz="0" w:space="0" w:color="auto"/>
                    <w:right w:val="none" w:sz="0" w:space="0" w:color="auto"/>
                  </w:divBdr>
                  <w:divsChild>
                    <w:div w:id="609355057">
                      <w:marLeft w:val="0"/>
                      <w:marRight w:val="0"/>
                      <w:marTop w:val="0"/>
                      <w:marBottom w:val="0"/>
                      <w:divBdr>
                        <w:top w:val="none" w:sz="0" w:space="0" w:color="auto"/>
                        <w:left w:val="none" w:sz="0" w:space="0" w:color="auto"/>
                        <w:bottom w:val="none" w:sz="0" w:space="0" w:color="auto"/>
                        <w:right w:val="none" w:sz="0" w:space="0" w:color="auto"/>
                      </w:divBdr>
                    </w:div>
                  </w:divsChild>
                </w:div>
                <w:div w:id="1018507162">
                  <w:marLeft w:val="0"/>
                  <w:marRight w:val="0"/>
                  <w:marTop w:val="0"/>
                  <w:marBottom w:val="0"/>
                  <w:divBdr>
                    <w:top w:val="none" w:sz="0" w:space="0" w:color="auto"/>
                    <w:left w:val="none" w:sz="0" w:space="0" w:color="auto"/>
                    <w:bottom w:val="none" w:sz="0" w:space="0" w:color="auto"/>
                    <w:right w:val="none" w:sz="0" w:space="0" w:color="auto"/>
                  </w:divBdr>
                  <w:divsChild>
                    <w:div w:id="885219394">
                      <w:marLeft w:val="0"/>
                      <w:marRight w:val="0"/>
                      <w:marTop w:val="0"/>
                      <w:marBottom w:val="0"/>
                      <w:divBdr>
                        <w:top w:val="none" w:sz="0" w:space="0" w:color="auto"/>
                        <w:left w:val="none" w:sz="0" w:space="0" w:color="auto"/>
                        <w:bottom w:val="none" w:sz="0" w:space="0" w:color="auto"/>
                        <w:right w:val="none" w:sz="0" w:space="0" w:color="auto"/>
                      </w:divBdr>
                    </w:div>
                    <w:div w:id="1464351419">
                      <w:marLeft w:val="0"/>
                      <w:marRight w:val="0"/>
                      <w:marTop w:val="0"/>
                      <w:marBottom w:val="0"/>
                      <w:divBdr>
                        <w:top w:val="none" w:sz="0" w:space="0" w:color="auto"/>
                        <w:left w:val="none" w:sz="0" w:space="0" w:color="auto"/>
                        <w:bottom w:val="none" w:sz="0" w:space="0" w:color="auto"/>
                        <w:right w:val="none" w:sz="0" w:space="0" w:color="auto"/>
                      </w:divBdr>
                    </w:div>
                  </w:divsChild>
                </w:div>
                <w:div w:id="1028264577">
                  <w:marLeft w:val="0"/>
                  <w:marRight w:val="0"/>
                  <w:marTop w:val="0"/>
                  <w:marBottom w:val="0"/>
                  <w:divBdr>
                    <w:top w:val="none" w:sz="0" w:space="0" w:color="auto"/>
                    <w:left w:val="none" w:sz="0" w:space="0" w:color="auto"/>
                    <w:bottom w:val="none" w:sz="0" w:space="0" w:color="auto"/>
                    <w:right w:val="none" w:sz="0" w:space="0" w:color="auto"/>
                  </w:divBdr>
                  <w:divsChild>
                    <w:div w:id="615909291">
                      <w:marLeft w:val="0"/>
                      <w:marRight w:val="0"/>
                      <w:marTop w:val="0"/>
                      <w:marBottom w:val="0"/>
                      <w:divBdr>
                        <w:top w:val="none" w:sz="0" w:space="0" w:color="auto"/>
                        <w:left w:val="none" w:sz="0" w:space="0" w:color="auto"/>
                        <w:bottom w:val="none" w:sz="0" w:space="0" w:color="auto"/>
                        <w:right w:val="none" w:sz="0" w:space="0" w:color="auto"/>
                      </w:divBdr>
                    </w:div>
                  </w:divsChild>
                </w:div>
                <w:div w:id="1063874172">
                  <w:marLeft w:val="0"/>
                  <w:marRight w:val="0"/>
                  <w:marTop w:val="0"/>
                  <w:marBottom w:val="0"/>
                  <w:divBdr>
                    <w:top w:val="none" w:sz="0" w:space="0" w:color="auto"/>
                    <w:left w:val="none" w:sz="0" w:space="0" w:color="auto"/>
                    <w:bottom w:val="none" w:sz="0" w:space="0" w:color="auto"/>
                    <w:right w:val="none" w:sz="0" w:space="0" w:color="auto"/>
                  </w:divBdr>
                  <w:divsChild>
                    <w:div w:id="137039077">
                      <w:marLeft w:val="0"/>
                      <w:marRight w:val="0"/>
                      <w:marTop w:val="0"/>
                      <w:marBottom w:val="0"/>
                      <w:divBdr>
                        <w:top w:val="none" w:sz="0" w:space="0" w:color="auto"/>
                        <w:left w:val="none" w:sz="0" w:space="0" w:color="auto"/>
                        <w:bottom w:val="none" w:sz="0" w:space="0" w:color="auto"/>
                        <w:right w:val="none" w:sz="0" w:space="0" w:color="auto"/>
                      </w:divBdr>
                    </w:div>
                  </w:divsChild>
                </w:div>
                <w:div w:id="1079526148">
                  <w:marLeft w:val="0"/>
                  <w:marRight w:val="0"/>
                  <w:marTop w:val="0"/>
                  <w:marBottom w:val="0"/>
                  <w:divBdr>
                    <w:top w:val="none" w:sz="0" w:space="0" w:color="auto"/>
                    <w:left w:val="none" w:sz="0" w:space="0" w:color="auto"/>
                    <w:bottom w:val="none" w:sz="0" w:space="0" w:color="auto"/>
                    <w:right w:val="none" w:sz="0" w:space="0" w:color="auto"/>
                  </w:divBdr>
                  <w:divsChild>
                    <w:div w:id="1901745310">
                      <w:marLeft w:val="0"/>
                      <w:marRight w:val="0"/>
                      <w:marTop w:val="0"/>
                      <w:marBottom w:val="0"/>
                      <w:divBdr>
                        <w:top w:val="none" w:sz="0" w:space="0" w:color="auto"/>
                        <w:left w:val="none" w:sz="0" w:space="0" w:color="auto"/>
                        <w:bottom w:val="none" w:sz="0" w:space="0" w:color="auto"/>
                        <w:right w:val="none" w:sz="0" w:space="0" w:color="auto"/>
                      </w:divBdr>
                    </w:div>
                  </w:divsChild>
                </w:div>
                <w:div w:id="1083915686">
                  <w:marLeft w:val="0"/>
                  <w:marRight w:val="0"/>
                  <w:marTop w:val="0"/>
                  <w:marBottom w:val="0"/>
                  <w:divBdr>
                    <w:top w:val="none" w:sz="0" w:space="0" w:color="auto"/>
                    <w:left w:val="none" w:sz="0" w:space="0" w:color="auto"/>
                    <w:bottom w:val="none" w:sz="0" w:space="0" w:color="auto"/>
                    <w:right w:val="none" w:sz="0" w:space="0" w:color="auto"/>
                  </w:divBdr>
                  <w:divsChild>
                    <w:div w:id="716702111">
                      <w:marLeft w:val="0"/>
                      <w:marRight w:val="0"/>
                      <w:marTop w:val="0"/>
                      <w:marBottom w:val="0"/>
                      <w:divBdr>
                        <w:top w:val="none" w:sz="0" w:space="0" w:color="auto"/>
                        <w:left w:val="none" w:sz="0" w:space="0" w:color="auto"/>
                        <w:bottom w:val="none" w:sz="0" w:space="0" w:color="auto"/>
                        <w:right w:val="none" w:sz="0" w:space="0" w:color="auto"/>
                      </w:divBdr>
                    </w:div>
                  </w:divsChild>
                </w:div>
                <w:div w:id="1122656053">
                  <w:marLeft w:val="0"/>
                  <w:marRight w:val="0"/>
                  <w:marTop w:val="0"/>
                  <w:marBottom w:val="0"/>
                  <w:divBdr>
                    <w:top w:val="none" w:sz="0" w:space="0" w:color="auto"/>
                    <w:left w:val="none" w:sz="0" w:space="0" w:color="auto"/>
                    <w:bottom w:val="none" w:sz="0" w:space="0" w:color="auto"/>
                    <w:right w:val="none" w:sz="0" w:space="0" w:color="auto"/>
                  </w:divBdr>
                  <w:divsChild>
                    <w:div w:id="1310015891">
                      <w:marLeft w:val="0"/>
                      <w:marRight w:val="0"/>
                      <w:marTop w:val="0"/>
                      <w:marBottom w:val="0"/>
                      <w:divBdr>
                        <w:top w:val="none" w:sz="0" w:space="0" w:color="auto"/>
                        <w:left w:val="none" w:sz="0" w:space="0" w:color="auto"/>
                        <w:bottom w:val="none" w:sz="0" w:space="0" w:color="auto"/>
                        <w:right w:val="none" w:sz="0" w:space="0" w:color="auto"/>
                      </w:divBdr>
                    </w:div>
                  </w:divsChild>
                </w:div>
                <w:div w:id="1136413912">
                  <w:marLeft w:val="0"/>
                  <w:marRight w:val="0"/>
                  <w:marTop w:val="0"/>
                  <w:marBottom w:val="0"/>
                  <w:divBdr>
                    <w:top w:val="none" w:sz="0" w:space="0" w:color="auto"/>
                    <w:left w:val="none" w:sz="0" w:space="0" w:color="auto"/>
                    <w:bottom w:val="none" w:sz="0" w:space="0" w:color="auto"/>
                    <w:right w:val="none" w:sz="0" w:space="0" w:color="auto"/>
                  </w:divBdr>
                  <w:divsChild>
                    <w:div w:id="1083187301">
                      <w:marLeft w:val="0"/>
                      <w:marRight w:val="0"/>
                      <w:marTop w:val="0"/>
                      <w:marBottom w:val="0"/>
                      <w:divBdr>
                        <w:top w:val="none" w:sz="0" w:space="0" w:color="auto"/>
                        <w:left w:val="none" w:sz="0" w:space="0" w:color="auto"/>
                        <w:bottom w:val="none" w:sz="0" w:space="0" w:color="auto"/>
                        <w:right w:val="none" w:sz="0" w:space="0" w:color="auto"/>
                      </w:divBdr>
                    </w:div>
                    <w:div w:id="1351880196">
                      <w:marLeft w:val="0"/>
                      <w:marRight w:val="0"/>
                      <w:marTop w:val="0"/>
                      <w:marBottom w:val="0"/>
                      <w:divBdr>
                        <w:top w:val="none" w:sz="0" w:space="0" w:color="auto"/>
                        <w:left w:val="none" w:sz="0" w:space="0" w:color="auto"/>
                        <w:bottom w:val="none" w:sz="0" w:space="0" w:color="auto"/>
                        <w:right w:val="none" w:sz="0" w:space="0" w:color="auto"/>
                      </w:divBdr>
                    </w:div>
                  </w:divsChild>
                </w:div>
                <w:div w:id="1153446726">
                  <w:marLeft w:val="0"/>
                  <w:marRight w:val="0"/>
                  <w:marTop w:val="0"/>
                  <w:marBottom w:val="0"/>
                  <w:divBdr>
                    <w:top w:val="none" w:sz="0" w:space="0" w:color="auto"/>
                    <w:left w:val="none" w:sz="0" w:space="0" w:color="auto"/>
                    <w:bottom w:val="none" w:sz="0" w:space="0" w:color="auto"/>
                    <w:right w:val="none" w:sz="0" w:space="0" w:color="auto"/>
                  </w:divBdr>
                  <w:divsChild>
                    <w:div w:id="1924684164">
                      <w:marLeft w:val="0"/>
                      <w:marRight w:val="0"/>
                      <w:marTop w:val="0"/>
                      <w:marBottom w:val="0"/>
                      <w:divBdr>
                        <w:top w:val="none" w:sz="0" w:space="0" w:color="auto"/>
                        <w:left w:val="none" w:sz="0" w:space="0" w:color="auto"/>
                        <w:bottom w:val="none" w:sz="0" w:space="0" w:color="auto"/>
                        <w:right w:val="none" w:sz="0" w:space="0" w:color="auto"/>
                      </w:divBdr>
                    </w:div>
                  </w:divsChild>
                </w:div>
                <w:div w:id="1154680094">
                  <w:marLeft w:val="0"/>
                  <w:marRight w:val="0"/>
                  <w:marTop w:val="0"/>
                  <w:marBottom w:val="0"/>
                  <w:divBdr>
                    <w:top w:val="none" w:sz="0" w:space="0" w:color="auto"/>
                    <w:left w:val="none" w:sz="0" w:space="0" w:color="auto"/>
                    <w:bottom w:val="none" w:sz="0" w:space="0" w:color="auto"/>
                    <w:right w:val="none" w:sz="0" w:space="0" w:color="auto"/>
                  </w:divBdr>
                  <w:divsChild>
                    <w:div w:id="547763319">
                      <w:marLeft w:val="0"/>
                      <w:marRight w:val="0"/>
                      <w:marTop w:val="0"/>
                      <w:marBottom w:val="0"/>
                      <w:divBdr>
                        <w:top w:val="none" w:sz="0" w:space="0" w:color="auto"/>
                        <w:left w:val="none" w:sz="0" w:space="0" w:color="auto"/>
                        <w:bottom w:val="none" w:sz="0" w:space="0" w:color="auto"/>
                        <w:right w:val="none" w:sz="0" w:space="0" w:color="auto"/>
                      </w:divBdr>
                    </w:div>
                  </w:divsChild>
                </w:div>
                <w:div w:id="1170872987">
                  <w:marLeft w:val="0"/>
                  <w:marRight w:val="0"/>
                  <w:marTop w:val="0"/>
                  <w:marBottom w:val="0"/>
                  <w:divBdr>
                    <w:top w:val="none" w:sz="0" w:space="0" w:color="auto"/>
                    <w:left w:val="none" w:sz="0" w:space="0" w:color="auto"/>
                    <w:bottom w:val="none" w:sz="0" w:space="0" w:color="auto"/>
                    <w:right w:val="none" w:sz="0" w:space="0" w:color="auto"/>
                  </w:divBdr>
                  <w:divsChild>
                    <w:div w:id="1329678456">
                      <w:marLeft w:val="0"/>
                      <w:marRight w:val="0"/>
                      <w:marTop w:val="0"/>
                      <w:marBottom w:val="0"/>
                      <w:divBdr>
                        <w:top w:val="none" w:sz="0" w:space="0" w:color="auto"/>
                        <w:left w:val="none" w:sz="0" w:space="0" w:color="auto"/>
                        <w:bottom w:val="none" w:sz="0" w:space="0" w:color="auto"/>
                        <w:right w:val="none" w:sz="0" w:space="0" w:color="auto"/>
                      </w:divBdr>
                    </w:div>
                  </w:divsChild>
                </w:div>
                <w:div w:id="1185944039">
                  <w:marLeft w:val="0"/>
                  <w:marRight w:val="0"/>
                  <w:marTop w:val="0"/>
                  <w:marBottom w:val="0"/>
                  <w:divBdr>
                    <w:top w:val="none" w:sz="0" w:space="0" w:color="auto"/>
                    <w:left w:val="none" w:sz="0" w:space="0" w:color="auto"/>
                    <w:bottom w:val="none" w:sz="0" w:space="0" w:color="auto"/>
                    <w:right w:val="none" w:sz="0" w:space="0" w:color="auto"/>
                  </w:divBdr>
                  <w:divsChild>
                    <w:div w:id="9836384">
                      <w:marLeft w:val="0"/>
                      <w:marRight w:val="0"/>
                      <w:marTop w:val="0"/>
                      <w:marBottom w:val="0"/>
                      <w:divBdr>
                        <w:top w:val="none" w:sz="0" w:space="0" w:color="auto"/>
                        <w:left w:val="none" w:sz="0" w:space="0" w:color="auto"/>
                        <w:bottom w:val="none" w:sz="0" w:space="0" w:color="auto"/>
                        <w:right w:val="none" w:sz="0" w:space="0" w:color="auto"/>
                      </w:divBdr>
                    </w:div>
                    <w:div w:id="1929537917">
                      <w:marLeft w:val="0"/>
                      <w:marRight w:val="0"/>
                      <w:marTop w:val="0"/>
                      <w:marBottom w:val="0"/>
                      <w:divBdr>
                        <w:top w:val="none" w:sz="0" w:space="0" w:color="auto"/>
                        <w:left w:val="none" w:sz="0" w:space="0" w:color="auto"/>
                        <w:bottom w:val="none" w:sz="0" w:space="0" w:color="auto"/>
                        <w:right w:val="none" w:sz="0" w:space="0" w:color="auto"/>
                      </w:divBdr>
                    </w:div>
                  </w:divsChild>
                </w:div>
                <w:div w:id="1217667383">
                  <w:marLeft w:val="0"/>
                  <w:marRight w:val="0"/>
                  <w:marTop w:val="0"/>
                  <w:marBottom w:val="0"/>
                  <w:divBdr>
                    <w:top w:val="none" w:sz="0" w:space="0" w:color="auto"/>
                    <w:left w:val="none" w:sz="0" w:space="0" w:color="auto"/>
                    <w:bottom w:val="none" w:sz="0" w:space="0" w:color="auto"/>
                    <w:right w:val="none" w:sz="0" w:space="0" w:color="auto"/>
                  </w:divBdr>
                  <w:divsChild>
                    <w:div w:id="449477926">
                      <w:marLeft w:val="0"/>
                      <w:marRight w:val="0"/>
                      <w:marTop w:val="0"/>
                      <w:marBottom w:val="0"/>
                      <w:divBdr>
                        <w:top w:val="none" w:sz="0" w:space="0" w:color="auto"/>
                        <w:left w:val="none" w:sz="0" w:space="0" w:color="auto"/>
                        <w:bottom w:val="none" w:sz="0" w:space="0" w:color="auto"/>
                        <w:right w:val="none" w:sz="0" w:space="0" w:color="auto"/>
                      </w:divBdr>
                    </w:div>
                  </w:divsChild>
                </w:div>
                <w:div w:id="1227574476">
                  <w:marLeft w:val="0"/>
                  <w:marRight w:val="0"/>
                  <w:marTop w:val="0"/>
                  <w:marBottom w:val="0"/>
                  <w:divBdr>
                    <w:top w:val="none" w:sz="0" w:space="0" w:color="auto"/>
                    <w:left w:val="none" w:sz="0" w:space="0" w:color="auto"/>
                    <w:bottom w:val="none" w:sz="0" w:space="0" w:color="auto"/>
                    <w:right w:val="none" w:sz="0" w:space="0" w:color="auto"/>
                  </w:divBdr>
                  <w:divsChild>
                    <w:div w:id="11541775">
                      <w:marLeft w:val="0"/>
                      <w:marRight w:val="0"/>
                      <w:marTop w:val="0"/>
                      <w:marBottom w:val="0"/>
                      <w:divBdr>
                        <w:top w:val="none" w:sz="0" w:space="0" w:color="auto"/>
                        <w:left w:val="none" w:sz="0" w:space="0" w:color="auto"/>
                        <w:bottom w:val="none" w:sz="0" w:space="0" w:color="auto"/>
                        <w:right w:val="none" w:sz="0" w:space="0" w:color="auto"/>
                      </w:divBdr>
                    </w:div>
                  </w:divsChild>
                </w:div>
                <w:div w:id="1234702975">
                  <w:marLeft w:val="0"/>
                  <w:marRight w:val="0"/>
                  <w:marTop w:val="0"/>
                  <w:marBottom w:val="0"/>
                  <w:divBdr>
                    <w:top w:val="none" w:sz="0" w:space="0" w:color="auto"/>
                    <w:left w:val="none" w:sz="0" w:space="0" w:color="auto"/>
                    <w:bottom w:val="none" w:sz="0" w:space="0" w:color="auto"/>
                    <w:right w:val="none" w:sz="0" w:space="0" w:color="auto"/>
                  </w:divBdr>
                  <w:divsChild>
                    <w:div w:id="1412971156">
                      <w:marLeft w:val="0"/>
                      <w:marRight w:val="0"/>
                      <w:marTop w:val="0"/>
                      <w:marBottom w:val="0"/>
                      <w:divBdr>
                        <w:top w:val="none" w:sz="0" w:space="0" w:color="auto"/>
                        <w:left w:val="none" w:sz="0" w:space="0" w:color="auto"/>
                        <w:bottom w:val="none" w:sz="0" w:space="0" w:color="auto"/>
                        <w:right w:val="none" w:sz="0" w:space="0" w:color="auto"/>
                      </w:divBdr>
                    </w:div>
                  </w:divsChild>
                </w:div>
                <w:div w:id="1256330467">
                  <w:marLeft w:val="0"/>
                  <w:marRight w:val="0"/>
                  <w:marTop w:val="0"/>
                  <w:marBottom w:val="0"/>
                  <w:divBdr>
                    <w:top w:val="none" w:sz="0" w:space="0" w:color="auto"/>
                    <w:left w:val="none" w:sz="0" w:space="0" w:color="auto"/>
                    <w:bottom w:val="none" w:sz="0" w:space="0" w:color="auto"/>
                    <w:right w:val="none" w:sz="0" w:space="0" w:color="auto"/>
                  </w:divBdr>
                  <w:divsChild>
                    <w:div w:id="688291487">
                      <w:marLeft w:val="0"/>
                      <w:marRight w:val="0"/>
                      <w:marTop w:val="0"/>
                      <w:marBottom w:val="0"/>
                      <w:divBdr>
                        <w:top w:val="none" w:sz="0" w:space="0" w:color="auto"/>
                        <w:left w:val="none" w:sz="0" w:space="0" w:color="auto"/>
                        <w:bottom w:val="none" w:sz="0" w:space="0" w:color="auto"/>
                        <w:right w:val="none" w:sz="0" w:space="0" w:color="auto"/>
                      </w:divBdr>
                    </w:div>
                    <w:div w:id="1934782459">
                      <w:marLeft w:val="0"/>
                      <w:marRight w:val="0"/>
                      <w:marTop w:val="0"/>
                      <w:marBottom w:val="0"/>
                      <w:divBdr>
                        <w:top w:val="none" w:sz="0" w:space="0" w:color="auto"/>
                        <w:left w:val="none" w:sz="0" w:space="0" w:color="auto"/>
                        <w:bottom w:val="none" w:sz="0" w:space="0" w:color="auto"/>
                        <w:right w:val="none" w:sz="0" w:space="0" w:color="auto"/>
                      </w:divBdr>
                    </w:div>
                    <w:div w:id="2038237541">
                      <w:marLeft w:val="0"/>
                      <w:marRight w:val="0"/>
                      <w:marTop w:val="0"/>
                      <w:marBottom w:val="0"/>
                      <w:divBdr>
                        <w:top w:val="none" w:sz="0" w:space="0" w:color="auto"/>
                        <w:left w:val="none" w:sz="0" w:space="0" w:color="auto"/>
                        <w:bottom w:val="none" w:sz="0" w:space="0" w:color="auto"/>
                        <w:right w:val="none" w:sz="0" w:space="0" w:color="auto"/>
                      </w:divBdr>
                    </w:div>
                  </w:divsChild>
                </w:div>
                <w:div w:id="1273199996">
                  <w:marLeft w:val="0"/>
                  <w:marRight w:val="0"/>
                  <w:marTop w:val="0"/>
                  <w:marBottom w:val="0"/>
                  <w:divBdr>
                    <w:top w:val="none" w:sz="0" w:space="0" w:color="auto"/>
                    <w:left w:val="none" w:sz="0" w:space="0" w:color="auto"/>
                    <w:bottom w:val="none" w:sz="0" w:space="0" w:color="auto"/>
                    <w:right w:val="none" w:sz="0" w:space="0" w:color="auto"/>
                  </w:divBdr>
                  <w:divsChild>
                    <w:div w:id="889460259">
                      <w:marLeft w:val="0"/>
                      <w:marRight w:val="0"/>
                      <w:marTop w:val="0"/>
                      <w:marBottom w:val="0"/>
                      <w:divBdr>
                        <w:top w:val="none" w:sz="0" w:space="0" w:color="auto"/>
                        <w:left w:val="none" w:sz="0" w:space="0" w:color="auto"/>
                        <w:bottom w:val="none" w:sz="0" w:space="0" w:color="auto"/>
                        <w:right w:val="none" w:sz="0" w:space="0" w:color="auto"/>
                      </w:divBdr>
                    </w:div>
                  </w:divsChild>
                </w:div>
                <w:div w:id="1293754690">
                  <w:marLeft w:val="0"/>
                  <w:marRight w:val="0"/>
                  <w:marTop w:val="0"/>
                  <w:marBottom w:val="0"/>
                  <w:divBdr>
                    <w:top w:val="none" w:sz="0" w:space="0" w:color="auto"/>
                    <w:left w:val="none" w:sz="0" w:space="0" w:color="auto"/>
                    <w:bottom w:val="none" w:sz="0" w:space="0" w:color="auto"/>
                    <w:right w:val="none" w:sz="0" w:space="0" w:color="auto"/>
                  </w:divBdr>
                  <w:divsChild>
                    <w:div w:id="1665667115">
                      <w:marLeft w:val="0"/>
                      <w:marRight w:val="0"/>
                      <w:marTop w:val="0"/>
                      <w:marBottom w:val="0"/>
                      <w:divBdr>
                        <w:top w:val="none" w:sz="0" w:space="0" w:color="auto"/>
                        <w:left w:val="none" w:sz="0" w:space="0" w:color="auto"/>
                        <w:bottom w:val="none" w:sz="0" w:space="0" w:color="auto"/>
                        <w:right w:val="none" w:sz="0" w:space="0" w:color="auto"/>
                      </w:divBdr>
                    </w:div>
                  </w:divsChild>
                </w:div>
                <w:div w:id="1295402916">
                  <w:marLeft w:val="0"/>
                  <w:marRight w:val="0"/>
                  <w:marTop w:val="0"/>
                  <w:marBottom w:val="0"/>
                  <w:divBdr>
                    <w:top w:val="none" w:sz="0" w:space="0" w:color="auto"/>
                    <w:left w:val="none" w:sz="0" w:space="0" w:color="auto"/>
                    <w:bottom w:val="none" w:sz="0" w:space="0" w:color="auto"/>
                    <w:right w:val="none" w:sz="0" w:space="0" w:color="auto"/>
                  </w:divBdr>
                  <w:divsChild>
                    <w:div w:id="162207347">
                      <w:marLeft w:val="0"/>
                      <w:marRight w:val="0"/>
                      <w:marTop w:val="0"/>
                      <w:marBottom w:val="0"/>
                      <w:divBdr>
                        <w:top w:val="none" w:sz="0" w:space="0" w:color="auto"/>
                        <w:left w:val="none" w:sz="0" w:space="0" w:color="auto"/>
                        <w:bottom w:val="none" w:sz="0" w:space="0" w:color="auto"/>
                        <w:right w:val="none" w:sz="0" w:space="0" w:color="auto"/>
                      </w:divBdr>
                    </w:div>
                  </w:divsChild>
                </w:div>
                <w:div w:id="1345090244">
                  <w:marLeft w:val="0"/>
                  <w:marRight w:val="0"/>
                  <w:marTop w:val="0"/>
                  <w:marBottom w:val="0"/>
                  <w:divBdr>
                    <w:top w:val="none" w:sz="0" w:space="0" w:color="auto"/>
                    <w:left w:val="none" w:sz="0" w:space="0" w:color="auto"/>
                    <w:bottom w:val="none" w:sz="0" w:space="0" w:color="auto"/>
                    <w:right w:val="none" w:sz="0" w:space="0" w:color="auto"/>
                  </w:divBdr>
                  <w:divsChild>
                    <w:div w:id="631864271">
                      <w:marLeft w:val="0"/>
                      <w:marRight w:val="0"/>
                      <w:marTop w:val="0"/>
                      <w:marBottom w:val="0"/>
                      <w:divBdr>
                        <w:top w:val="none" w:sz="0" w:space="0" w:color="auto"/>
                        <w:left w:val="none" w:sz="0" w:space="0" w:color="auto"/>
                        <w:bottom w:val="none" w:sz="0" w:space="0" w:color="auto"/>
                        <w:right w:val="none" w:sz="0" w:space="0" w:color="auto"/>
                      </w:divBdr>
                    </w:div>
                  </w:divsChild>
                </w:div>
                <w:div w:id="1348940989">
                  <w:marLeft w:val="0"/>
                  <w:marRight w:val="0"/>
                  <w:marTop w:val="0"/>
                  <w:marBottom w:val="0"/>
                  <w:divBdr>
                    <w:top w:val="none" w:sz="0" w:space="0" w:color="auto"/>
                    <w:left w:val="none" w:sz="0" w:space="0" w:color="auto"/>
                    <w:bottom w:val="none" w:sz="0" w:space="0" w:color="auto"/>
                    <w:right w:val="none" w:sz="0" w:space="0" w:color="auto"/>
                  </w:divBdr>
                  <w:divsChild>
                    <w:div w:id="1780490835">
                      <w:marLeft w:val="0"/>
                      <w:marRight w:val="0"/>
                      <w:marTop w:val="0"/>
                      <w:marBottom w:val="0"/>
                      <w:divBdr>
                        <w:top w:val="none" w:sz="0" w:space="0" w:color="auto"/>
                        <w:left w:val="none" w:sz="0" w:space="0" w:color="auto"/>
                        <w:bottom w:val="none" w:sz="0" w:space="0" w:color="auto"/>
                        <w:right w:val="none" w:sz="0" w:space="0" w:color="auto"/>
                      </w:divBdr>
                    </w:div>
                  </w:divsChild>
                </w:div>
                <w:div w:id="1354498831">
                  <w:marLeft w:val="0"/>
                  <w:marRight w:val="0"/>
                  <w:marTop w:val="0"/>
                  <w:marBottom w:val="0"/>
                  <w:divBdr>
                    <w:top w:val="none" w:sz="0" w:space="0" w:color="auto"/>
                    <w:left w:val="none" w:sz="0" w:space="0" w:color="auto"/>
                    <w:bottom w:val="none" w:sz="0" w:space="0" w:color="auto"/>
                    <w:right w:val="none" w:sz="0" w:space="0" w:color="auto"/>
                  </w:divBdr>
                  <w:divsChild>
                    <w:div w:id="537933803">
                      <w:marLeft w:val="0"/>
                      <w:marRight w:val="0"/>
                      <w:marTop w:val="0"/>
                      <w:marBottom w:val="0"/>
                      <w:divBdr>
                        <w:top w:val="none" w:sz="0" w:space="0" w:color="auto"/>
                        <w:left w:val="none" w:sz="0" w:space="0" w:color="auto"/>
                        <w:bottom w:val="none" w:sz="0" w:space="0" w:color="auto"/>
                        <w:right w:val="none" w:sz="0" w:space="0" w:color="auto"/>
                      </w:divBdr>
                    </w:div>
                  </w:divsChild>
                </w:div>
                <w:div w:id="1378627070">
                  <w:marLeft w:val="0"/>
                  <w:marRight w:val="0"/>
                  <w:marTop w:val="0"/>
                  <w:marBottom w:val="0"/>
                  <w:divBdr>
                    <w:top w:val="none" w:sz="0" w:space="0" w:color="auto"/>
                    <w:left w:val="none" w:sz="0" w:space="0" w:color="auto"/>
                    <w:bottom w:val="none" w:sz="0" w:space="0" w:color="auto"/>
                    <w:right w:val="none" w:sz="0" w:space="0" w:color="auto"/>
                  </w:divBdr>
                  <w:divsChild>
                    <w:div w:id="1822385081">
                      <w:marLeft w:val="0"/>
                      <w:marRight w:val="0"/>
                      <w:marTop w:val="0"/>
                      <w:marBottom w:val="0"/>
                      <w:divBdr>
                        <w:top w:val="none" w:sz="0" w:space="0" w:color="auto"/>
                        <w:left w:val="none" w:sz="0" w:space="0" w:color="auto"/>
                        <w:bottom w:val="none" w:sz="0" w:space="0" w:color="auto"/>
                        <w:right w:val="none" w:sz="0" w:space="0" w:color="auto"/>
                      </w:divBdr>
                    </w:div>
                  </w:divsChild>
                </w:div>
                <w:div w:id="1400788940">
                  <w:marLeft w:val="0"/>
                  <w:marRight w:val="0"/>
                  <w:marTop w:val="0"/>
                  <w:marBottom w:val="0"/>
                  <w:divBdr>
                    <w:top w:val="none" w:sz="0" w:space="0" w:color="auto"/>
                    <w:left w:val="none" w:sz="0" w:space="0" w:color="auto"/>
                    <w:bottom w:val="none" w:sz="0" w:space="0" w:color="auto"/>
                    <w:right w:val="none" w:sz="0" w:space="0" w:color="auto"/>
                  </w:divBdr>
                  <w:divsChild>
                    <w:div w:id="1281960722">
                      <w:marLeft w:val="0"/>
                      <w:marRight w:val="0"/>
                      <w:marTop w:val="0"/>
                      <w:marBottom w:val="0"/>
                      <w:divBdr>
                        <w:top w:val="none" w:sz="0" w:space="0" w:color="auto"/>
                        <w:left w:val="none" w:sz="0" w:space="0" w:color="auto"/>
                        <w:bottom w:val="none" w:sz="0" w:space="0" w:color="auto"/>
                        <w:right w:val="none" w:sz="0" w:space="0" w:color="auto"/>
                      </w:divBdr>
                    </w:div>
                  </w:divsChild>
                </w:div>
                <w:div w:id="1412964047">
                  <w:marLeft w:val="0"/>
                  <w:marRight w:val="0"/>
                  <w:marTop w:val="0"/>
                  <w:marBottom w:val="0"/>
                  <w:divBdr>
                    <w:top w:val="none" w:sz="0" w:space="0" w:color="auto"/>
                    <w:left w:val="none" w:sz="0" w:space="0" w:color="auto"/>
                    <w:bottom w:val="none" w:sz="0" w:space="0" w:color="auto"/>
                    <w:right w:val="none" w:sz="0" w:space="0" w:color="auto"/>
                  </w:divBdr>
                  <w:divsChild>
                    <w:div w:id="254637857">
                      <w:marLeft w:val="0"/>
                      <w:marRight w:val="0"/>
                      <w:marTop w:val="0"/>
                      <w:marBottom w:val="0"/>
                      <w:divBdr>
                        <w:top w:val="none" w:sz="0" w:space="0" w:color="auto"/>
                        <w:left w:val="none" w:sz="0" w:space="0" w:color="auto"/>
                        <w:bottom w:val="none" w:sz="0" w:space="0" w:color="auto"/>
                        <w:right w:val="none" w:sz="0" w:space="0" w:color="auto"/>
                      </w:divBdr>
                    </w:div>
                  </w:divsChild>
                </w:div>
                <w:div w:id="1431466901">
                  <w:marLeft w:val="0"/>
                  <w:marRight w:val="0"/>
                  <w:marTop w:val="0"/>
                  <w:marBottom w:val="0"/>
                  <w:divBdr>
                    <w:top w:val="none" w:sz="0" w:space="0" w:color="auto"/>
                    <w:left w:val="none" w:sz="0" w:space="0" w:color="auto"/>
                    <w:bottom w:val="none" w:sz="0" w:space="0" w:color="auto"/>
                    <w:right w:val="none" w:sz="0" w:space="0" w:color="auto"/>
                  </w:divBdr>
                  <w:divsChild>
                    <w:div w:id="1443380914">
                      <w:marLeft w:val="0"/>
                      <w:marRight w:val="0"/>
                      <w:marTop w:val="0"/>
                      <w:marBottom w:val="0"/>
                      <w:divBdr>
                        <w:top w:val="none" w:sz="0" w:space="0" w:color="auto"/>
                        <w:left w:val="none" w:sz="0" w:space="0" w:color="auto"/>
                        <w:bottom w:val="none" w:sz="0" w:space="0" w:color="auto"/>
                        <w:right w:val="none" w:sz="0" w:space="0" w:color="auto"/>
                      </w:divBdr>
                    </w:div>
                  </w:divsChild>
                </w:div>
                <w:div w:id="1495609720">
                  <w:marLeft w:val="0"/>
                  <w:marRight w:val="0"/>
                  <w:marTop w:val="0"/>
                  <w:marBottom w:val="0"/>
                  <w:divBdr>
                    <w:top w:val="none" w:sz="0" w:space="0" w:color="auto"/>
                    <w:left w:val="none" w:sz="0" w:space="0" w:color="auto"/>
                    <w:bottom w:val="none" w:sz="0" w:space="0" w:color="auto"/>
                    <w:right w:val="none" w:sz="0" w:space="0" w:color="auto"/>
                  </w:divBdr>
                  <w:divsChild>
                    <w:div w:id="447435994">
                      <w:marLeft w:val="0"/>
                      <w:marRight w:val="0"/>
                      <w:marTop w:val="0"/>
                      <w:marBottom w:val="0"/>
                      <w:divBdr>
                        <w:top w:val="none" w:sz="0" w:space="0" w:color="auto"/>
                        <w:left w:val="none" w:sz="0" w:space="0" w:color="auto"/>
                        <w:bottom w:val="none" w:sz="0" w:space="0" w:color="auto"/>
                        <w:right w:val="none" w:sz="0" w:space="0" w:color="auto"/>
                      </w:divBdr>
                    </w:div>
                  </w:divsChild>
                </w:div>
                <w:div w:id="1504009874">
                  <w:marLeft w:val="0"/>
                  <w:marRight w:val="0"/>
                  <w:marTop w:val="0"/>
                  <w:marBottom w:val="0"/>
                  <w:divBdr>
                    <w:top w:val="none" w:sz="0" w:space="0" w:color="auto"/>
                    <w:left w:val="none" w:sz="0" w:space="0" w:color="auto"/>
                    <w:bottom w:val="none" w:sz="0" w:space="0" w:color="auto"/>
                    <w:right w:val="none" w:sz="0" w:space="0" w:color="auto"/>
                  </w:divBdr>
                  <w:divsChild>
                    <w:div w:id="449859722">
                      <w:marLeft w:val="0"/>
                      <w:marRight w:val="0"/>
                      <w:marTop w:val="0"/>
                      <w:marBottom w:val="0"/>
                      <w:divBdr>
                        <w:top w:val="none" w:sz="0" w:space="0" w:color="auto"/>
                        <w:left w:val="none" w:sz="0" w:space="0" w:color="auto"/>
                        <w:bottom w:val="none" w:sz="0" w:space="0" w:color="auto"/>
                        <w:right w:val="none" w:sz="0" w:space="0" w:color="auto"/>
                      </w:divBdr>
                    </w:div>
                  </w:divsChild>
                </w:div>
                <w:div w:id="1504054718">
                  <w:marLeft w:val="0"/>
                  <w:marRight w:val="0"/>
                  <w:marTop w:val="0"/>
                  <w:marBottom w:val="0"/>
                  <w:divBdr>
                    <w:top w:val="none" w:sz="0" w:space="0" w:color="auto"/>
                    <w:left w:val="none" w:sz="0" w:space="0" w:color="auto"/>
                    <w:bottom w:val="none" w:sz="0" w:space="0" w:color="auto"/>
                    <w:right w:val="none" w:sz="0" w:space="0" w:color="auto"/>
                  </w:divBdr>
                  <w:divsChild>
                    <w:div w:id="1220242932">
                      <w:marLeft w:val="0"/>
                      <w:marRight w:val="0"/>
                      <w:marTop w:val="0"/>
                      <w:marBottom w:val="0"/>
                      <w:divBdr>
                        <w:top w:val="none" w:sz="0" w:space="0" w:color="auto"/>
                        <w:left w:val="none" w:sz="0" w:space="0" w:color="auto"/>
                        <w:bottom w:val="none" w:sz="0" w:space="0" w:color="auto"/>
                        <w:right w:val="none" w:sz="0" w:space="0" w:color="auto"/>
                      </w:divBdr>
                    </w:div>
                  </w:divsChild>
                </w:div>
                <w:div w:id="1521164937">
                  <w:marLeft w:val="0"/>
                  <w:marRight w:val="0"/>
                  <w:marTop w:val="0"/>
                  <w:marBottom w:val="0"/>
                  <w:divBdr>
                    <w:top w:val="none" w:sz="0" w:space="0" w:color="auto"/>
                    <w:left w:val="none" w:sz="0" w:space="0" w:color="auto"/>
                    <w:bottom w:val="none" w:sz="0" w:space="0" w:color="auto"/>
                    <w:right w:val="none" w:sz="0" w:space="0" w:color="auto"/>
                  </w:divBdr>
                  <w:divsChild>
                    <w:div w:id="1195463047">
                      <w:marLeft w:val="0"/>
                      <w:marRight w:val="0"/>
                      <w:marTop w:val="0"/>
                      <w:marBottom w:val="0"/>
                      <w:divBdr>
                        <w:top w:val="none" w:sz="0" w:space="0" w:color="auto"/>
                        <w:left w:val="none" w:sz="0" w:space="0" w:color="auto"/>
                        <w:bottom w:val="none" w:sz="0" w:space="0" w:color="auto"/>
                        <w:right w:val="none" w:sz="0" w:space="0" w:color="auto"/>
                      </w:divBdr>
                    </w:div>
                  </w:divsChild>
                </w:div>
                <w:div w:id="1557275747">
                  <w:marLeft w:val="0"/>
                  <w:marRight w:val="0"/>
                  <w:marTop w:val="0"/>
                  <w:marBottom w:val="0"/>
                  <w:divBdr>
                    <w:top w:val="none" w:sz="0" w:space="0" w:color="auto"/>
                    <w:left w:val="none" w:sz="0" w:space="0" w:color="auto"/>
                    <w:bottom w:val="none" w:sz="0" w:space="0" w:color="auto"/>
                    <w:right w:val="none" w:sz="0" w:space="0" w:color="auto"/>
                  </w:divBdr>
                  <w:divsChild>
                    <w:div w:id="1110003973">
                      <w:marLeft w:val="0"/>
                      <w:marRight w:val="0"/>
                      <w:marTop w:val="0"/>
                      <w:marBottom w:val="0"/>
                      <w:divBdr>
                        <w:top w:val="none" w:sz="0" w:space="0" w:color="auto"/>
                        <w:left w:val="none" w:sz="0" w:space="0" w:color="auto"/>
                        <w:bottom w:val="none" w:sz="0" w:space="0" w:color="auto"/>
                        <w:right w:val="none" w:sz="0" w:space="0" w:color="auto"/>
                      </w:divBdr>
                    </w:div>
                  </w:divsChild>
                </w:div>
                <w:div w:id="1604456025">
                  <w:marLeft w:val="0"/>
                  <w:marRight w:val="0"/>
                  <w:marTop w:val="0"/>
                  <w:marBottom w:val="0"/>
                  <w:divBdr>
                    <w:top w:val="none" w:sz="0" w:space="0" w:color="auto"/>
                    <w:left w:val="none" w:sz="0" w:space="0" w:color="auto"/>
                    <w:bottom w:val="none" w:sz="0" w:space="0" w:color="auto"/>
                    <w:right w:val="none" w:sz="0" w:space="0" w:color="auto"/>
                  </w:divBdr>
                  <w:divsChild>
                    <w:div w:id="213852218">
                      <w:marLeft w:val="0"/>
                      <w:marRight w:val="0"/>
                      <w:marTop w:val="0"/>
                      <w:marBottom w:val="0"/>
                      <w:divBdr>
                        <w:top w:val="none" w:sz="0" w:space="0" w:color="auto"/>
                        <w:left w:val="none" w:sz="0" w:space="0" w:color="auto"/>
                        <w:bottom w:val="none" w:sz="0" w:space="0" w:color="auto"/>
                        <w:right w:val="none" w:sz="0" w:space="0" w:color="auto"/>
                      </w:divBdr>
                    </w:div>
                  </w:divsChild>
                </w:div>
                <w:div w:id="1611743122">
                  <w:marLeft w:val="0"/>
                  <w:marRight w:val="0"/>
                  <w:marTop w:val="0"/>
                  <w:marBottom w:val="0"/>
                  <w:divBdr>
                    <w:top w:val="none" w:sz="0" w:space="0" w:color="auto"/>
                    <w:left w:val="none" w:sz="0" w:space="0" w:color="auto"/>
                    <w:bottom w:val="none" w:sz="0" w:space="0" w:color="auto"/>
                    <w:right w:val="none" w:sz="0" w:space="0" w:color="auto"/>
                  </w:divBdr>
                  <w:divsChild>
                    <w:div w:id="1140731436">
                      <w:marLeft w:val="0"/>
                      <w:marRight w:val="0"/>
                      <w:marTop w:val="0"/>
                      <w:marBottom w:val="0"/>
                      <w:divBdr>
                        <w:top w:val="none" w:sz="0" w:space="0" w:color="auto"/>
                        <w:left w:val="none" w:sz="0" w:space="0" w:color="auto"/>
                        <w:bottom w:val="none" w:sz="0" w:space="0" w:color="auto"/>
                        <w:right w:val="none" w:sz="0" w:space="0" w:color="auto"/>
                      </w:divBdr>
                    </w:div>
                    <w:div w:id="1233344767">
                      <w:marLeft w:val="0"/>
                      <w:marRight w:val="0"/>
                      <w:marTop w:val="0"/>
                      <w:marBottom w:val="0"/>
                      <w:divBdr>
                        <w:top w:val="none" w:sz="0" w:space="0" w:color="auto"/>
                        <w:left w:val="none" w:sz="0" w:space="0" w:color="auto"/>
                        <w:bottom w:val="none" w:sz="0" w:space="0" w:color="auto"/>
                        <w:right w:val="none" w:sz="0" w:space="0" w:color="auto"/>
                      </w:divBdr>
                    </w:div>
                    <w:div w:id="1314025662">
                      <w:marLeft w:val="0"/>
                      <w:marRight w:val="0"/>
                      <w:marTop w:val="0"/>
                      <w:marBottom w:val="0"/>
                      <w:divBdr>
                        <w:top w:val="none" w:sz="0" w:space="0" w:color="auto"/>
                        <w:left w:val="none" w:sz="0" w:space="0" w:color="auto"/>
                        <w:bottom w:val="none" w:sz="0" w:space="0" w:color="auto"/>
                        <w:right w:val="none" w:sz="0" w:space="0" w:color="auto"/>
                      </w:divBdr>
                    </w:div>
                  </w:divsChild>
                </w:div>
                <w:div w:id="1623000062">
                  <w:marLeft w:val="0"/>
                  <w:marRight w:val="0"/>
                  <w:marTop w:val="0"/>
                  <w:marBottom w:val="0"/>
                  <w:divBdr>
                    <w:top w:val="none" w:sz="0" w:space="0" w:color="auto"/>
                    <w:left w:val="none" w:sz="0" w:space="0" w:color="auto"/>
                    <w:bottom w:val="none" w:sz="0" w:space="0" w:color="auto"/>
                    <w:right w:val="none" w:sz="0" w:space="0" w:color="auto"/>
                  </w:divBdr>
                  <w:divsChild>
                    <w:div w:id="822620032">
                      <w:marLeft w:val="0"/>
                      <w:marRight w:val="0"/>
                      <w:marTop w:val="0"/>
                      <w:marBottom w:val="0"/>
                      <w:divBdr>
                        <w:top w:val="none" w:sz="0" w:space="0" w:color="auto"/>
                        <w:left w:val="none" w:sz="0" w:space="0" w:color="auto"/>
                        <w:bottom w:val="none" w:sz="0" w:space="0" w:color="auto"/>
                        <w:right w:val="none" w:sz="0" w:space="0" w:color="auto"/>
                      </w:divBdr>
                    </w:div>
                    <w:div w:id="1659918300">
                      <w:marLeft w:val="0"/>
                      <w:marRight w:val="0"/>
                      <w:marTop w:val="0"/>
                      <w:marBottom w:val="0"/>
                      <w:divBdr>
                        <w:top w:val="none" w:sz="0" w:space="0" w:color="auto"/>
                        <w:left w:val="none" w:sz="0" w:space="0" w:color="auto"/>
                        <w:bottom w:val="none" w:sz="0" w:space="0" w:color="auto"/>
                        <w:right w:val="none" w:sz="0" w:space="0" w:color="auto"/>
                      </w:divBdr>
                    </w:div>
                  </w:divsChild>
                </w:div>
                <w:div w:id="1706978409">
                  <w:marLeft w:val="0"/>
                  <w:marRight w:val="0"/>
                  <w:marTop w:val="0"/>
                  <w:marBottom w:val="0"/>
                  <w:divBdr>
                    <w:top w:val="none" w:sz="0" w:space="0" w:color="auto"/>
                    <w:left w:val="none" w:sz="0" w:space="0" w:color="auto"/>
                    <w:bottom w:val="none" w:sz="0" w:space="0" w:color="auto"/>
                    <w:right w:val="none" w:sz="0" w:space="0" w:color="auto"/>
                  </w:divBdr>
                  <w:divsChild>
                    <w:div w:id="2054689212">
                      <w:marLeft w:val="0"/>
                      <w:marRight w:val="0"/>
                      <w:marTop w:val="0"/>
                      <w:marBottom w:val="0"/>
                      <w:divBdr>
                        <w:top w:val="none" w:sz="0" w:space="0" w:color="auto"/>
                        <w:left w:val="none" w:sz="0" w:space="0" w:color="auto"/>
                        <w:bottom w:val="none" w:sz="0" w:space="0" w:color="auto"/>
                        <w:right w:val="none" w:sz="0" w:space="0" w:color="auto"/>
                      </w:divBdr>
                    </w:div>
                  </w:divsChild>
                </w:div>
                <w:div w:id="1708674714">
                  <w:marLeft w:val="0"/>
                  <w:marRight w:val="0"/>
                  <w:marTop w:val="0"/>
                  <w:marBottom w:val="0"/>
                  <w:divBdr>
                    <w:top w:val="none" w:sz="0" w:space="0" w:color="auto"/>
                    <w:left w:val="none" w:sz="0" w:space="0" w:color="auto"/>
                    <w:bottom w:val="none" w:sz="0" w:space="0" w:color="auto"/>
                    <w:right w:val="none" w:sz="0" w:space="0" w:color="auto"/>
                  </w:divBdr>
                  <w:divsChild>
                    <w:div w:id="637345637">
                      <w:marLeft w:val="0"/>
                      <w:marRight w:val="0"/>
                      <w:marTop w:val="0"/>
                      <w:marBottom w:val="0"/>
                      <w:divBdr>
                        <w:top w:val="none" w:sz="0" w:space="0" w:color="auto"/>
                        <w:left w:val="none" w:sz="0" w:space="0" w:color="auto"/>
                        <w:bottom w:val="none" w:sz="0" w:space="0" w:color="auto"/>
                        <w:right w:val="none" w:sz="0" w:space="0" w:color="auto"/>
                      </w:divBdr>
                    </w:div>
                    <w:div w:id="1468930451">
                      <w:marLeft w:val="0"/>
                      <w:marRight w:val="0"/>
                      <w:marTop w:val="0"/>
                      <w:marBottom w:val="0"/>
                      <w:divBdr>
                        <w:top w:val="none" w:sz="0" w:space="0" w:color="auto"/>
                        <w:left w:val="none" w:sz="0" w:space="0" w:color="auto"/>
                        <w:bottom w:val="none" w:sz="0" w:space="0" w:color="auto"/>
                        <w:right w:val="none" w:sz="0" w:space="0" w:color="auto"/>
                      </w:divBdr>
                    </w:div>
                    <w:div w:id="1519853546">
                      <w:marLeft w:val="0"/>
                      <w:marRight w:val="0"/>
                      <w:marTop w:val="0"/>
                      <w:marBottom w:val="0"/>
                      <w:divBdr>
                        <w:top w:val="none" w:sz="0" w:space="0" w:color="auto"/>
                        <w:left w:val="none" w:sz="0" w:space="0" w:color="auto"/>
                        <w:bottom w:val="none" w:sz="0" w:space="0" w:color="auto"/>
                        <w:right w:val="none" w:sz="0" w:space="0" w:color="auto"/>
                      </w:divBdr>
                    </w:div>
                  </w:divsChild>
                </w:div>
                <w:div w:id="1750275508">
                  <w:marLeft w:val="0"/>
                  <w:marRight w:val="0"/>
                  <w:marTop w:val="0"/>
                  <w:marBottom w:val="0"/>
                  <w:divBdr>
                    <w:top w:val="none" w:sz="0" w:space="0" w:color="auto"/>
                    <w:left w:val="none" w:sz="0" w:space="0" w:color="auto"/>
                    <w:bottom w:val="none" w:sz="0" w:space="0" w:color="auto"/>
                    <w:right w:val="none" w:sz="0" w:space="0" w:color="auto"/>
                  </w:divBdr>
                  <w:divsChild>
                    <w:div w:id="1813600045">
                      <w:marLeft w:val="0"/>
                      <w:marRight w:val="0"/>
                      <w:marTop w:val="0"/>
                      <w:marBottom w:val="0"/>
                      <w:divBdr>
                        <w:top w:val="none" w:sz="0" w:space="0" w:color="auto"/>
                        <w:left w:val="none" w:sz="0" w:space="0" w:color="auto"/>
                        <w:bottom w:val="none" w:sz="0" w:space="0" w:color="auto"/>
                        <w:right w:val="none" w:sz="0" w:space="0" w:color="auto"/>
                      </w:divBdr>
                    </w:div>
                  </w:divsChild>
                </w:div>
                <w:div w:id="1760246336">
                  <w:marLeft w:val="0"/>
                  <w:marRight w:val="0"/>
                  <w:marTop w:val="0"/>
                  <w:marBottom w:val="0"/>
                  <w:divBdr>
                    <w:top w:val="none" w:sz="0" w:space="0" w:color="auto"/>
                    <w:left w:val="none" w:sz="0" w:space="0" w:color="auto"/>
                    <w:bottom w:val="none" w:sz="0" w:space="0" w:color="auto"/>
                    <w:right w:val="none" w:sz="0" w:space="0" w:color="auto"/>
                  </w:divBdr>
                  <w:divsChild>
                    <w:div w:id="931813405">
                      <w:marLeft w:val="0"/>
                      <w:marRight w:val="0"/>
                      <w:marTop w:val="0"/>
                      <w:marBottom w:val="0"/>
                      <w:divBdr>
                        <w:top w:val="none" w:sz="0" w:space="0" w:color="auto"/>
                        <w:left w:val="none" w:sz="0" w:space="0" w:color="auto"/>
                        <w:bottom w:val="none" w:sz="0" w:space="0" w:color="auto"/>
                        <w:right w:val="none" w:sz="0" w:space="0" w:color="auto"/>
                      </w:divBdr>
                    </w:div>
                  </w:divsChild>
                </w:div>
                <w:div w:id="1774786899">
                  <w:marLeft w:val="0"/>
                  <w:marRight w:val="0"/>
                  <w:marTop w:val="0"/>
                  <w:marBottom w:val="0"/>
                  <w:divBdr>
                    <w:top w:val="none" w:sz="0" w:space="0" w:color="auto"/>
                    <w:left w:val="none" w:sz="0" w:space="0" w:color="auto"/>
                    <w:bottom w:val="none" w:sz="0" w:space="0" w:color="auto"/>
                    <w:right w:val="none" w:sz="0" w:space="0" w:color="auto"/>
                  </w:divBdr>
                  <w:divsChild>
                    <w:div w:id="598567963">
                      <w:marLeft w:val="0"/>
                      <w:marRight w:val="0"/>
                      <w:marTop w:val="0"/>
                      <w:marBottom w:val="0"/>
                      <w:divBdr>
                        <w:top w:val="none" w:sz="0" w:space="0" w:color="auto"/>
                        <w:left w:val="none" w:sz="0" w:space="0" w:color="auto"/>
                        <w:bottom w:val="none" w:sz="0" w:space="0" w:color="auto"/>
                        <w:right w:val="none" w:sz="0" w:space="0" w:color="auto"/>
                      </w:divBdr>
                    </w:div>
                    <w:div w:id="602038008">
                      <w:marLeft w:val="0"/>
                      <w:marRight w:val="0"/>
                      <w:marTop w:val="0"/>
                      <w:marBottom w:val="0"/>
                      <w:divBdr>
                        <w:top w:val="none" w:sz="0" w:space="0" w:color="auto"/>
                        <w:left w:val="none" w:sz="0" w:space="0" w:color="auto"/>
                        <w:bottom w:val="none" w:sz="0" w:space="0" w:color="auto"/>
                        <w:right w:val="none" w:sz="0" w:space="0" w:color="auto"/>
                      </w:divBdr>
                    </w:div>
                    <w:div w:id="637030930">
                      <w:marLeft w:val="0"/>
                      <w:marRight w:val="0"/>
                      <w:marTop w:val="0"/>
                      <w:marBottom w:val="0"/>
                      <w:divBdr>
                        <w:top w:val="none" w:sz="0" w:space="0" w:color="auto"/>
                        <w:left w:val="none" w:sz="0" w:space="0" w:color="auto"/>
                        <w:bottom w:val="none" w:sz="0" w:space="0" w:color="auto"/>
                        <w:right w:val="none" w:sz="0" w:space="0" w:color="auto"/>
                      </w:divBdr>
                    </w:div>
                    <w:div w:id="896478291">
                      <w:marLeft w:val="0"/>
                      <w:marRight w:val="0"/>
                      <w:marTop w:val="0"/>
                      <w:marBottom w:val="0"/>
                      <w:divBdr>
                        <w:top w:val="none" w:sz="0" w:space="0" w:color="auto"/>
                        <w:left w:val="none" w:sz="0" w:space="0" w:color="auto"/>
                        <w:bottom w:val="none" w:sz="0" w:space="0" w:color="auto"/>
                        <w:right w:val="none" w:sz="0" w:space="0" w:color="auto"/>
                      </w:divBdr>
                    </w:div>
                    <w:div w:id="1436905683">
                      <w:marLeft w:val="0"/>
                      <w:marRight w:val="0"/>
                      <w:marTop w:val="0"/>
                      <w:marBottom w:val="0"/>
                      <w:divBdr>
                        <w:top w:val="none" w:sz="0" w:space="0" w:color="auto"/>
                        <w:left w:val="none" w:sz="0" w:space="0" w:color="auto"/>
                        <w:bottom w:val="none" w:sz="0" w:space="0" w:color="auto"/>
                        <w:right w:val="none" w:sz="0" w:space="0" w:color="auto"/>
                      </w:divBdr>
                    </w:div>
                    <w:div w:id="1550265968">
                      <w:marLeft w:val="0"/>
                      <w:marRight w:val="0"/>
                      <w:marTop w:val="0"/>
                      <w:marBottom w:val="0"/>
                      <w:divBdr>
                        <w:top w:val="none" w:sz="0" w:space="0" w:color="auto"/>
                        <w:left w:val="none" w:sz="0" w:space="0" w:color="auto"/>
                        <w:bottom w:val="none" w:sz="0" w:space="0" w:color="auto"/>
                        <w:right w:val="none" w:sz="0" w:space="0" w:color="auto"/>
                      </w:divBdr>
                    </w:div>
                    <w:div w:id="1614366536">
                      <w:marLeft w:val="0"/>
                      <w:marRight w:val="0"/>
                      <w:marTop w:val="0"/>
                      <w:marBottom w:val="0"/>
                      <w:divBdr>
                        <w:top w:val="none" w:sz="0" w:space="0" w:color="auto"/>
                        <w:left w:val="none" w:sz="0" w:space="0" w:color="auto"/>
                        <w:bottom w:val="none" w:sz="0" w:space="0" w:color="auto"/>
                        <w:right w:val="none" w:sz="0" w:space="0" w:color="auto"/>
                      </w:divBdr>
                    </w:div>
                    <w:div w:id="1802961012">
                      <w:marLeft w:val="0"/>
                      <w:marRight w:val="0"/>
                      <w:marTop w:val="0"/>
                      <w:marBottom w:val="0"/>
                      <w:divBdr>
                        <w:top w:val="none" w:sz="0" w:space="0" w:color="auto"/>
                        <w:left w:val="none" w:sz="0" w:space="0" w:color="auto"/>
                        <w:bottom w:val="none" w:sz="0" w:space="0" w:color="auto"/>
                        <w:right w:val="none" w:sz="0" w:space="0" w:color="auto"/>
                      </w:divBdr>
                    </w:div>
                    <w:div w:id="1880514282">
                      <w:marLeft w:val="0"/>
                      <w:marRight w:val="0"/>
                      <w:marTop w:val="0"/>
                      <w:marBottom w:val="0"/>
                      <w:divBdr>
                        <w:top w:val="none" w:sz="0" w:space="0" w:color="auto"/>
                        <w:left w:val="none" w:sz="0" w:space="0" w:color="auto"/>
                        <w:bottom w:val="none" w:sz="0" w:space="0" w:color="auto"/>
                        <w:right w:val="none" w:sz="0" w:space="0" w:color="auto"/>
                      </w:divBdr>
                    </w:div>
                    <w:div w:id="1991670892">
                      <w:marLeft w:val="0"/>
                      <w:marRight w:val="0"/>
                      <w:marTop w:val="0"/>
                      <w:marBottom w:val="0"/>
                      <w:divBdr>
                        <w:top w:val="none" w:sz="0" w:space="0" w:color="auto"/>
                        <w:left w:val="none" w:sz="0" w:space="0" w:color="auto"/>
                        <w:bottom w:val="none" w:sz="0" w:space="0" w:color="auto"/>
                        <w:right w:val="none" w:sz="0" w:space="0" w:color="auto"/>
                      </w:divBdr>
                    </w:div>
                    <w:div w:id="2020622889">
                      <w:marLeft w:val="0"/>
                      <w:marRight w:val="0"/>
                      <w:marTop w:val="0"/>
                      <w:marBottom w:val="0"/>
                      <w:divBdr>
                        <w:top w:val="none" w:sz="0" w:space="0" w:color="auto"/>
                        <w:left w:val="none" w:sz="0" w:space="0" w:color="auto"/>
                        <w:bottom w:val="none" w:sz="0" w:space="0" w:color="auto"/>
                        <w:right w:val="none" w:sz="0" w:space="0" w:color="auto"/>
                      </w:divBdr>
                    </w:div>
                  </w:divsChild>
                </w:div>
                <w:div w:id="1778132909">
                  <w:marLeft w:val="0"/>
                  <w:marRight w:val="0"/>
                  <w:marTop w:val="0"/>
                  <w:marBottom w:val="0"/>
                  <w:divBdr>
                    <w:top w:val="none" w:sz="0" w:space="0" w:color="auto"/>
                    <w:left w:val="none" w:sz="0" w:space="0" w:color="auto"/>
                    <w:bottom w:val="none" w:sz="0" w:space="0" w:color="auto"/>
                    <w:right w:val="none" w:sz="0" w:space="0" w:color="auto"/>
                  </w:divBdr>
                  <w:divsChild>
                    <w:div w:id="1173180871">
                      <w:marLeft w:val="0"/>
                      <w:marRight w:val="0"/>
                      <w:marTop w:val="0"/>
                      <w:marBottom w:val="0"/>
                      <w:divBdr>
                        <w:top w:val="none" w:sz="0" w:space="0" w:color="auto"/>
                        <w:left w:val="none" w:sz="0" w:space="0" w:color="auto"/>
                        <w:bottom w:val="none" w:sz="0" w:space="0" w:color="auto"/>
                        <w:right w:val="none" w:sz="0" w:space="0" w:color="auto"/>
                      </w:divBdr>
                    </w:div>
                  </w:divsChild>
                </w:div>
                <w:div w:id="1780830681">
                  <w:marLeft w:val="0"/>
                  <w:marRight w:val="0"/>
                  <w:marTop w:val="0"/>
                  <w:marBottom w:val="0"/>
                  <w:divBdr>
                    <w:top w:val="none" w:sz="0" w:space="0" w:color="auto"/>
                    <w:left w:val="none" w:sz="0" w:space="0" w:color="auto"/>
                    <w:bottom w:val="none" w:sz="0" w:space="0" w:color="auto"/>
                    <w:right w:val="none" w:sz="0" w:space="0" w:color="auto"/>
                  </w:divBdr>
                  <w:divsChild>
                    <w:div w:id="1739017354">
                      <w:marLeft w:val="0"/>
                      <w:marRight w:val="0"/>
                      <w:marTop w:val="0"/>
                      <w:marBottom w:val="0"/>
                      <w:divBdr>
                        <w:top w:val="none" w:sz="0" w:space="0" w:color="auto"/>
                        <w:left w:val="none" w:sz="0" w:space="0" w:color="auto"/>
                        <w:bottom w:val="none" w:sz="0" w:space="0" w:color="auto"/>
                        <w:right w:val="none" w:sz="0" w:space="0" w:color="auto"/>
                      </w:divBdr>
                    </w:div>
                  </w:divsChild>
                </w:div>
                <w:div w:id="1793010728">
                  <w:marLeft w:val="0"/>
                  <w:marRight w:val="0"/>
                  <w:marTop w:val="0"/>
                  <w:marBottom w:val="0"/>
                  <w:divBdr>
                    <w:top w:val="none" w:sz="0" w:space="0" w:color="auto"/>
                    <w:left w:val="none" w:sz="0" w:space="0" w:color="auto"/>
                    <w:bottom w:val="none" w:sz="0" w:space="0" w:color="auto"/>
                    <w:right w:val="none" w:sz="0" w:space="0" w:color="auto"/>
                  </w:divBdr>
                  <w:divsChild>
                    <w:div w:id="1203716413">
                      <w:marLeft w:val="0"/>
                      <w:marRight w:val="0"/>
                      <w:marTop w:val="0"/>
                      <w:marBottom w:val="0"/>
                      <w:divBdr>
                        <w:top w:val="none" w:sz="0" w:space="0" w:color="auto"/>
                        <w:left w:val="none" w:sz="0" w:space="0" w:color="auto"/>
                        <w:bottom w:val="none" w:sz="0" w:space="0" w:color="auto"/>
                        <w:right w:val="none" w:sz="0" w:space="0" w:color="auto"/>
                      </w:divBdr>
                    </w:div>
                  </w:divsChild>
                </w:div>
                <w:div w:id="1796824842">
                  <w:marLeft w:val="0"/>
                  <w:marRight w:val="0"/>
                  <w:marTop w:val="0"/>
                  <w:marBottom w:val="0"/>
                  <w:divBdr>
                    <w:top w:val="none" w:sz="0" w:space="0" w:color="auto"/>
                    <w:left w:val="none" w:sz="0" w:space="0" w:color="auto"/>
                    <w:bottom w:val="none" w:sz="0" w:space="0" w:color="auto"/>
                    <w:right w:val="none" w:sz="0" w:space="0" w:color="auto"/>
                  </w:divBdr>
                  <w:divsChild>
                    <w:div w:id="536620325">
                      <w:marLeft w:val="0"/>
                      <w:marRight w:val="0"/>
                      <w:marTop w:val="0"/>
                      <w:marBottom w:val="0"/>
                      <w:divBdr>
                        <w:top w:val="none" w:sz="0" w:space="0" w:color="auto"/>
                        <w:left w:val="none" w:sz="0" w:space="0" w:color="auto"/>
                        <w:bottom w:val="none" w:sz="0" w:space="0" w:color="auto"/>
                        <w:right w:val="none" w:sz="0" w:space="0" w:color="auto"/>
                      </w:divBdr>
                    </w:div>
                  </w:divsChild>
                </w:div>
                <w:div w:id="1797286417">
                  <w:marLeft w:val="0"/>
                  <w:marRight w:val="0"/>
                  <w:marTop w:val="0"/>
                  <w:marBottom w:val="0"/>
                  <w:divBdr>
                    <w:top w:val="none" w:sz="0" w:space="0" w:color="auto"/>
                    <w:left w:val="none" w:sz="0" w:space="0" w:color="auto"/>
                    <w:bottom w:val="none" w:sz="0" w:space="0" w:color="auto"/>
                    <w:right w:val="none" w:sz="0" w:space="0" w:color="auto"/>
                  </w:divBdr>
                  <w:divsChild>
                    <w:div w:id="1278214684">
                      <w:marLeft w:val="0"/>
                      <w:marRight w:val="0"/>
                      <w:marTop w:val="0"/>
                      <w:marBottom w:val="0"/>
                      <w:divBdr>
                        <w:top w:val="none" w:sz="0" w:space="0" w:color="auto"/>
                        <w:left w:val="none" w:sz="0" w:space="0" w:color="auto"/>
                        <w:bottom w:val="none" w:sz="0" w:space="0" w:color="auto"/>
                        <w:right w:val="none" w:sz="0" w:space="0" w:color="auto"/>
                      </w:divBdr>
                    </w:div>
                  </w:divsChild>
                </w:div>
                <w:div w:id="1811049929">
                  <w:marLeft w:val="0"/>
                  <w:marRight w:val="0"/>
                  <w:marTop w:val="0"/>
                  <w:marBottom w:val="0"/>
                  <w:divBdr>
                    <w:top w:val="none" w:sz="0" w:space="0" w:color="auto"/>
                    <w:left w:val="none" w:sz="0" w:space="0" w:color="auto"/>
                    <w:bottom w:val="none" w:sz="0" w:space="0" w:color="auto"/>
                    <w:right w:val="none" w:sz="0" w:space="0" w:color="auto"/>
                  </w:divBdr>
                  <w:divsChild>
                    <w:div w:id="281575035">
                      <w:marLeft w:val="0"/>
                      <w:marRight w:val="0"/>
                      <w:marTop w:val="0"/>
                      <w:marBottom w:val="0"/>
                      <w:divBdr>
                        <w:top w:val="none" w:sz="0" w:space="0" w:color="auto"/>
                        <w:left w:val="none" w:sz="0" w:space="0" w:color="auto"/>
                        <w:bottom w:val="none" w:sz="0" w:space="0" w:color="auto"/>
                        <w:right w:val="none" w:sz="0" w:space="0" w:color="auto"/>
                      </w:divBdr>
                    </w:div>
                  </w:divsChild>
                </w:div>
                <w:div w:id="1821343346">
                  <w:marLeft w:val="0"/>
                  <w:marRight w:val="0"/>
                  <w:marTop w:val="0"/>
                  <w:marBottom w:val="0"/>
                  <w:divBdr>
                    <w:top w:val="none" w:sz="0" w:space="0" w:color="auto"/>
                    <w:left w:val="none" w:sz="0" w:space="0" w:color="auto"/>
                    <w:bottom w:val="none" w:sz="0" w:space="0" w:color="auto"/>
                    <w:right w:val="none" w:sz="0" w:space="0" w:color="auto"/>
                  </w:divBdr>
                  <w:divsChild>
                    <w:div w:id="958025886">
                      <w:marLeft w:val="0"/>
                      <w:marRight w:val="0"/>
                      <w:marTop w:val="0"/>
                      <w:marBottom w:val="0"/>
                      <w:divBdr>
                        <w:top w:val="none" w:sz="0" w:space="0" w:color="auto"/>
                        <w:left w:val="none" w:sz="0" w:space="0" w:color="auto"/>
                        <w:bottom w:val="none" w:sz="0" w:space="0" w:color="auto"/>
                        <w:right w:val="none" w:sz="0" w:space="0" w:color="auto"/>
                      </w:divBdr>
                    </w:div>
                  </w:divsChild>
                </w:div>
                <w:div w:id="1871456622">
                  <w:marLeft w:val="0"/>
                  <w:marRight w:val="0"/>
                  <w:marTop w:val="0"/>
                  <w:marBottom w:val="0"/>
                  <w:divBdr>
                    <w:top w:val="none" w:sz="0" w:space="0" w:color="auto"/>
                    <w:left w:val="none" w:sz="0" w:space="0" w:color="auto"/>
                    <w:bottom w:val="none" w:sz="0" w:space="0" w:color="auto"/>
                    <w:right w:val="none" w:sz="0" w:space="0" w:color="auto"/>
                  </w:divBdr>
                  <w:divsChild>
                    <w:div w:id="1373000896">
                      <w:marLeft w:val="0"/>
                      <w:marRight w:val="0"/>
                      <w:marTop w:val="0"/>
                      <w:marBottom w:val="0"/>
                      <w:divBdr>
                        <w:top w:val="none" w:sz="0" w:space="0" w:color="auto"/>
                        <w:left w:val="none" w:sz="0" w:space="0" w:color="auto"/>
                        <w:bottom w:val="none" w:sz="0" w:space="0" w:color="auto"/>
                        <w:right w:val="none" w:sz="0" w:space="0" w:color="auto"/>
                      </w:divBdr>
                    </w:div>
                  </w:divsChild>
                </w:div>
                <w:div w:id="1887447804">
                  <w:marLeft w:val="0"/>
                  <w:marRight w:val="0"/>
                  <w:marTop w:val="0"/>
                  <w:marBottom w:val="0"/>
                  <w:divBdr>
                    <w:top w:val="none" w:sz="0" w:space="0" w:color="auto"/>
                    <w:left w:val="none" w:sz="0" w:space="0" w:color="auto"/>
                    <w:bottom w:val="none" w:sz="0" w:space="0" w:color="auto"/>
                    <w:right w:val="none" w:sz="0" w:space="0" w:color="auto"/>
                  </w:divBdr>
                  <w:divsChild>
                    <w:div w:id="484515324">
                      <w:marLeft w:val="0"/>
                      <w:marRight w:val="0"/>
                      <w:marTop w:val="0"/>
                      <w:marBottom w:val="0"/>
                      <w:divBdr>
                        <w:top w:val="none" w:sz="0" w:space="0" w:color="auto"/>
                        <w:left w:val="none" w:sz="0" w:space="0" w:color="auto"/>
                        <w:bottom w:val="none" w:sz="0" w:space="0" w:color="auto"/>
                        <w:right w:val="none" w:sz="0" w:space="0" w:color="auto"/>
                      </w:divBdr>
                    </w:div>
                  </w:divsChild>
                </w:div>
                <w:div w:id="1891763475">
                  <w:marLeft w:val="0"/>
                  <w:marRight w:val="0"/>
                  <w:marTop w:val="0"/>
                  <w:marBottom w:val="0"/>
                  <w:divBdr>
                    <w:top w:val="none" w:sz="0" w:space="0" w:color="auto"/>
                    <w:left w:val="none" w:sz="0" w:space="0" w:color="auto"/>
                    <w:bottom w:val="none" w:sz="0" w:space="0" w:color="auto"/>
                    <w:right w:val="none" w:sz="0" w:space="0" w:color="auto"/>
                  </w:divBdr>
                  <w:divsChild>
                    <w:div w:id="1845784937">
                      <w:marLeft w:val="0"/>
                      <w:marRight w:val="0"/>
                      <w:marTop w:val="0"/>
                      <w:marBottom w:val="0"/>
                      <w:divBdr>
                        <w:top w:val="none" w:sz="0" w:space="0" w:color="auto"/>
                        <w:left w:val="none" w:sz="0" w:space="0" w:color="auto"/>
                        <w:bottom w:val="none" w:sz="0" w:space="0" w:color="auto"/>
                        <w:right w:val="none" w:sz="0" w:space="0" w:color="auto"/>
                      </w:divBdr>
                    </w:div>
                  </w:divsChild>
                </w:div>
                <w:div w:id="1909146642">
                  <w:marLeft w:val="0"/>
                  <w:marRight w:val="0"/>
                  <w:marTop w:val="0"/>
                  <w:marBottom w:val="0"/>
                  <w:divBdr>
                    <w:top w:val="none" w:sz="0" w:space="0" w:color="auto"/>
                    <w:left w:val="none" w:sz="0" w:space="0" w:color="auto"/>
                    <w:bottom w:val="none" w:sz="0" w:space="0" w:color="auto"/>
                    <w:right w:val="none" w:sz="0" w:space="0" w:color="auto"/>
                  </w:divBdr>
                  <w:divsChild>
                    <w:div w:id="790130161">
                      <w:marLeft w:val="0"/>
                      <w:marRight w:val="0"/>
                      <w:marTop w:val="0"/>
                      <w:marBottom w:val="0"/>
                      <w:divBdr>
                        <w:top w:val="none" w:sz="0" w:space="0" w:color="auto"/>
                        <w:left w:val="none" w:sz="0" w:space="0" w:color="auto"/>
                        <w:bottom w:val="none" w:sz="0" w:space="0" w:color="auto"/>
                        <w:right w:val="none" w:sz="0" w:space="0" w:color="auto"/>
                      </w:divBdr>
                    </w:div>
                  </w:divsChild>
                </w:div>
                <w:div w:id="1920822630">
                  <w:marLeft w:val="0"/>
                  <w:marRight w:val="0"/>
                  <w:marTop w:val="0"/>
                  <w:marBottom w:val="0"/>
                  <w:divBdr>
                    <w:top w:val="none" w:sz="0" w:space="0" w:color="auto"/>
                    <w:left w:val="none" w:sz="0" w:space="0" w:color="auto"/>
                    <w:bottom w:val="none" w:sz="0" w:space="0" w:color="auto"/>
                    <w:right w:val="none" w:sz="0" w:space="0" w:color="auto"/>
                  </w:divBdr>
                  <w:divsChild>
                    <w:div w:id="1749690967">
                      <w:marLeft w:val="0"/>
                      <w:marRight w:val="0"/>
                      <w:marTop w:val="0"/>
                      <w:marBottom w:val="0"/>
                      <w:divBdr>
                        <w:top w:val="none" w:sz="0" w:space="0" w:color="auto"/>
                        <w:left w:val="none" w:sz="0" w:space="0" w:color="auto"/>
                        <w:bottom w:val="none" w:sz="0" w:space="0" w:color="auto"/>
                        <w:right w:val="none" w:sz="0" w:space="0" w:color="auto"/>
                      </w:divBdr>
                    </w:div>
                  </w:divsChild>
                </w:div>
                <w:div w:id="1925799298">
                  <w:marLeft w:val="0"/>
                  <w:marRight w:val="0"/>
                  <w:marTop w:val="0"/>
                  <w:marBottom w:val="0"/>
                  <w:divBdr>
                    <w:top w:val="none" w:sz="0" w:space="0" w:color="auto"/>
                    <w:left w:val="none" w:sz="0" w:space="0" w:color="auto"/>
                    <w:bottom w:val="none" w:sz="0" w:space="0" w:color="auto"/>
                    <w:right w:val="none" w:sz="0" w:space="0" w:color="auto"/>
                  </w:divBdr>
                  <w:divsChild>
                    <w:div w:id="665935628">
                      <w:marLeft w:val="0"/>
                      <w:marRight w:val="0"/>
                      <w:marTop w:val="0"/>
                      <w:marBottom w:val="0"/>
                      <w:divBdr>
                        <w:top w:val="none" w:sz="0" w:space="0" w:color="auto"/>
                        <w:left w:val="none" w:sz="0" w:space="0" w:color="auto"/>
                        <w:bottom w:val="none" w:sz="0" w:space="0" w:color="auto"/>
                        <w:right w:val="none" w:sz="0" w:space="0" w:color="auto"/>
                      </w:divBdr>
                    </w:div>
                  </w:divsChild>
                </w:div>
                <w:div w:id="1939679314">
                  <w:marLeft w:val="0"/>
                  <w:marRight w:val="0"/>
                  <w:marTop w:val="0"/>
                  <w:marBottom w:val="0"/>
                  <w:divBdr>
                    <w:top w:val="none" w:sz="0" w:space="0" w:color="auto"/>
                    <w:left w:val="none" w:sz="0" w:space="0" w:color="auto"/>
                    <w:bottom w:val="none" w:sz="0" w:space="0" w:color="auto"/>
                    <w:right w:val="none" w:sz="0" w:space="0" w:color="auto"/>
                  </w:divBdr>
                  <w:divsChild>
                    <w:div w:id="48043629">
                      <w:marLeft w:val="0"/>
                      <w:marRight w:val="0"/>
                      <w:marTop w:val="0"/>
                      <w:marBottom w:val="0"/>
                      <w:divBdr>
                        <w:top w:val="none" w:sz="0" w:space="0" w:color="auto"/>
                        <w:left w:val="none" w:sz="0" w:space="0" w:color="auto"/>
                        <w:bottom w:val="none" w:sz="0" w:space="0" w:color="auto"/>
                        <w:right w:val="none" w:sz="0" w:space="0" w:color="auto"/>
                      </w:divBdr>
                    </w:div>
                  </w:divsChild>
                </w:div>
                <w:div w:id="1972007492">
                  <w:marLeft w:val="0"/>
                  <w:marRight w:val="0"/>
                  <w:marTop w:val="0"/>
                  <w:marBottom w:val="0"/>
                  <w:divBdr>
                    <w:top w:val="none" w:sz="0" w:space="0" w:color="auto"/>
                    <w:left w:val="none" w:sz="0" w:space="0" w:color="auto"/>
                    <w:bottom w:val="none" w:sz="0" w:space="0" w:color="auto"/>
                    <w:right w:val="none" w:sz="0" w:space="0" w:color="auto"/>
                  </w:divBdr>
                  <w:divsChild>
                    <w:div w:id="1916817426">
                      <w:marLeft w:val="0"/>
                      <w:marRight w:val="0"/>
                      <w:marTop w:val="0"/>
                      <w:marBottom w:val="0"/>
                      <w:divBdr>
                        <w:top w:val="none" w:sz="0" w:space="0" w:color="auto"/>
                        <w:left w:val="none" w:sz="0" w:space="0" w:color="auto"/>
                        <w:bottom w:val="none" w:sz="0" w:space="0" w:color="auto"/>
                        <w:right w:val="none" w:sz="0" w:space="0" w:color="auto"/>
                      </w:divBdr>
                    </w:div>
                  </w:divsChild>
                </w:div>
                <w:div w:id="2082094847">
                  <w:marLeft w:val="0"/>
                  <w:marRight w:val="0"/>
                  <w:marTop w:val="0"/>
                  <w:marBottom w:val="0"/>
                  <w:divBdr>
                    <w:top w:val="none" w:sz="0" w:space="0" w:color="auto"/>
                    <w:left w:val="none" w:sz="0" w:space="0" w:color="auto"/>
                    <w:bottom w:val="none" w:sz="0" w:space="0" w:color="auto"/>
                    <w:right w:val="none" w:sz="0" w:space="0" w:color="auto"/>
                  </w:divBdr>
                  <w:divsChild>
                    <w:div w:id="147673083">
                      <w:marLeft w:val="0"/>
                      <w:marRight w:val="0"/>
                      <w:marTop w:val="0"/>
                      <w:marBottom w:val="0"/>
                      <w:divBdr>
                        <w:top w:val="none" w:sz="0" w:space="0" w:color="auto"/>
                        <w:left w:val="none" w:sz="0" w:space="0" w:color="auto"/>
                        <w:bottom w:val="none" w:sz="0" w:space="0" w:color="auto"/>
                        <w:right w:val="none" w:sz="0" w:space="0" w:color="auto"/>
                      </w:divBdr>
                    </w:div>
                  </w:divsChild>
                </w:div>
                <w:div w:id="2129077721">
                  <w:marLeft w:val="0"/>
                  <w:marRight w:val="0"/>
                  <w:marTop w:val="0"/>
                  <w:marBottom w:val="0"/>
                  <w:divBdr>
                    <w:top w:val="none" w:sz="0" w:space="0" w:color="auto"/>
                    <w:left w:val="none" w:sz="0" w:space="0" w:color="auto"/>
                    <w:bottom w:val="none" w:sz="0" w:space="0" w:color="auto"/>
                    <w:right w:val="none" w:sz="0" w:space="0" w:color="auto"/>
                  </w:divBdr>
                  <w:divsChild>
                    <w:div w:id="379717422">
                      <w:marLeft w:val="0"/>
                      <w:marRight w:val="0"/>
                      <w:marTop w:val="0"/>
                      <w:marBottom w:val="0"/>
                      <w:divBdr>
                        <w:top w:val="none" w:sz="0" w:space="0" w:color="auto"/>
                        <w:left w:val="none" w:sz="0" w:space="0" w:color="auto"/>
                        <w:bottom w:val="none" w:sz="0" w:space="0" w:color="auto"/>
                        <w:right w:val="none" w:sz="0" w:space="0" w:color="auto"/>
                      </w:divBdr>
                    </w:div>
                  </w:divsChild>
                </w:div>
                <w:div w:id="2131582963">
                  <w:marLeft w:val="0"/>
                  <w:marRight w:val="0"/>
                  <w:marTop w:val="0"/>
                  <w:marBottom w:val="0"/>
                  <w:divBdr>
                    <w:top w:val="none" w:sz="0" w:space="0" w:color="auto"/>
                    <w:left w:val="none" w:sz="0" w:space="0" w:color="auto"/>
                    <w:bottom w:val="none" w:sz="0" w:space="0" w:color="auto"/>
                    <w:right w:val="none" w:sz="0" w:space="0" w:color="auto"/>
                  </w:divBdr>
                  <w:divsChild>
                    <w:div w:id="809441415">
                      <w:marLeft w:val="0"/>
                      <w:marRight w:val="0"/>
                      <w:marTop w:val="0"/>
                      <w:marBottom w:val="0"/>
                      <w:divBdr>
                        <w:top w:val="none" w:sz="0" w:space="0" w:color="auto"/>
                        <w:left w:val="none" w:sz="0" w:space="0" w:color="auto"/>
                        <w:bottom w:val="none" w:sz="0" w:space="0" w:color="auto"/>
                        <w:right w:val="none" w:sz="0" w:space="0" w:color="auto"/>
                      </w:divBdr>
                    </w:div>
                  </w:divsChild>
                </w:div>
                <w:div w:id="2133548581">
                  <w:marLeft w:val="0"/>
                  <w:marRight w:val="0"/>
                  <w:marTop w:val="0"/>
                  <w:marBottom w:val="0"/>
                  <w:divBdr>
                    <w:top w:val="none" w:sz="0" w:space="0" w:color="auto"/>
                    <w:left w:val="none" w:sz="0" w:space="0" w:color="auto"/>
                    <w:bottom w:val="none" w:sz="0" w:space="0" w:color="auto"/>
                    <w:right w:val="none" w:sz="0" w:space="0" w:color="auto"/>
                  </w:divBdr>
                  <w:divsChild>
                    <w:div w:id="1685206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0776551">
          <w:marLeft w:val="0"/>
          <w:marRight w:val="0"/>
          <w:marTop w:val="0"/>
          <w:marBottom w:val="0"/>
          <w:divBdr>
            <w:top w:val="none" w:sz="0" w:space="0" w:color="auto"/>
            <w:left w:val="none" w:sz="0" w:space="0" w:color="auto"/>
            <w:bottom w:val="none" w:sz="0" w:space="0" w:color="auto"/>
            <w:right w:val="none" w:sz="0" w:space="0" w:color="auto"/>
          </w:divBdr>
        </w:div>
      </w:divsChild>
    </w:div>
    <w:div w:id="225384603">
      <w:bodyDiv w:val="1"/>
      <w:marLeft w:val="0"/>
      <w:marRight w:val="0"/>
      <w:marTop w:val="0"/>
      <w:marBottom w:val="0"/>
      <w:divBdr>
        <w:top w:val="none" w:sz="0" w:space="0" w:color="auto"/>
        <w:left w:val="none" w:sz="0" w:space="0" w:color="auto"/>
        <w:bottom w:val="none" w:sz="0" w:space="0" w:color="auto"/>
        <w:right w:val="none" w:sz="0" w:space="0" w:color="auto"/>
      </w:divBdr>
    </w:div>
    <w:div w:id="229079944">
      <w:bodyDiv w:val="1"/>
      <w:marLeft w:val="0"/>
      <w:marRight w:val="0"/>
      <w:marTop w:val="0"/>
      <w:marBottom w:val="0"/>
      <w:divBdr>
        <w:top w:val="none" w:sz="0" w:space="0" w:color="auto"/>
        <w:left w:val="none" w:sz="0" w:space="0" w:color="auto"/>
        <w:bottom w:val="none" w:sz="0" w:space="0" w:color="auto"/>
        <w:right w:val="none" w:sz="0" w:space="0" w:color="auto"/>
      </w:divBdr>
    </w:div>
    <w:div w:id="427508652">
      <w:bodyDiv w:val="1"/>
      <w:marLeft w:val="0"/>
      <w:marRight w:val="0"/>
      <w:marTop w:val="0"/>
      <w:marBottom w:val="0"/>
      <w:divBdr>
        <w:top w:val="none" w:sz="0" w:space="0" w:color="auto"/>
        <w:left w:val="none" w:sz="0" w:space="0" w:color="auto"/>
        <w:bottom w:val="none" w:sz="0" w:space="0" w:color="auto"/>
        <w:right w:val="none" w:sz="0" w:space="0" w:color="auto"/>
      </w:divBdr>
      <w:divsChild>
        <w:div w:id="124350065">
          <w:marLeft w:val="0"/>
          <w:marRight w:val="0"/>
          <w:marTop w:val="0"/>
          <w:marBottom w:val="0"/>
          <w:divBdr>
            <w:top w:val="none" w:sz="0" w:space="0" w:color="auto"/>
            <w:left w:val="none" w:sz="0" w:space="0" w:color="auto"/>
            <w:bottom w:val="none" w:sz="0" w:space="0" w:color="auto"/>
            <w:right w:val="none" w:sz="0" w:space="0" w:color="auto"/>
          </w:divBdr>
        </w:div>
        <w:div w:id="514808260">
          <w:marLeft w:val="0"/>
          <w:marRight w:val="0"/>
          <w:marTop w:val="0"/>
          <w:marBottom w:val="0"/>
          <w:divBdr>
            <w:top w:val="none" w:sz="0" w:space="0" w:color="auto"/>
            <w:left w:val="none" w:sz="0" w:space="0" w:color="auto"/>
            <w:bottom w:val="none" w:sz="0" w:space="0" w:color="auto"/>
            <w:right w:val="none" w:sz="0" w:space="0" w:color="auto"/>
          </w:divBdr>
          <w:divsChild>
            <w:div w:id="952129726">
              <w:marLeft w:val="-75"/>
              <w:marRight w:val="0"/>
              <w:marTop w:val="30"/>
              <w:marBottom w:val="30"/>
              <w:divBdr>
                <w:top w:val="none" w:sz="0" w:space="0" w:color="auto"/>
                <w:left w:val="none" w:sz="0" w:space="0" w:color="auto"/>
                <w:bottom w:val="none" w:sz="0" w:space="0" w:color="auto"/>
                <w:right w:val="none" w:sz="0" w:space="0" w:color="auto"/>
              </w:divBdr>
              <w:divsChild>
                <w:div w:id="22829466">
                  <w:marLeft w:val="0"/>
                  <w:marRight w:val="0"/>
                  <w:marTop w:val="0"/>
                  <w:marBottom w:val="0"/>
                  <w:divBdr>
                    <w:top w:val="none" w:sz="0" w:space="0" w:color="auto"/>
                    <w:left w:val="none" w:sz="0" w:space="0" w:color="auto"/>
                    <w:bottom w:val="none" w:sz="0" w:space="0" w:color="auto"/>
                    <w:right w:val="none" w:sz="0" w:space="0" w:color="auto"/>
                  </w:divBdr>
                  <w:divsChild>
                    <w:div w:id="274210885">
                      <w:marLeft w:val="0"/>
                      <w:marRight w:val="0"/>
                      <w:marTop w:val="0"/>
                      <w:marBottom w:val="0"/>
                      <w:divBdr>
                        <w:top w:val="none" w:sz="0" w:space="0" w:color="auto"/>
                        <w:left w:val="none" w:sz="0" w:space="0" w:color="auto"/>
                        <w:bottom w:val="none" w:sz="0" w:space="0" w:color="auto"/>
                        <w:right w:val="none" w:sz="0" w:space="0" w:color="auto"/>
                      </w:divBdr>
                    </w:div>
                  </w:divsChild>
                </w:div>
                <w:div w:id="905844949">
                  <w:marLeft w:val="0"/>
                  <w:marRight w:val="0"/>
                  <w:marTop w:val="0"/>
                  <w:marBottom w:val="0"/>
                  <w:divBdr>
                    <w:top w:val="none" w:sz="0" w:space="0" w:color="auto"/>
                    <w:left w:val="none" w:sz="0" w:space="0" w:color="auto"/>
                    <w:bottom w:val="none" w:sz="0" w:space="0" w:color="auto"/>
                    <w:right w:val="none" w:sz="0" w:space="0" w:color="auto"/>
                  </w:divBdr>
                  <w:divsChild>
                    <w:div w:id="1969967505">
                      <w:marLeft w:val="0"/>
                      <w:marRight w:val="0"/>
                      <w:marTop w:val="0"/>
                      <w:marBottom w:val="0"/>
                      <w:divBdr>
                        <w:top w:val="none" w:sz="0" w:space="0" w:color="auto"/>
                        <w:left w:val="none" w:sz="0" w:space="0" w:color="auto"/>
                        <w:bottom w:val="none" w:sz="0" w:space="0" w:color="auto"/>
                        <w:right w:val="none" w:sz="0" w:space="0" w:color="auto"/>
                      </w:divBdr>
                    </w:div>
                  </w:divsChild>
                </w:div>
                <w:div w:id="914044961">
                  <w:marLeft w:val="0"/>
                  <w:marRight w:val="0"/>
                  <w:marTop w:val="0"/>
                  <w:marBottom w:val="0"/>
                  <w:divBdr>
                    <w:top w:val="none" w:sz="0" w:space="0" w:color="auto"/>
                    <w:left w:val="none" w:sz="0" w:space="0" w:color="auto"/>
                    <w:bottom w:val="none" w:sz="0" w:space="0" w:color="auto"/>
                    <w:right w:val="none" w:sz="0" w:space="0" w:color="auto"/>
                  </w:divBdr>
                  <w:divsChild>
                    <w:div w:id="499585624">
                      <w:marLeft w:val="0"/>
                      <w:marRight w:val="0"/>
                      <w:marTop w:val="0"/>
                      <w:marBottom w:val="0"/>
                      <w:divBdr>
                        <w:top w:val="none" w:sz="0" w:space="0" w:color="auto"/>
                        <w:left w:val="none" w:sz="0" w:space="0" w:color="auto"/>
                        <w:bottom w:val="none" w:sz="0" w:space="0" w:color="auto"/>
                        <w:right w:val="none" w:sz="0" w:space="0" w:color="auto"/>
                      </w:divBdr>
                    </w:div>
                  </w:divsChild>
                </w:div>
                <w:div w:id="996811464">
                  <w:marLeft w:val="0"/>
                  <w:marRight w:val="0"/>
                  <w:marTop w:val="0"/>
                  <w:marBottom w:val="0"/>
                  <w:divBdr>
                    <w:top w:val="none" w:sz="0" w:space="0" w:color="auto"/>
                    <w:left w:val="none" w:sz="0" w:space="0" w:color="auto"/>
                    <w:bottom w:val="none" w:sz="0" w:space="0" w:color="auto"/>
                    <w:right w:val="none" w:sz="0" w:space="0" w:color="auto"/>
                  </w:divBdr>
                  <w:divsChild>
                    <w:div w:id="954139730">
                      <w:marLeft w:val="0"/>
                      <w:marRight w:val="0"/>
                      <w:marTop w:val="0"/>
                      <w:marBottom w:val="0"/>
                      <w:divBdr>
                        <w:top w:val="none" w:sz="0" w:space="0" w:color="auto"/>
                        <w:left w:val="none" w:sz="0" w:space="0" w:color="auto"/>
                        <w:bottom w:val="none" w:sz="0" w:space="0" w:color="auto"/>
                        <w:right w:val="none" w:sz="0" w:space="0" w:color="auto"/>
                      </w:divBdr>
                    </w:div>
                  </w:divsChild>
                </w:div>
                <w:div w:id="1774671477">
                  <w:marLeft w:val="0"/>
                  <w:marRight w:val="0"/>
                  <w:marTop w:val="0"/>
                  <w:marBottom w:val="0"/>
                  <w:divBdr>
                    <w:top w:val="none" w:sz="0" w:space="0" w:color="auto"/>
                    <w:left w:val="none" w:sz="0" w:space="0" w:color="auto"/>
                    <w:bottom w:val="none" w:sz="0" w:space="0" w:color="auto"/>
                    <w:right w:val="none" w:sz="0" w:space="0" w:color="auto"/>
                  </w:divBdr>
                  <w:divsChild>
                    <w:div w:id="1828088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6973956">
          <w:marLeft w:val="0"/>
          <w:marRight w:val="0"/>
          <w:marTop w:val="0"/>
          <w:marBottom w:val="0"/>
          <w:divBdr>
            <w:top w:val="none" w:sz="0" w:space="0" w:color="auto"/>
            <w:left w:val="none" w:sz="0" w:space="0" w:color="auto"/>
            <w:bottom w:val="none" w:sz="0" w:space="0" w:color="auto"/>
            <w:right w:val="none" w:sz="0" w:space="0" w:color="auto"/>
          </w:divBdr>
        </w:div>
      </w:divsChild>
    </w:div>
    <w:div w:id="525480396">
      <w:bodyDiv w:val="1"/>
      <w:marLeft w:val="0"/>
      <w:marRight w:val="0"/>
      <w:marTop w:val="0"/>
      <w:marBottom w:val="0"/>
      <w:divBdr>
        <w:top w:val="none" w:sz="0" w:space="0" w:color="auto"/>
        <w:left w:val="none" w:sz="0" w:space="0" w:color="auto"/>
        <w:bottom w:val="none" w:sz="0" w:space="0" w:color="auto"/>
        <w:right w:val="none" w:sz="0" w:space="0" w:color="auto"/>
      </w:divBdr>
      <w:divsChild>
        <w:div w:id="365911154">
          <w:marLeft w:val="0"/>
          <w:marRight w:val="0"/>
          <w:marTop w:val="0"/>
          <w:marBottom w:val="0"/>
          <w:divBdr>
            <w:top w:val="none" w:sz="0" w:space="0" w:color="auto"/>
            <w:left w:val="none" w:sz="0" w:space="0" w:color="auto"/>
            <w:bottom w:val="none" w:sz="0" w:space="0" w:color="auto"/>
            <w:right w:val="none" w:sz="0" w:space="0" w:color="auto"/>
          </w:divBdr>
        </w:div>
        <w:div w:id="775751131">
          <w:marLeft w:val="0"/>
          <w:marRight w:val="0"/>
          <w:marTop w:val="0"/>
          <w:marBottom w:val="0"/>
          <w:divBdr>
            <w:top w:val="none" w:sz="0" w:space="0" w:color="auto"/>
            <w:left w:val="none" w:sz="0" w:space="0" w:color="auto"/>
            <w:bottom w:val="none" w:sz="0" w:space="0" w:color="auto"/>
            <w:right w:val="none" w:sz="0" w:space="0" w:color="auto"/>
          </w:divBdr>
        </w:div>
      </w:divsChild>
    </w:div>
    <w:div w:id="535657066">
      <w:bodyDiv w:val="1"/>
      <w:marLeft w:val="0"/>
      <w:marRight w:val="0"/>
      <w:marTop w:val="0"/>
      <w:marBottom w:val="0"/>
      <w:divBdr>
        <w:top w:val="none" w:sz="0" w:space="0" w:color="auto"/>
        <w:left w:val="none" w:sz="0" w:space="0" w:color="auto"/>
        <w:bottom w:val="none" w:sz="0" w:space="0" w:color="auto"/>
        <w:right w:val="none" w:sz="0" w:space="0" w:color="auto"/>
      </w:divBdr>
      <w:divsChild>
        <w:div w:id="71661420">
          <w:marLeft w:val="0"/>
          <w:marRight w:val="0"/>
          <w:marTop w:val="0"/>
          <w:marBottom w:val="0"/>
          <w:divBdr>
            <w:top w:val="none" w:sz="0" w:space="0" w:color="auto"/>
            <w:left w:val="none" w:sz="0" w:space="0" w:color="auto"/>
            <w:bottom w:val="none" w:sz="0" w:space="0" w:color="auto"/>
            <w:right w:val="none" w:sz="0" w:space="0" w:color="auto"/>
          </w:divBdr>
        </w:div>
        <w:div w:id="1096438059">
          <w:marLeft w:val="0"/>
          <w:marRight w:val="0"/>
          <w:marTop w:val="0"/>
          <w:marBottom w:val="0"/>
          <w:divBdr>
            <w:top w:val="none" w:sz="0" w:space="0" w:color="auto"/>
            <w:left w:val="none" w:sz="0" w:space="0" w:color="auto"/>
            <w:bottom w:val="none" w:sz="0" w:space="0" w:color="auto"/>
            <w:right w:val="none" w:sz="0" w:space="0" w:color="auto"/>
          </w:divBdr>
        </w:div>
        <w:div w:id="1480415211">
          <w:marLeft w:val="0"/>
          <w:marRight w:val="0"/>
          <w:marTop w:val="0"/>
          <w:marBottom w:val="0"/>
          <w:divBdr>
            <w:top w:val="none" w:sz="0" w:space="0" w:color="auto"/>
            <w:left w:val="none" w:sz="0" w:space="0" w:color="auto"/>
            <w:bottom w:val="none" w:sz="0" w:space="0" w:color="auto"/>
            <w:right w:val="none" w:sz="0" w:space="0" w:color="auto"/>
          </w:divBdr>
        </w:div>
        <w:div w:id="2024937202">
          <w:marLeft w:val="0"/>
          <w:marRight w:val="0"/>
          <w:marTop w:val="0"/>
          <w:marBottom w:val="0"/>
          <w:divBdr>
            <w:top w:val="none" w:sz="0" w:space="0" w:color="auto"/>
            <w:left w:val="none" w:sz="0" w:space="0" w:color="auto"/>
            <w:bottom w:val="none" w:sz="0" w:space="0" w:color="auto"/>
            <w:right w:val="none" w:sz="0" w:space="0" w:color="auto"/>
          </w:divBdr>
        </w:div>
        <w:div w:id="2126268412">
          <w:marLeft w:val="0"/>
          <w:marRight w:val="0"/>
          <w:marTop w:val="0"/>
          <w:marBottom w:val="0"/>
          <w:divBdr>
            <w:top w:val="none" w:sz="0" w:space="0" w:color="auto"/>
            <w:left w:val="none" w:sz="0" w:space="0" w:color="auto"/>
            <w:bottom w:val="none" w:sz="0" w:space="0" w:color="auto"/>
            <w:right w:val="none" w:sz="0" w:space="0" w:color="auto"/>
          </w:divBdr>
          <w:divsChild>
            <w:div w:id="492450312">
              <w:marLeft w:val="0"/>
              <w:marRight w:val="0"/>
              <w:marTop w:val="30"/>
              <w:marBottom w:val="30"/>
              <w:divBdr>
                <w:top w:val="none" w:sz="0" w:space="0" w:color="auto"/>
                <w:left w:val="none" w:sz="0" w:space="0" w:color="auto"/>
                <w:bottom w:val="none" w:sz="0" w:space="0" w:color="auto"/>
                <w:right w:val="none" w:sz="0" w:space="0" w:color="auto"/>
              </w:divBdr>
              <w:divsChild>
                <w:div w:id="8257590">
                  <w:marLeft w:val="0"/>
                  <w:marRight w:val="0"/>
                  <w:marTop w:val="0"/>
                  <w:marBottom w:val="0"/>
                  <w:divBdr>
                    <w:top w:val="none" w:sz="0" w:space="0" w:color="auto"/>
                    <w:left w:val="none" w:sz="0" w:space="0" w:color="auto"/>
                    <w:bottom w:val="none" w:sz="0" w:space="0" w:color="auto"/>
                    <w:right w:val="none" w:sz="0" w:space="0" w:color="auto"/>
                  </w:divBdr>
                  <w:divsChild>
                    <w:div w:id="197007929">
                      <w:marLeft w:val="0"/>
                      <w:marRight w:val="0"/>
                      <w:marTop w:val="0"/>
                      <w:marBottom w:val="0"/>
                      <w:divBdr>
                        <w:top w:val="none" w:sz="0" w:space="0" w:color="auto"/>
                        <w:left w:val="none" w:sz="0" w:space="0" w:color="auto"/>
                        <w:bottom w:val="none" w:sz="0" w:space="0" w:color="auto"/>
                        <w:right w:val="none" w:sz="0" w:space="0" w:color="auto"/>
                      </w:divBdr>
                    </w:div>
                  </w:divsChild>
                </w:div>
                <w:div w:id="11686771">
                  <w:marLeft w:val="0"/>
                  <w:marRight w:val="0"/>
                  <w:marTop w:val="0"/>
                  <w:marBottom w:val="0"/>
                  <w:divBdr>
                    <w:top w:val="none" w:sz="0" w:space="0" w:color="auto"/>
                    <w:left w:val="none" w:sz="0" w:space="0" w:color="auto"/>
                    <w:bottom w:val="none" w:sz="0" w:space="0" w:color="auto"/>
                    <w:right w:val="none" w:sz="0" w:space="0" w:color="auto"/>
                  </w:divBdr>
                  <w:divsChild>
                    <w:div w:id="1432433818">
                      <w:marLeft w:val="0"/>
                      <w:marRight w:val="0"/>
                      <w:marTop w:val="0"/>
                      <w:marBottom w:val="0"/>
                      <w:divBdr>
                        <w:top w:val="none" w:sz="0" w:space="0" w:color="auto"/>
                        <w:left w:val="none" w:sz="0" w:space="0" w:color="auto"/>
                        <w:bottom w:val="none" w:sz="0" w:space="0" w:color="auto"/>
                        <w:right w:val="none" w:sz="0" w:space="0" w:color="auto"/>
                      </w:divBdr>
                    </w:div>
                  </w:divsChild>
                </w:div>
                <w:div w:id="36398641">
                  <w:marLeft w:val="0"/>
                  <w:marRight w:val="0"/>
                  <w:marTop w:val="0"/>
                  <w:marBottom w:val="0"/>
                  <w:divBdr>
                    <w:top w:val="none" w:sz="0" w:space="0" w:color="auto"/>
                    <w:left w:val="none" w:sz="0" w:space="0" w:color="auto"/>
                    <w:bottom w:val="none" w:sz="0" w:space="0" w:color="auto"/>
                    <w:right w:val="none" w:sz="0" w:space="0" w:color="auto"/>
                  </w:divBdr>
                  <w:divsChild>
                    <w:div w:id="147206694">
                      <w:marLeft w:val="0"/>
                      <w:marRight w:val="0"/>
                      <w:marTop w:val="0"/>
                      <w:marBottom w:val="0"/>
                      <w:divBdr>
                        <w:top w:val="none" w:sz="0" w:space="0" w:color="auto"/>
                        <w:left w:val="none" w:sz="0" w:space="0" w:color="auto"/>
                        <w:bottom w:val="none" w:sz="0" w:space="0" w:color="auto"/>
                        <w:right w:val="none" w:sz="0" w:space="0" w:color="auto"/>
                      </w:divBdr>
                    </w:div>
                  </w:divsChild>
                </w:div>
                <w:div w:id="56899651">
                  <w:marLeft w:val="0"/>
                  <w:marRight w:val="0"/>
                  <w:marTop w:val="0"/>
                  <w:marBottom w:val="0"/>
                  <w:divBdr>
                    <w:top w:val="none" w:sz="0" w:space="0" w:color="auto"/>
                    <w:left w:val="none" w:sz="0" w:space="0" w:color="auto"/>
                    <w:bottom w:val="none" w:sz="0" w:space="0" w:color="auto"/>
                    <w:right w:val="none" w:sz="0" w:space="0" w:color="auto"/>
                  </w:divBdr>
                  <w:divsChild>
                    <w:div w:id="1268268446">
                      <w:marLeft w:val="0"/>
                      <w:marRight w:val="0"/>
                      <w:marTop w:val="0"/>
                      <w:marBottom w:val="0"/>
                      <w:divBdr>
                        <w:top w:val="none" w:sz="0" w:space="0" w:color="auto"/>
                        <w:left w:val="none" w:sz="0" w:space="0" w:color="auto"/>
                        <w:bottom w:val="none" w:sz="0" w:space="0" w:color="auto"/>
                        <w:right w:val="none" w:sz="0" w:space="0" w:color="auto"/>
                      </w:divBdr>
                    </w:div>
                  </w:divsChild>
                </w:div>
                <w:div w:id="62677722">
                  <w:marLeft w:val="0"/>
                  <w:marRight w:val="0"/>
                  <w:marTop w:val="0"/>
                  <w:marBottom w:val="0"/>
                  <w:divBdr>
                    <w:top w:val="none" w:sz="0" w:space="0" w:color="auto"/>
                    <w:left w:val="none" w:sz="0" w:space="0" w:color="auto"/>
                    <w:bottom w:val="none" w:sz="0" w:space="0" w:color="auto"/>
                    <w:right w:val="none" w:sz="0" w:space="0" w:color="auto"/>
                  </w:divBdr>
                  <w:divsChild>
                    <w:div w:id="1774740427">
                      <w:marLeft w:val="0"/>
                      <w:marRight w:val="0"/>
                      <w:marTop w:val="0"/>
                      <w:marBottom w:val="0"/>
                      <w:divBdr>
                        <w:top w:val="none" w:sz="0" w:space="0" w:color="auto"/>
                        <w:left w:val="none" w:sz="0" w:space="0" w:color="auto"/>
                        <w:bottom w:val="none" w:sz="0" w:space="0" w:color="auto"/>
                        <w:right w:val="none" w:sz="0" w:space="0" w:color="auto"/>
                      </w:divBdr>
                    </w:div>
                  </w:divsChild>
                </w:div>
                <w:div w:id="95177100">
                  <w:marLeft w:val="0"/>
                  <w:marRight w:val="0"/>
                  <w:marTop w:val="0"/>
                  <w:marBottom w:val="0"/>
                  <w:divBdr>
                    <w:top w:val="none" w:sz="0" w:space="0" w:color="auto"/>
                    <w:left w:val="none" w:sz="0" w:space="0" w:color="auto"/>
                    <w:bottom w:val="none" w:sz="0" w:space="0" w:color="auto"/>
                    <w:right w:val="none" w:sz="0" w:space="0" w:color="auto"/>
                  </w:divBdr>
                  <w:divsChild>
                    <w:div w:id="379011420">
                      <w:marLeft w:val="0"/>
                      <w:marRight w:val="0"/>
                      <w:marTop w:val="0"/>
                      <w:marBottom w:val="0"/>
                      <w:divBdr>
                        <w:top w:val="none" w:sz="0" w:space="0" w:color="auto"/>
                        <w:left w:val="none" w:sz="0" w:space="0" w:color="auto"/>
                        <w:bottom w:val="none" w:sz="0" w:space="0" w:color="auto"/>
                        <w:right w:val="none" w:sz="0" w:space="0" w:color="auto"/>
                      </w:divBdr>
                    </w:div>
                  </w:divsChild>
                </w:div>
                <w:div w:id="96295467">
                  <w:marLeft w:val="0"/>
                  <w:marRight w:val="0"/>
                  <w:marTop w:val="0"/>
                  <w:marBottom w:val="0"/>
                  <w:divBdr>
                    <w:top w:val="none" w:sz="0" w:space="0" w:color="auto"/>
                    <w:left w:val="none" w:sz="0" w:space="0" w:color="auto"/>
                    <w:bottom w:val="none" w:sz="0" w:space="0" w:color="auto"/>
                    <w:right w:val="none" w:sz="0" w:space="0" w:color="auto"/>
                  </w:divBdr>
                  <w:divsChild>
                    <w:div w:id="157308030">
                      <w:marLeft w:val="0"/>
                      <w:marRight w:val="0"/>
                      <w:marTop w:val="0"/>
                      <w:marBottom w:val="0"/>
                      <w:divBdr>
                        <w:top w:val="none" w:sz="0" w:space="0" w:color="auto"/>
                        <w:left w:val="none" w:sz="0" w:space="0" w:color="auto"/>
                        <w:bottom w:val="none" w:sz="0" w:space="0" w:color="auto"/>
                        <w:right w:val="none" w:sz="0" w:space="0" w:color="auto"/>
                      </w:divBdr>
                    </w:div>
                  </w:divsChild>
                </w:div>
                <w:div w:id="106316287">
                  <w:marLeft w:val="0"/>
                  <w:marRight w:val="0"/>
                  <w:marTop w:val="0"/>
                  <w:marBottom w:val="0"/>
                  <w:divBdr>
                    <w:top w:val="none" w:sz="0" w:space="0" w:color="auto"/>
                    <w:left w:val="none" w:sz="0" w:space="0" w:color="auto"/>
                    <w:bottom w:val="none" w:sz="0" w:space="0" w:color="auto"/>
                    <w:right w:val="none" w:sz="0" w:space="0" w:color="auto"/>
                  </w:divBdr>
                  <w:divsChild>
                    <w:div w:id="85271081">
                      <w:marLeft w:val="0"/>
                      <w:marRight w:val="0"/>
                      <w:marTop w:val="0"/>
                      <w:marBottom w:val="0"/>
                      <w:divBdr>
                        <w:top w:val="none" w:sz="0" w:space="0" w:color="auto"/>
                        <w:left w:val="none" w:sz="0" w:space="0" w:color="auto"/>
                        <w:bottom w:val="none" w:sz="0" w:space="0" w:color="auto"/>
                        <w:right w:val="none" w:sz="0" w:space="0" w:color="auto"/>
                      </w:divBdr>
                    </w:div>
                    <w:div w:id="150995324">
                      <w:marLeft w:val="0"/>
                      <w:marRight w:val="0"/>
                      <w:marTop w:val="0"/>
                      <w:marBottom w:val="0"/>
                      <w:divBdr>
                        <w:top w:val="none" w:sz="0" w:space="0" w:color="auto"/>
                        <w:left w:val="none" w:sz="0" w:space="0" w:color="auto"/>
                        <w:bottom w:val="none" w:sz="0" w:space="0" w:color="auto"/>
                        <w:right w:val="none" w:sz="0" w:space="0" w:color="auto"/>
                      </w:divBdr>
                    </w:div>
                  </w:divsChild>
                </w:div>
                <w:div w:id="108860691">
                  <w:marLeft w:val="0"/>
                  <w:marRight w:val="0"/>
                  <w:marTop w:val="0"/>
                  <w:marBottom w:val="0"/>
                  <w:divBdr>
                    <w:top w:val="none" w:sz="0" w:space="0" w:color="auto"/>
                    <w:left w:val="none" w:sz="0" w:space="0" w:color="auto"/>
                    <w:bottom w:val="none" w:sz="0" w:space="0" w:color="auto"/>
                    <w:right w:val="none" w:sz="0" w:space="0" w:color="auto"/>
                  </w:divBdr>
                  <w:divsChild>
                    <w:div w:id="1442264391">
                      <w:marLeft w:val="0"/>
                      <w:marRight w:val="0"/>
                      <w:marTop w:val="0"/>
                      <w:marBottom w:val="0"/>
                      <w:divBdr>
                        <w:top w:val="none" w:sz="0" w:space="0" w:color="auto"/>
                        <w:left w:val="none" w:sz="0" w:space="0" w:color="auto"/>
                        <w:bottom w:val="none" w:sz="0" w:space="0" w:color="auto"/>
                        <w:right w:val="none" w:sz="0" w:space="0" w:color="auto"/>
                      </w:divBdr>
                    </w:div>
                  </w:divsChild>
                </w:div>
                <w:div w:id="119304965">
                  <w:marLeft w:val="0"/>
                  <w:marRight w:val="0"/>
                  <w:marTop w:val="0"/>
                  <w:marBottom w:val="0"/>
                  <w:divBdr>
                    <w:top w:val="none" w:sz="0" w:space="0" w:color="auto"/>
                    <w:left w:val="none" w:sz="0" w:space="0" w:color="auto"/>
                    <w:bottom w:val="none" w:sz="0" w:space="0" w:color="auto"/>
                    <w:right w:val="none" w:sz="0" w:space="0" w:color="auto"/>
                  </w:divBdr>
                  <w:divsChild>
                    <w:div w:id="44063023">
                      <w:marLeft w:val="0"/>
                      <w:marRight w:val="0"/>
                      <w:marTop w:val="0"/>
                      <w:marBottom w:val="0"/>
                      <w:divBdr>
                        <w:top w:val="none" w:sz="0" w:space="0" w:color="auto"/>
                        <w:left w:val="none" w:sz="0" w:space="0" w:color="auto"/>
                        <w:bottom w:val="none" w:sz="0" w:space="0" w:color="auto"/>
                        <w:right w:val="none" w:sz="0" w:space="0" w:color="auto"/>
                      </w:divBdr>
                    </w:div>
                  </w:divsChild>
                </w:div>
                <w:div w:id="132334786">
                  <w:marLeft w:val="0"/>
                  <w:marRight w:val="0"/>
                  <w:marTop w:val="0"/>
                  <w:marBottom w:val="0"/>
                  <w:divBdr>
                    <w:top w:val="none" w:sz="0" w:space="0" w:color="auto"/>
                    <w:left w:val="none" w:sz="0" w:space="0" w:color="auto"/>
                    <w:bottom w:val="none" w:sz="0" w:space="0" w:color="auto"/>
                    <w:right w:val="none" w:sz="0" w:space="0" w:color="auto"/>
                  </w:divBdr>
                  <w:divsChild>
                    <w:div w:id="137041695">
                      <w:marLeft w:val="0"/>
                      <w:marRight w:val="0"/>
                      <w:marTop w:val="0"/>
                      <w:marBottom w:val="0"/>
                      <w:divBdr>
                        <w:top w:val="none" w:sz="0" w:space="0" w:color="auto"/>
                        <w:left w:val="none" w:sz="0" w:space="0" w:color="auto"/>
                        <w:bottom w:val="none" w:sz="0" w:space="0" w:color="auto"/>
                        <w:right w:val="none" w:sz="0" w:space="0" w:color="auto"/>
                      </w:divBdr>
                    </w:div>
                  </w:divsChild>
                </w:div>
                <w:div w:id="139157431">
                  <w:marLeft w:val="0"/>
                  <w:marRight w:val="0"/>
                  <w:marTop w:val="0"/>
                  <w:marBottom w:val="0"/>
                  <w:divBdr>
                    <w:top w:val="none" w:sz="0" w:space="0" w:color="auto"/>
                    <w:left w:val="none" w:sz="0" w:space="0" w:color="auto"/>
                    <w:bottom w:val="none" w:sz="0" w:space="0" w:color="auto"/>
                    <w:right w:val="none" w:sz="0" w:space="0" w:color="auto"/>
                  </w:divBdr>
                  <w:divsChild>
                    <w:div w:id="309595541">
                      <w:marLeft w:val="0"/>
                      <w:marRight w:val="0"/>
                      <w:marTop w:val="0"/>
                      <w:marBottom w:val="0"/>
                      <w:divBdr>
                        <w:top w:val="none" w:sz="0" w:space="0" w:color="auto"/>
                        <w:left w:val="none" w:sz="0" w:space="0" w:color="auto"/>
                        <w:bottom w:val="none" w:sz="0" w:space="0" w:color="auto"/>
                        <w:right w:val="none" w:sz="0" w:space="0" w:color="auto"/>
                      </w:divBdr>
                    </w:div>
                  </w:divsChild>
                </w:div>
                <w:div w:id="142434031">
                  <w:marLeft w:val="0"/>
                  <w:marRight w:val="0"/>
                  <w:marTop w:val="0"/>
                  <w:marBottom w:val="0"/>
                  <w:divBdr>
                    <w:top w:val="none" w:sz="0" w:space="0" w:color="auto"/>
                    <w:left w:val="none" w:sz="0" w:space="0" w:color="auto"/>
                    <w:bottom w:val="none" w:sz="0" w:space="0" w:color="auto"/>
                    <w:right w:val="none" w:sz="0" w:space="0" w:color="auto"/>
                  </w:divBdr>
                  <w:divsChild>
                    <w:div w:id="553659822">
                      <w:marLeft w:val="0"/>
                      <w:marRight w:val="0"/>
                      <w:marTop w:val="0"/>
                      <w:marBottom w:val="0"/>
                      <w:divBdr>
                        <w:top w:val="none" w:sz="0" w:space="0" w:color="auto"/>
                        <w:left w:val="none" w:sz="0" w:space="0" w:color="auto"/>
                        <w:bottom w:val="none" w:sz="0" w:space="0" w:color="auto"/>
                        <w:right w:val="none" w:sz="0" w:space="0" w:color="auto"/>
                      </w:divBdr>
                    </w:div>
                  </w:divsChild>
                </w:div>
                <w:div w:id="172457182">
                  <w:marLeft w:val="0"/>
                  <w:marRight w:val="0"/>
                  <w:marTop w:val="0"/>
                  <w:marBottom w:val="0"/>
                  <w:divBdr>
                    <w:top w:val="none" w:sz="0" w:space="0" w:color="auto"/>
                    <w:left w:val="none" w:sz="0" w:space="0" w:color="auto"/>
                    <w:bottom w:val="none" w:sz="0" w:space="0" w:color="auto"/>
                    <w:right w:val="none" w:sz="0" w:space="0" w:color="auto"/>
                  </w:divBdr>
                  <w:divsChild>
                    <w:div w:id="1593122692">
                      <w:marLeft w:val="0"/>
                      <w:marRight w:val="0"/>
                      <w:marTop w:val="0"/>
                      <w:marBottom w:val="0"/>
                      <w:divBdr>
                        <w:top w:val="none" w:sz="0" w:space="0" w:color="auto"/>
                        <w:left w:val="none" w:sz="0" w:space="0" w:color="auto"/>
                        <w:bottom w:val="none" w:sz="0" w:space="0" w:color="auto"/>
                        <w:right w:val="none" w:sz="0" w:space="0" w:color="auto"/>
                      </w:divBdr>
                    </w:div>
                  </w:divsChild>
                </w:div>
                <w:div w:id="235290851">
                  <w:marLeft w:val="0"/>
                  <w:marRight w:val="0"/>
                  <w:marTop w:val="0"/>
                  <w:marBottom w:val="0"/>
                  <w:divBdr>
                    <w:top w:val="none" w:sz="0" w:space="0" w:color="auto"/>
                    <w:left w:val="none" w:sz="0" w:space="0" w:color="auto"/>
                    <w:bottom w:val="none" w:sz="0" w:space="0" w:color="auto"/>
                    <w:right w:val="none" w:sz="0" w:space="0" w:color="auto"/>
                  </w:divBdr>
                  <w:divsChild>
                    <w:div w:id="1908999782">
                      <w:marLeft w:val="0"/>
                      <w:marRight w:val="0"/>
                      <w:marTop w:val="0"/>
                      <w:marBottom w:val="0"/>
                      <w:divBdr>
                        <w:top w:val="none" w:sz="0" w:space="0" w:color="auto"/>
                        <w:left w:val="none" w:sz="0" w:space="0" w:color="auto"/>
                        <w:bottom w:val="none" w:sz="0" w:space="0" w:color="auto"/>
                        <w:right w:val="none" w:sz="0" w:space="0" w:color="auto"/>
                      </w:divBdr>
                    </w:div>
                  </w:divsChild>
                </w:div>
                <w:div w:id="259879375">
                  <w:marLeft w:val="0"/>
                  <w:marRight w:val="0"/>
                  <w:marTop w:val="0"/>
                  <w:marBottom w:val="0"/>
                  <w:divBdr>
                    <w:top w:val="none" w:sz="0" w:space="0" w:color="auto"/>
                    <w:left w:val="none" w:sz="0" w:space="0" w:color="auto"/>
                    <w:bottom w:val="none" w:sz="0" w:space="0" w:color="auto"/>
                    <w:right w:val="none" w:sz="0" w:space="0" w:color="auto"/>
                  </w:divBdr>
                  <w:divsChild>
                    <w:div w:id="422995732">
                      <w:marLeft w:val="0"/>
                      <w:marRight w:val="0"/>
                      <w:marTop w:val="0"/>
                      <w:marBottom w:val="0"/>
                      <w:divBdr>
                        <w:top w:val="none" w:sz="0" w:space="0" w:color="auto"/>
                        <w:left w:val="none" w:sz="0" w:space="0" w:color="auto"/>
                        <w:bottom w:val="none" w:sz="0" w:space="0" w:color="auto"/>
                        <w:right w:val="none" w:sz="0" w:space="0" w:color="auto"/>
                      </w:divBdr>
                    </w:div>
                  </w:divsChild>
                </w:div>
                <w:div w:id="265963483">
                  <w:marLeft w:val="0"/>
                  <w:marRight w:val="0"/>
                  <w:marTop w:val="0"/>
                  <w:marBottom w:val="0"/>
                  <w:divBdr>
                    <w:top w:val="none" w:sz="0" w:space="0" w:color="auto"/>
                    <w:left w:val="none" w:sz="0" w:space="0" w:color="auto"/>
                    <w:bottom w:val="none" w:sz="0" w:space="0" w:color="auto"/>
                    <w:right w:val="none" w:sz="0" w:space="0" w:color="auto"/>
                  </w:divBdr>
                  <w:divsChild>
                    <w:div w:id="861015169">
                      <w:marLeft w:val="0"/>
                      <w:marRight w:val="0"/>
                      <w:marTop w:val="0"/>
                      <w:marBottom w:val="0"/>
                      <w:divBdr>
                        <w:top w:val="none" w:sz="0" w:space="0" w:color="auto"/>
                        <w:left w:val="none" w:sz="0" w:space="0" w:color="auto"/>
                        <w:bottom w:val="none" w:sz="0" w:space="0" w:color="auto"/>
                        <w:right w:val="none" w:sz="0" w:space="0" w:color="auto"/>
                      </w:divBdr>
                    </w:div>
                    <w:div w:id="1178158162">
                      <w:marLeft w:val="0"/>
                      <w:marRight w:val="0"/>
                      <w:marTop w:val="0"/>
                      <w:marBottom w:val="0"/>
                      <w:divBdr>
                        <w:top w:val="none" w:sz="0" w:space="0" w:color="auto"/>
                        <w:left w:val="none" w:sz="0" w:space="0" w:color="auto"/>
                        <w:bottom w:val="none" w:sz="0" w:space="0" w:color="auto"/>
                        <w:right w:val="none" w:sz="0" w:space="0" w:color="auto"/>
                      </w:divBdr>
                    </w:div>
                    <w:div w:id="1313800557">
                      <w:marLeft w:val="0"/>
                      <w:marRight w:val="0"/>
                      <w:marTop w:val="0"/>
                      <w:marBottom w:val="0"/>
                      <w:divBdr>
                        <w:top w:val="none" w:sz="0" w:space="0" w:color="auto"/>
                        <w:left w:val="none" w:sz="0" w:space="0" w:color="auto"/>
                        <w:bottom w:val="none" w:sz="0" w:space="0" w:color="auto"/>
                        <w:right w:val="none" w:sz="0" w:space="0" w:color="auto"/>
                      </w:divBdr>
                    </w:div>
                  </w:divsChild>
                </w:div>
                <w:div w:id="268509901">
                  <w:marLeft w:val="0"/>
                  <w:marRight w:val="0"/>
                  <w:marTop w:val="0"/>
                  <w:marBottom w:val="0"/>
                  <w:divBdr>
                    <w:top w:val="none" w:sz="0" w:space="0" w:color="auto"/>
                    <w:left w:val="none" w:sz="0" w:space="0" w:color="auto"/>
                    <w:bottom w:val="none" w:sz="0" w:space="0" w:color="auto"/>
                    <w:right w:val="none" w:sz="0" w:space="0" w:color="auto"/>
                  </w:divBdr>
                  <w:divsChild>
                    <w:div w:id="1244678183">
                      <w:marLeft w:val="0"/>
                      <w:marRight w:val="0"/>
                      <w:marTop w:val="0"/>
                      <w:marBottom w:val="0"/>
                      <w:divBdr>
                        <w:top w:val="none" w:sz="0" w:space="0" w:color="auto"/>
                        <w:left w:val="none" w:sz="0" w:space="0" w:color="auto"/>
                        <w:bottom w:val="none" w:sz="0" w:space="0" w:color="auto"/>
                        <w:right w:val="none" w:sz="0" w:space="0" w:color="auto"/>
                      </w:divBdr>
                    </w:div>
                  </w:divsChild>
                </w:div>
                <w:div w:id="289478546">
                  <w:marLeft w:val="0"/>
                  <w:marRight w:val="0"/>
                  <w:marTop w:val="0"/>
                  <w:marBottom w:val="0"/>
                  <w:divBdr>
                    <w:top w:val="none" w:sz="0" w:space="0" w:color="auto"/>
                    <w:left w:val="none" w:sz="0" w:space="0" w:color="auto"/>
                    <w:bottom w:val="none" w:sz="0" w:space="0" w:color="auto"/>
                    <w:right w:val="none" w:sz="0" w:space="0" w:color="auto"/>
                  </w:divBdr>
                  <w:divsChild>
                    <w:div w:id="1122118749">
                      <w:marLeft w:val="0"/>
                      <w:marRight w:val="0"/>
                      <w:marTop w:val="0"/>
                      <w:marBottom w:val="0"/>
                      <w:divBdr>
                        <w:top w:val="none" w:sz="0" w:space="0" w:color="auto"/>
                        <w:left w:val="none" w:sz="0" w:space="0" w:color="auto"/>
                        <w:bottom w:val="none" w:sz="0" w:space="0" w:color="auto"/>
                        <w:right w:val="none" w:sz="0" w:space="0" w:color="auto"/>
                      </w:divBdr>
                    </w:div>
                  </w:divsChild>
                </w:div>
                <w:div w:id="293683789">
                  <w:marLeft w:val="0"/>
                  <w:marRight w:val="0"/>
                  <w:marTop w:val="0"/>
                  <w:marBottom w:val="0"/>
                  <w:divBdr>
                    <w:top w:val="none" w:sz="0" w:space="0" w:color="auto"/>
                    <w:left w:val="none" w:sz="0" w:space="0" w:color="auto"/>
                    <w:bottom w:val="none" w:sz="0" w:space="0" w:color="auto"/>
                    <w:right w:val="none" w:sz="0" w:space="0" w:color="auto"/>
                  </w:divBdr>
                  <w:divsChild>
                    <w:div w:id="1629051477">
                      <w:marLeft w:val="0"/>
                      <w:marRight w:val="0"/>
                      <w:marTop w:val="0"/>
                      <w:marBottom w:val="0"/>
                      <w:divBdr>
                        <w:top w:val="none" w:sz="0" w:space="0" w:color="auto"/>
                        <w:left w:val="none" w:sz="0" w:space="0" w:color="auto"/>
                        <w:bottom w:val="none" w:sz="0" w:space="0" w:color="auto"/>
                        <w:right w:val="none" w:sz="0" w:space="0" w:color="auto"/>
                      </w:divBdr>
                    </w:div>
                  </w:divsChild>
                </w:div>
                <w:div w:id="302540695">
                  <w:marLeft w:val="0"/>
                  <w:marRight w:val="0"/>
                  <w:marTop w:val="0"/>
                  <w:marBottom w:val="0"/>
                  <w:divBdr>
                    <w:top w:val="none" w:sz="0" w:space="0" w:color="auto"/>
                    <w:left w:val="none" w:sz="0" w:space="0" w:color="auto"/>
                    <w:bottom w:val="none" w:sz="0" w:space="0" w:color="auto"/>
                    <w:right w:val="none" w:sz="0" w:space="0" w:color="auto"/>
                  </w:divBdr>
                  <w:divsChild>
                    <w:div w:id="480660312">
                      <w:marLeft w:val="0"/>
                      <w:marRight w:val="0"/>
                      <w:marTop w:val="0"/>
                      <w:marBottom w:val="0"/>
                      <w:divBdr>
                        <w:top w:val="none" w:sz="0" w:space="0" w:color="auto"/>
                        <w:left w:val="none" w:sz="0" w:space="0" w:color="auto"/>
                        <w:bottom w:val="none" w:sz="0" w:space="0" w:color="auto"/>
                        <w:right w:val="none" w:sz="0" w:space="0" w:color="auto"/>
                      </w:divBdr>
                    </w:div>
                  </w:divsChild>
                </w:div>
                <w:div w:id="313994990">
                  <w:marLeft w:val="0"/>
                  <w:marRight w:val="0"/>
                  <w:marTop w:val="0"/>
                  <w:marBottom w:val="0"/>
                  <w:divBdr>
                    <w:top w:val="none" w:sz="0" w:space="0" w:color="auto"/>
                    <w:left w:val="none" w:sz="0" w:space="0" w:color="auto"/>
                    <w:bottom w:val="none" w:sz="0" w:space="0" w:color="auto"/>
                    <w:right w:val="none" w:sz="0" w:space="0" w:color="auto"/>
                  </w:divBdr>
                  <w:divsChild>
                    <w:div w:id="1871726384">
                      <w:marLeft w:val="0"/>
                      <w:marRight w:val="0"/>
                      <w:marTop w:val="0"/>
                      <w:marBottom w:val="0"/>
                      <w:divBdr>
                        <w:top w:val="none" w:sz="0" w:space="0" w:color="auto"/>
                        <w:left w:val="none" w:sz="0" w:space="0" w:color="auto"/>
                        <w:bottom w:val="none" w:sz="0" w:space="0" w:color="auto"/>
                        <w:right w:val="none" w:sz="0" w:space="0" w:color="auto"/>
                      </w:divBdr>
                    </w:div>
                  </w:divsChild>
                </w:div>
                <w:div w:id="324626262">
                  <w:marLeft w:val="0"/>
                  <w:marRight w:val="0"/>
                  <w:marTop w:val="0"/>
                  <w:marBottom w:val="0"/>
                  <w:divBdr>
                    <w:top w:val="none" w:sz="0" w:space="0" w:color="auto"/>
                    <w:left w:val="none" w:sz="0" w:space="0" w:color="auto"/>
                    <w:bottom w:val="none" w:sz="0" w:space="0" w:color="auto"/>
                    <w:right w:val="none" w:sz="0" w:space="0" w:color="auto"/>
                  </w:divBdr>
                  <w:divsChild>
                    <w:div w:id="57560153">
                      <w:marLeft w:val="0"/>
                      <w:marRight w:val="0"/>
                      <w:marTop w:val="0"/>
                      <w:marBottom w:val="0"/>
                      <w:divBdr>
                        <w:top w:val="none" w:sz="0" w:space="0" w:color="auto"/>
                        <w:left w:val="none" w:sz="0" w:space="0" w:color="auto"/>
                        <w:bottom w:val="none" w:sz="0" w:space="0" w:color="auto"/>
                        <w:right w:val="none" w:sz="0" w:space="0" w:color="auto"/>
                      </w:divBdr>
                    </w:div>
                  </w:divsChild>
                </w:div>
                <w:div w:id="334579952">
                  <w:marLeft w:val="0"/>
                  <w:marRight w:val="0"/>
                  <w:marTop w:val="0"/>
                  <w:marBottom w:val="0"/>
                  <w:divBdr>
                    <w:top w:val="none" w:sz="0" w:space="0" w:color="auto"/>
                    <w:left w:val="none" w:sz="0" w:space="0" w:color="auto"/>
                    <w:bottom w:val="none" w:sz="0" w:space="0" w:color="auto"/>
                    <w:right w:val="none" w:sz="0" w:space="0" w:color="auto"/>
                  </w:divBdr>
                  <w:divsChild>
                    <w:div w:id="603810658">
                      <w:marLeft w:val="0"/>
                      <w:marRight w:val="0"/>
                      <w:marTop w:val="0"/>
                      <w:marBottom w:val="0"/>
                      <w:divBdr>
                        <w:top w:val="none" w:sz="0" w:space="0" w:color="auto"/>
                        <w:left w:val="none" w:sz="0" w:space="0" w:color="auto"/>
                        <w:bottom w:val="none" w:sz="0" w:space="0" w:color="auto"/>
                        <w:right w:val="none" w:sz="0" w:space="0" w:color="auto"/>
                      </w:divBdr>
                    </w:div>
                    <w:div w:id="966162459">
                      <w:marLeft w:val="0"/>
                      <w:marRight w:val="0"/>
                      <w:marTop w:val="0"/>
                      <w:marBottom w:val="0"/>
                      <w:divBdr>
                        <w:top w:val="none" w:sz="0" w:space="0" w:color="auto"/>
                        <w:left w:val="none" w:sz="0" w:space="0" w:color="auto"/>
                        <w:bottom w:val="none" w:sz="0" w:space="0" w:color="auto"/>
                        <w:right w:val="none" w:sz="0" w:space="0" w:color="auto"/>
                      </w:divBdr>
                    </w:div>
                    <w:div w:id="1067730664">
                      <w:marLeft w:val="0"/>
                      <w:marRight w:val="0"/>
                      <w:marTop w:val="0"/>
                      <w:marBottom w:val="0"/>
                      <w:divBdr>
                        <w:top w:val="none" w:sz="0" w:space="0" w:color="auto"/>
                        <w:left w:val="none" w:sz="0" w:space="0" w:color="auto"/>
                        <w:bottom w:val="none" w:sz="0" w:space="0" w:color="auto"/>
                        <w:right w:val="none" w:sz="0" w:space="0" w:color="auto"/>
                      </w:divBdr>
                    </w:div>
                    <w:div w:id="1147281636">
                      <w:marLeft w:val="0"/>
                      <w:marRight w:val="0"/>
                      <w:marTop w:val="0"/>
                      <w:marBottom w:val="0"/>
                      <w:divBdr>
                        <w:top w:val="none" w:sz="0" w:space="0" w:color="auto"/>
                        <w:left w:val="none" w:sz="0" w:space="0" w:color="auto"/>
                        <w:bottom w:val="none" w:sz="0" w:space="0" w:color="auto"/>
                        <w:right w:val="none" w:sz="0" w:space="0" w:color="auto"/>
                      </w:divBdr>
                    </w:div>
                    <w:div w:id="1201548970">
                      <w:marLeft w:val="0"/>
                      <w:marRight w:val="0"/>
                      <w:marTop w:val="0"/>
                      <w:marBottom w:val="0"/>
                      <w:divBdr>
                        <w:top w:val="none" w:sz="0" w:space="0" w:color="auto"/>
                        <w:left w:val="none" w:sz="0" w:space="0" w:color="auto"/>
                        <w:bottom w:val="none" w:sz="0" w:space="0" w:color="auto"/>
                        <w:right w:val="none" w:sz="0" w:space="0" w:color="auto"/>
                      </w:divBdr>
                    </w:div>
                    <w:div w:id="1220242990">
                      <w:marLeft w:val="0"/>
                      <w:marRight w:val="0"/>
                      <w:marTop w:val="0"/>
                      <w:marBottom w:val="0"/>
                      <w:divBdr>
                        <w:top w:val="none" w:sz="0" w:space="0" w:color="auto"/>
                        <w:left w:val="none" w:sz="0" w:space="0" w:color="auto"/>
                        <w:bottom w:val="none" w:sz="0" w:space="0" w:color="auto"/>
                        <w:right w:val="none" w:sz="0" w:space="0" w:color="auto"/>
                      </w:divBdr>
                    </w:div>
                    <w:div w:id="1324432470">
                      <w:marLeft w:val="0"/>
                      <w:marRight w:val="0"/>
                      <w:marTop w:val="0"/>
                      <w:marBottom w:val="0"/>
                      <w:divBdr>
                        <w:top w:val="none" w:sz="0" w:space="0" w:color="auto"/>
                        <w:left w:val="none" w:sz="0" w:space="0" w:color="auto"/>
                        <w:bottom w:val="none" w:sz="0" w:space="0" w:color="auto"/>
                        <w:right w:val="none" w:sz="0" w:space="0" w:color="auto"/>
                      </w:divBdr>
                    </w:div>
                    <w:div w:id="1626504443">
                      <w:marLeft w:val="0"/>
                      <w:marRight w:val="0"/>
                      <w:marTop w:val="0"/>
                      <w:marBottom w:val="0"/>
                      <w:divBdr>
                        <w:top w:val="none" w:sz="0" w:space="0" w:color="auto"/>
                        <w:left w:val="none" w:sz="0" w:space="0" w:color="auto"/>
                        <w:bottom w:val="none" w:sz="0" w:space="0" w:color="auto"/>
                        <w:right w:val="none" w:sz="0" w:space="0" w:color="auto"/>
                      </w:divBdr>
                    </w:div>
                    <w:div w:id="1683314045">
                      <w:marLeft w:val="0"/>
                      <w:marRight w:val="0"/>
                      <w:marTop w:val="0"/>
                      <w:marBottom w:val="0"/>
                      <w:divBdr>
                        <w:top w:val="none" w:sz="0" w:space="0" w:color="auto"/>
                        <w:left w:val="none" w:sz="0" w:space="0" w:color="auto"/>
                        <w:bottom w:val="none" w:sz="0" w:space="0" w:color="auto"/>
                        <w:right w:val="none" w:sz="0" w:space="0" w:color="auto"/>
                      </w:divBdr>
                    </w:div>
                    <w:div w:id="1701315123">
                      <w:marLeft w:val="0"/>
                      <w:marRight w:val="0"/>
                      <w:marTop w:val="0"/>
                      <w:marBottom w:val="0"/>
                      <w:divBdr>
                        <w:top w:val="none" w:sz="0" w:space="0" w:color="auto"/>
                        <w:left w:val="none" w:sz="0" w:space="0" w:color="auto"/>
                        <w:bottom w:val="none" w:sz="0" w:space="0" w:color="auto"/>
                        <w:right w:val="none" w:sz="0" w:space="0" w:color="auto"/>
                      </w:divBdr>
                    </w:div>
                    <w:div w:id="1881823002">
                      <w:marLeft w:val="0"/>
                      <w:marRight w:val="0"/>
                      <w:marTop w:val="0"/>
                      <w:marBottom w:val="0"/>
                      <w:divBdr>
                        <w:top w:val="none" w:sz="0" w:space="0" w:color="auto"/>
                        <w:left w:val="none" w:sz="0" w:space="0" w:color="auto"/>
                        <w:bottom w:val="none" w:sz="0" w:space="0" w:color="auto"/>
                        <w:right w:val="none" w:sz="0" w:space="0" w:color="auto"/>
                      </w:divBdr>
                    </w:div>
                  </w:divsChild>
                </w:div>
                <w:div w:id="336348087">
                  <w:marLeft w:val="0"/>
                  <w:marRight w:val="0"/>
                  <w:marTop w:val="0"/>
                  <w:marBottom w:val="0"/>
                  <w:divBdr>
                    <w:top w:val="none" w:sz="0" w:space="0" w:color="auto"/>
                    <w:left w:val="none" w:sz="0" w:space="0" w:color="auto"/>
                    <w:bottom w:val="none" w:sz="0" w:space="0" w:color="auto"/>
                    <w:right w:val="none" w:sz="0" w:space="0" w:color="auto"/>
                  </w:divBdr>
                  <w:divsChild>
                    <w:div w:id="1494836298">
                      <w:marLeft w:val="0"/>
                      <w:marRight w:val="0"/>
                      <w:marTop w:val="0"/>
                      <w:marBottom w:val="0"/>
                      <w:divBdr>
                        <w:top w:val="none" w:sz="0" w:space="0" w:color="auto"/>
                        <w:left w:val="none" w:sz="0" w:space="0" w:color="auto"/>
                        <w:bottom w:val="none" w:sz="0" w:space="0" w:color="auto"/>
                        <w:right w:val="none" w:sz="0" w:space="0" w:color="auto"/>
                      </w:divBdr>
                    </w:div>
                  </w:divsChild>
                </w:div>
                <w:div w:id="345056525">
                  <w:marLeft w:val="0"/>
                  <w:marRight w:val="0"/>
                  <w:marTop w:val="0"/>
                  <w:marBottom w:val="0"/>
                  <w:divBdr>
                    <w:top w:val="none" w:sz="0" w:space="0" w:color="auto"/>
                    <w:left w:val="none" w:sz="0" w:space="0" w:color="auto"/>
                    <w:bottom w:val="none" w:sz="0" w:space="0" w:color="auto"/>
                    <w:right w:val="none" w:sz="0" w:space="0" w:color="auto"/>
                  </w:divBdr>
                  <w:divsChild>
                    <w:div w:id="1534996177">
                      <w:marLeft w:val="0"/>
                      <w:marRight w:val="0"/>
                      <w:marTop w:val="0"/>
                      <w:marBottom w:val="0"/>
                      <w:divBdr>
                        <w:top w:val="none" w:sz="0" w:space="0" w:color="auto"/>
                        <w:left w:val="none" w:sz="0" w:space="0" w:color="auto"/>
                        <w:bottom w:val="none" w:sz="0" w:space="0" w:color="auto"/>
                        <w:right w:val="none" w:sz="0" w:space="0" w:color="auto"/>
                      </w:divBdr>
                    </w:div>
                  </w:divsChild>
                </w:div>
                <w:div w:id="371005194">
                  <w:marLeft w:val="0"/>
                  <w:marRight w:val="0"/>
                  <w:marTop w:val="0"/>
                  <w:marBottom w:val="0"/>
                  <w:divBdr>
                    <w:top w:val="none" w:sz="0" w:space="0" w:color="auto"/>
                    <w:left w:val="none" w:sz="0" w:space="0" w:color="auto"/>
                    <w:bottom w:val="none" w:sz="0" w:space="0" w:color="auto"/>
                    <w:right w:val="none" w:sz="0" w:space="0" w:color="auto"/>
                  </w:divBdr>
                  <w:divsChild>
                    <w:div w:id="1259406727">
                      <w:marLeft w:val="0"/>
                      <w:marRight w:val="0"/>
                      <w:marTop w:val="0"/>
                      <w:marBottom w:val="0"/>
                      <w:divBdr>
                        <w:top w:val="none" w:sz="0" w:space="0" w:color="auto"/>
                        <w:left w:val="none" w:sz="0" w:space="0" w:color="auto"/>
                        <w:bottom w:val="none" w:sz="0" w:space="0" w:color="auto"/>
                        <w:right w:val="none" w:sz="0" w:space="0" w:color="auto"/>
                      </w:divBdr>
                    </w:div>
                  </w:divsChild>
                </w:div>
                <w:div w:id="403652233">
                  <w:marLeft w:val="0"/>
                  <w:marRight w:val="0"/>
                  <w:marTop w:val="0"/>
                  <w:marBottom w:val="0"/>
                  <w:divBdr>
                    <w:top w:val="none" w:sz="0" w:space="0" w:color="auto"/>
                    <w:left w:val="none" w:sz="0" w:space="0" w:color="auto"/>
                    <w:bottom w:val="none" w:sz="0" w:space="0" w:color="auto"/>
                    <w:right w:val="none" w:sz="0" w:space="0" w:color="auto"/>
                  </w:divBdr>
                  <w:divsChild>
                    <w:div w:id="1251543745">
                      <w:marLeft w:val="0"/>
                      <w:marRight w:val="0"/>
                      <w:marTop w:val="0"/>
                      <w:marBottom w:val="0"/>
                      <w:divBdr>
                        <w:top w:val="none" w:sz="0" w:space="0" w:color="auto"/>
                        <w:left w:val="none" w:sz="0" w:space="0" w:color="auto"/>
                        <w:bottom w:val="none" w:sz="0" w:space="0" w:color="auto"/>
                        <w:right w:val="none" w:sz="0" w:space="0" w:color="auto"/>
                      </w:divBdr>
                    </w:div>
                  </w:divsChild>
                </w:div>
                <w:div w:id="403915408">
                  <w:marLeft w:val="0"/>
                  <w:marRight w:val="0"/>
                  <w:marTop w:val="0"/>
                  <w:marBottom w:val="0"/>
                  <w:divBdr>
                    <w:top w:val="none" w:sz="0" w:space="0" w:color="auto"/>
                    <w:left w:val="none" w:sz="0" w:space="0" w:color="auto"/>
                    <w:bottom w:val="none" w:sz="0" w:space="0" w:color="auto"/>
                    <w:right w:val="none" w:sz="0" w:space="0" w:color="auto"/>
                  </w:divBdr>
                  <w:divsChild>
                    <w:div w:id="1420446482">
                      <w:marLeft w:val="0"/>
                      <w:marRight w:val="0"/>
                      <w:marTop w:val="0"/>
                      <w:marBottom w:val="0"/>
                      <w:divBdr>
                        <w:top w:val="none" w:sz="0" w:space="0" w:color="auto"/>
                        <w:left w:val="none" w:sz="0" w:space="0" w:color="auto"/>
                        <w:bottom w:val="none" w:sz="0" w:space="0" w:color="auto"/>
                        <w:right w:val="none" w:sz="0" w:space="0" w:color="auto"/>
                      </w:divBdr>
                    </w:div>
                  </w:divsChild>
                </w:div>
                <w:div w:id="413669225">
                  <w:marLeft w:val="0"/>
                  <w:marRight w:val="0"/>
                  <w:marTop w:val="0"/>
                  <w:marBottom w:val="0"/>
                  <w:divBdr>
                    <w:top w:val="none" w:sz="0" w:space="0" w:color="auto"/>
                    <w:left w:val="none" w:sz="0" w:space="0" w:color="auto"/>
                    <w:bottom w:val="none" w:sz="0" w:space="0" w:color="auto"/>
                    <w:right w:val="none" w:sz="0" w:space="0" w:color="auto"/>
                  </w:divBdr>
                  <w:divsChild>
                    <w:div w:id="2057074543">
                      <w:marLeft w:val="0"/>
                      <w:marRight w:val="0"/>
                      <w:marTop w:val="0"/>
                      <w:marBottom w:val="0"/>
                      <w:divBdr>
                        <w:top w:val="none" w:sz="0" w:space="0" w:color="auto"/>
                        <w:left w:val="none" w:sz="0" w:space="0" w:color="auto"/>
                        <w:bottom w:val="none" w:sz="0" w:space="0" w:color="auto"/>
                        <w:right w:val="none" w:sz="0" w:space="0" w:color="auto"/>
                      </w:divBdr>
                    </w:div>
                  </w:divsChild>
                </w:div>
                <w:div w:id="438912347">
                  <w:marLeft w:val="0"/>
                  <w:marRight w:val="0"/>
                  <w:marTop w:val="0"/>
                  <w:marBottom w:val="0"/>
                  <w:divBdr>
                    <w:top w:val="none" w:sz="0" w:space="0" w:color="auto"/>
                    <w:left w:val="none" w:sz="0" w:space="0" w:color="auto"/>
                    <w:bottom w:val="none" w:sz="0" w:space="0" w:color="auto"/>
                    <w:right w:val="none" w:sz="0" w:space="0" w:color="auto"/>
                  </w:divBdr>
                  <w:divsChild>
                    <w:div w:id="451899367">
                      <w:marLeft w:val="0"/>
                      <w:marRight w:val="0"/>
                      <w:marTop w:val="0"/>
                      <w:marBottom w:val="0"/>
                      <w:divBdr>
                        <w:top w:val="none" w:sz="0" w:space="0" w:color="auto"/>
                        <w:left w:val="none" w:sz="0" w:space="0" w:color="auto"/>
                        <w:bottom w:val="none" w:sz="0" w:space="0" w:color="auto"/>
                        <w:right w:val="none" w:sz="0" w:space="0" w:color="auto"/>
                      </w:divBdr>
                    </w:div>
                  </w:divsChild>
                </w:div>
                <w:div w:id="439689674">
                  <w:marLeft w:val="0"/>
                  <w:marRight w:val="0"/>
                  <w:marTop w:val="0"/>
                  <w:marBottom w:val="0"/>
                  <w:divBdr>
                    <w:top w:val="none" w:sz="0" w:space="0" w:color="auto"/>
                    <w:left w:val="none" w:sz="0" w:space="0" w:color="auto"/>
                    <w:bottom w:val="none" w:sz="0" w:space="0" w:color="auto"/>
                    <w:right w:val="none" w:sz="0" w:space="0" w:color="auto"/>
                  </w:divBdr>
                  <w:divsChild>
                    <w:div w:id="863206136">
                      <w:marLeft w:val="0"/>
                      <w:marRight w:val="0"/>
                      <w:marTop w:val="0"/>
                      <w:marBottom w:val="0"/>
                      <w:divBdr>
                        <w:top w:val="none" w:sz="0" w:space="0" w:color="auto"/>
                        <w:left w:val="none" w:sz="0" w:space="0" w:color="auto"/>
                        <w:bottom w:val="none" w:sz="0" w:space="0" w:color="auto"/>
                        <w:right w:val="none" w:sz="0" w:space="0" w:color="auto"/>
                      </w:divBdr>
                    </w:div>
                  </w:divsChild>
                </w:div>
                <w:div w:id="447310128">
                  <w:marLeft w:val="0"/>
                  <w:marRight w:val="0"/>
                  <w:marTop w:val="0"/>
                  <w:marBottom w:val="0"/>
                  <w:divBdr>
                    <w:top w:val="none" w:sz="0" w:space="0" w:color="auto"/>
                    <w:left w:val="none" w:sz="0" w:space="0" w:color="auto"/>
                    <w:bottom w:val="none" w:sz="0" w:space="0" w:color="auto"/>
                    <w:right w:val="none" w:sz="0" w:space="0" w:color="auto"/>
                  </w:divBdr>
                  <w:divsChild>
                    <w:div w:id="1373722841">
                      <w:marLeft w:val="0"/>
                      <w:marRight w:val="0"/>
                      <w:marTop w:val="0"/>
                      <w:marBottom w:val="0"/>
                      <w:divBdr>
                        <w:top w:val="none" w:sz="0" w:space="0" w:color="auto"/>
                        <w:left w:val="none" w:sz="0" w:space="0" w:color="auto"/>
                        <w:bottom w:val="none" w:sz="0" w:space="0" w:color="auto"/>
                        <w:right w:val="none" w:sz="0" w:space="0" w:color="auto"/>
                      </w:divBdr>
                    </w:div>
                  </w:divsChild>
                </w:div>
                <w:div w:id="453716878">
                  <w:marLeft w:val="0"/>
                  <w:marRight w:val="0"/>
                  <w:marTop w:val="0"/>
                  <w:marBottom w:val="0"/>
                  <w:divBdr>
                    <w:top w:val="none" w:sz="0" w:space="0" w:color="auto"/>
                    <w:left w:val="none" w:sz="0" w:space="0" w:color="auto"/>
                    <w:bottom w:val="none" w:sz="0" w:space="0" w:color="auto"/>
                    <w:right w:val="none" w:sz="0" w:space="0" w:color="auto"/>
                  </w:divBdr>
                  <w:divsChild>
                    <w:div w:id="1309702987">
                      <w:marLeft w:val="0"/>
                      <w:marRight w:val="0"/>
                      <w:marTop w:val="0"/>
                      <w:marBottom w:val="0"/>
                      <w:divBdr>
                        <w:top w:val="none" w:sz="0" w:space="0" w:color="auto"/>
                        <w:left w:val="none" w:sz="0" w:space="0" w:color="auto"/>
                        <w:bottom w:val="none" w:sz="0" w:space="0" w:color="auto"/>
                        <w:right w:val="none" w:sz="0" w:space="0" w:color="auto"/>
                      </w:divBdr>
                    </w:div>
                  </w:divsChild>
                </w:div>
                <w:div w:id="457260471">
                  <w:marLeft w:val="0"/>
                  <w:marRight w:val="0"/>
                  <w:marTop w:val="0"/>
                  <w:marBottom w:val="0"/>
                  <w:divBdr>
                    <w:top w:val="none" w:sz="0" w:space="0" w:color="auto"/>
                    <w:left w:val="none" w:sz="0" w:space="0" w:color="auto"/>
                    <w:bottom w:val="none" w:sz="0" w:space="0" w:color="auto"/>
                    <w:right w:val="none" w:sz="0" w:space="0" w:color="auto"/>
                  </w:divBdr>
                  <w:divsChild>
                    <w:div w:id="1104694011">
                      <w:marLeft w:val="0"/>
                      <w:marRight w:val="0"/>
                      <w:marTop w:val="0"/>
                      <w:marBottom w:val="0"/>
                      <w:divBdr>
                        <w:top w:val="none" w:sz="0" w:space="0" w:color="auto"/>
                        <w:left w:val="none" w:sz="0" w:space="0" w:color="auto"/>
                        <w:bottom w:val="none" w:sz="0" w:space="0" w:color="auto"/>
                        <w:right w:val="none" w:sz="0" w:space="0" w:color="auto"/>
                      </w:divBdr>
                    </w:div>
                  </w:divsChild>
                </w:div>
                <w:div w:id="475074107">
                  <w:marLeft w:val="0"/>
                  <w:marRight w:val="0"/>
                  <w:marTop w:val="0"/>
                  <w:marBottom w:val="0"/>
                  <w:divBdr>
                    <w:top w:val="none" w:sz="0" w:space="0" w:color="auto"/>
                    <w:left w:val="none" w:sz="0" w:space="0" w:color="auto"/>
                    <w:bottom w:val="none" w:sz="0" w:space="0" w:color="auto"/>
                    <w:right w:val="none" w:sz="0" w:space="0" w:color="auto"/>
                  </w:divBdr>
                  <w:divsChild>
                    <w:div w:id="330916445">
                      <w:marLeft w:val="0"/>
                      <w:marRight w:val="0"/>
                      <w:marTop w:val="0"/>
                      <w:marBottom w:val="0"/>
                      <w:divBdr>
                        <w:top w:val="none" w:sz="0" w:space="0" w:color="auto"/>
                        <w:left w:val="none" w:sz="0" w:space="0" w:color="auto"/>
                        <w:bottom w:val="none" w:sz="0" w:space="0" w:color="auto"/>
                        <w:right w:val="none" w:sz="0" w:space="0" w:color="auto"/>
                      </w:divBdr>
                    </w:div>
                  </w:divsChild>
                </w:div>
                <w:div w:id="483544078">
                  <w:marLeft w:val="0"/>
                  <w:marRight w:val="0"/>
                  <w:marTop w:val="0"/>
                  <w:marBottom w:val="0"/>
                  <w:divBdr>
                    <w:top w:val="none" w:sz="0" w:space="0" w:color="auto"/>
                    <w:left w:val="none" w:sz="0" w:space="0" w:color="auto"/>
                    <w:bottom w:val="none" w:sz="0" w:space="0" w:color="auto"/>
                    <w:right w:val="none" w:sz="0" w:space="0" w:color="auto"/>
                  </w:divBdr>
                  <w:divsChild>
                    <w:div w:id="460611912">
                      <w:marLeft w:val="0"/>
                      <w:marRight w:val="0"/>
                      <w:marTop w:val="0"/>
                      <w:marBottom w:val="0"/>
                      <w:divBdr>
                        <w:top w:val="none" w:sz="0" w:space="0" w:color="auto"/>
                        <w:left w:val="none" w:sz="0" w:space="0" w:color="auto"/>
                        <w:bottom w:val="none" w:sz="0" w:space="0" w:color="auto"/>
                        <w:right w:val="none" w:sz="0" w:space="0" w:color="auto"/>
                      </w:divBdr>
                    </w:div>
                  </w:divsChild>
                </w:div>
                <w:div w:id="500390797">
                  <w:marLeft w:val="0"/>
                  <w:marRight w:val="0"/>
                  <w:marTop w:val="0"/>
                  <w:marBottom w:val="0"/>
                  <w:divBdr>
                    <w:top w:val="none" w:sz="0" w:space="0" w:color="auto"/>
                    <w:left w:val="none" w:sz="0" w:space="0" w:color="auto"/>
                    <w:bottom w:val="none" w:sz="0" w:space="0" w:color="auto"/>
                    <w:right w:val="none" w:sz="0" w:space="0" w:color="auto"/>
                  </w:divBdr>
                  <w:divsChild>
                    <w:div w:id="167599121">
                      <w:marLeft w:val="0"/>
                      <w:marRight w:val="0"/>
                      <w:marTop w:val="0"/>
                      <w:marBottom w:val="0"/>
                      <w:divBdr>
                        <w:top w:val="none" w:sz="0" w:space="0" w:color="auto"/>
                        <w:left w:val="none" w:sz="0" w:space="0" w:color="auto"/>
                        <w:bottom w:val="none" w:sz="0" w:space="0" w:color="auto"/>
                        <w:right w:val="none" w:sz="0" w:space="0" w:color="auto"/>
                      </w:divBdr>
                    </w:div>
                  </w:divsChild>
                </w:div>
                <w:div w:id="521555802">
                  <w:marLeft w:val="0"/>
                  <w:marRight w:val="0"/>
                  <w:marTop w:val="0"/>
                  <w:marBottom w:val="0"/>
                  <w:divBdr>
                    <w:top w:val="none" w:sz="0" w:space="0" w:color="auto"/>
                    <w:left w:val="none" w:sz="0" w:space="0" w:color="auto"/>
                    <w:bottom w:val="none" w:sz="0" w:space="0" w:color="auto"/>
                    <w:right w:val="none" w:sz="0" w:space="0" w:color="auto"/>
                  </w:divBdr>
                  <w:divsChild>
                    <w:div w:id="1903711012">
                      <w:marLeft w:val="0"/>
                      <w:marRight w:val="0"/>
                      <w:marTop w:val="0"/>
                      <w:marBottom w:val="0"/>
                      <w:divBdr>
                        <w:top w:val="none" w:sz="0" w:space="0" w:color="auto"/>
                        <w:left w:val="none" w:sz="0" w:space="0" w:color="auto"/>
                        <w:bottom w:val="none" w:sz="0" w:space="0" w:color="auto"/>
                        <w:right w:val="none" w:sz="0" w:space="0" w:color="auto"/>
                      </w:divBdr>
                    </w:div>
                  </w:divsChild>
                </w:div>
                <w:div w:id="557253442">
                  <w:marLeft w:val="0"/>
                  <w:marRight w:val="0"/>
                  <w:marTop w:val="0"/>
                  <w:marBottom w:val="0"/>
                  <w:divBdr>
                    <w:top w:val="none" w:sz="0" w:space="0" w:color="auto"/>
                    <w:left w:val="none" w:sz="0" w:space="0" w:color="auto"/>
                    <w:bottom w:val="none" w:sz="0" w:space="0" w:color="auto"/>
                    <w:right w:val="none" w:sz="0" w:space="0" w:color="auto"/>
                  </w:divBdr>
                  <w:divsChild>
                    <w:div w:id="1214076700">
                      <w:marLeft w:val="0"/>
                      <w:marRight w:val="0"/>
                      <w:marTop w:val="0"/>
                      <w:marBottom w:val="0"/>
                      <w:divBdr>
                        <w:top w:val="none" w:sz="0" w:space="0" w:color="auto"/>
                        <w:left w:val="none" w:sz="0" w:space="0" w:color="auto"/>
                        <w:bottom w:val="none" w:sz="0" w:space="0" w:color="auto"/>
                        <w:right w:val="none" w:sz="0" w:space="0" w:color="auto"/>
                      </w:divBdr>
                    </w:div>
                    <w:div w:id="1684015436">
                      <w:marLeft w:val="0"/>
                      <w:marRight w:val="0"/>
                      <w:marTop w:val="0"/>
                      <w:marBottom w:val="0"/>
                      <w:divBdr>
                        <w:top w:val="none" w:sz="0" w:space="0" w:color="auto"/>
                        <w:left w:val="none" w:sz="0" w:space="0" w:color="auto"/>
                        <w:bottom w:val="none" w:sz="0" w:space="0" w:color="auto"/>
                        <w:right w:val="none" w:sz="0" w:space="0" w:color="auto"/>
                      </w:divBdr>
                    </w:div>
                  </w:divsChild>
                </w:div>
                <w:div w:id="561017493">
                  <w:marLeft w:val="0"/>
                  <w:marRight w:val="0"/>
                  <w:marTop w:val="0"/>
                  <w:marBottom w:val="0"/>
                  <w:divBdr>
                    <w:top w:val="none" w:sz="0" w:space="0" w:color="auto"/>
                    <w:left w:val="none" w:sz="0" w:space="0" w:color="auto"/>
                    <w:bottom w:val="none" w:sz="0" w:space="0" w:color="auto"/>
                    <w:right w:val="none" w:sz="0" w:space="0" w:color="auto"/>
                  </w:divBdr>
                  <w:divsChild>
                    <w:div w:id="168495716">
                      <w:marLeft w:val="0"/>
                      <w:marRight w:val="0"/>
                      <w:marTop w:val="0"/>
                      <w:marBottom w:val="0"/>
                      <w:divBdr>
                        <w:top w:val="none" w:sz="0" w:space="0" w:color="auto"/>
                        <w:left w:val="none" w:sz="0" w:space="0" w:color="auto"/>
                        <w:bottom w:val="none" w:sz="0" w:space="0" w:color="auto"/>
                        <w:right w:val="none" w:sz="0" w:space="0" w:color="auto"/>
                      </w:divBdr>
                    </w:div>
                  </w:divsChild>
                </w:div>
                <w:div w:id="577130696">
                  <w:marLeft w:val="0"/>
                  <w:marRight w:val="0"/>
                  <w:marTop w:val="0"/>
                  <w:marBottom w:val="0"/>
                  <w:divBdr>
                    <w:top w:val="none" w:sz="0" w:space="0" w:color="auto"/>
                    <w:left w:val="none" w:sz="0" w:space="0" w:color="auto"/>
                    <w:bottom w:val="none" w:sz="0" w:space="0" w:color="auto"/>
                    <w:right w:val="none" w:sz="0" w:space="0" w:color="auto"/>
                  </w:divBdr>
                  <w:divsChild>
                    <w:div w:id="1542521116">
                      <w:marLeft w:val="0"/>
                      <w:marRight w:val="0"/>
                      <w:marTop w:val="0"/>
                      <w:marBottom w:val="0"/>
                      <w:divBdr>
                        <w:top w:val="none" w:sz="0" w:space="0" w:color="auto"/>
                        <w:left w:val="none" w:sz="0" w:space="0" w:color="auto"/>
                        <w:bottom w:val="none" w:sz="0" w:space="0" w:color="auto"/>
                        <w:right w:val="none" w:sz="0" w:space="0" w:color="auto"/>
                      </w:divBdr>
                    </w:div>
                  </w:divsChild>
                </w:div>
                <w:div w:id="611014529">
                  <w:marLeft w:val="0"/>
                  <w:marRight w:val="0"/>
                  <w:marTop w:val="0"/>
                  <w:marBottom w:val="0"/>
                  <w:divBdr>
                    <w:top w:val="none" w:sz="0" w:space="0" w:color="auto"/>
                    <w:left w:val="none" w:sz="0" w:space="0" w:color="auto"/>
                    <w:bottom w:val="none" w:sz="0" w:space="0" w:color="auto"/>
                    <w:right w:val="none" w:sz="0" w:space="0" w:color="auto"/>
                  </w:divBdr>
                  <w:divsChild>
                    <w:div w:id="103043632">
                      <w:marLeft w:val="0"/>
                      <w:marRight w:val="0"/>
                      <w:marTop w:val="0"/>
                      <w:marBottom w:val="0"/>
                      <w:divBdr>
                        <w:top w:val="none" w:sz="0" w:space="0" w:color="auto"/>
                        <w:left w:val="none" w:sz="0" w:space="0" w:color="auto"/>
                        <w:bottom w:val="none" w:sz="0" w:space="0" w:color="auto"/>
                        <w:right w:val="none" w:sz="0" w:space="0" w:color="auto"/>
                      </w:divBdr>
                    </w:div>
                  </w:divsChild>
                </w:div>
                <w:div w:id="628783073">
                  <w:marLeft w:val="0"/>
                  <w:marRight w:val="0"/>
                  <w:marTop w:val="0"/>
                  <w:marBottom w:val="0"/>
                  <w:divBdr>
                    <w:top w:val="none" w:sz="0" w:space="0" w:color="auto"/>
                    <w:left w:val="none" w:sz="0" w:space="0" w:color="auto"/>
                    <w:bottom w:val="none" w:sz="0" w:space="0" w:color="auto"/>
                    <w:right w:val="none" w:sz="0" w:space="0" w:color="auto"/>
                  </w:divBdr>
                  <w:divsChild>
                    <w:div w:id="372850129">
                      <w:marLeft w:val="0"/>
                      <w:marRight w:val="0"/>
                      <w:marTop w:val="0"/>
                      <w:marBottom w:val="0"/>
                      <w:divBdr>
                        <w:top w:val="none" w:sz="0" w:space="0" w:color="auto"/>
                        <w:left w:val="none" w:sz="0" w:space="0" w:color="auto"/>
                        <w:bottom w:val="none" w:sz="0" w:space="0" w:color="auto"/>
                        <w:right w:val="none" w:sz="0" w:space="0" w:color="auto"/>
                      </w:divBdr>
                    </w:div>
                  </w:divsChild>
                </w:div>
                <w:div w:id="636033402">
                  <w:marLeft w:val="0"/>
                  <w:marRight w:val="0"/>
                  <w:marTop w:val="0"/>
                  <w:marBottom w:val="0"/>
                  <w:divBdr>
                    <w:top w:val="none" w:sz="0" w:space="0" w:color="auto"/>
                    <w:left w:val="none" w:sz="0" w:space="0" w:color="auto"/>
                    <w:bottom w:val="none" w:sz="0" w:space="0" w:color="auto"/>
                    <w:right w:val="none" w:sz="0" w:space="0" w:color="auto"/>
                  </w:divBdr>
                  <w:divsChild>
                    <w:div w:id="578291680">
                      <w:marLeft w:val="0"/>
                      <w:marRight w:val="0"/>
                      <w:marTop w:val="0"/>
                      <w:marBottom w:val="0"/>
                      <w:divBdr>
                        <w:top w:val="none" w:sz="0" w:space="0" w:color="auto"/>
                        <w:left w:val="none" w:sz="0" w:space="0" w:color="auto"/>
                        <w:bottom w:val="none" w:sz="0" w:space="0" w:color="auto"/>
                        <w:right w:val="none" w:sz="0" w:space="0" w:color="auto"/>
                      </w:divBdr>
                    </w:div>
                  </w:divsChild>
                </w:div>
                <w:div w:id="643395457">
                  <w:marLeft w:val="0"/>
                  <w:marRight w:val="0"/>
                  <w:marTop w:val="0"/>
                  <w:marBottom w:val="0"/>
                  <w:divBdr>
                    <w:top w:val="none" w:sz="0" w:space="0" w:color="auto"/>
                    <w:left w:val="none" w:sz="0" w:space="0" w:color="auto"/>
                    <w:bottom w:val="none" w:sz="0" w:space="0" w:color="auto"/>
                    <w:right w:val="none" w:sz="0" w:space="0" w:color="auto"/>
                  </w:divBdr>
                  <w:divsChild>
                    <w:div w:id="563368276">
                      <w:marLeft w:val="0"/>
                      <w:marRight w:val="0"/>
                      <w:marTop w:val="0"/>
                      <w:marBottom w:val="0"/>
                      <w:divBdr>
                        <w:top w:val="none" w:sz="0" w:space="0" w:color="auto"/>
                        <w:left w:val="none" w:sz="0" w:space="0" w:color="auto"/>
                        <w:bottom w:val="none" w:sz="0" w:space="0" w:color="auto"/>
                        <w:right w:val="none" w:sz="0" w:space="0" w:color="auto"/>
                      </w:divBdr>
                    </w:div>
                  </w:divsChild>
                </w:div>
                <w:div w:id="706217619">
                  <w:marLeft w:val="0"/>
                  <w:marRight w:val="0"/>
                  <w:marTop w:val="0"/>
                  <w:marBottom w:val="0"/>
                  <w:divBdr>
                    <w:top w:val="none" w:sz="0" w:space="0" w:color="auto"/>
                    <w:left w:val="none" w:sz="0" w:space="0" w:color="auto"/>
                    <w:bottom w:val="none" w:sz="0" w:space="0" w:color="auto"/>
                    <w:right w:val="none" w:sz="0" w:space="0" w:color="auto"/>
                  </w:divBdr>
                  <w:divsChild>
                    <w:div w:id="38480006">
                      <w:marLeft w:val="0"/>
                      <w:marRight w:val="0"/>
                      <w:marTop w:val="0"/>
                      <w:marBottom w:val="0"/>
                      <w:divBdr>
                        <w:top w:val="none" w:sz="0" w:space="0" w:color="auto"/>
                        <w:left w:val="none" w:sz="0" w:space="0" w:color="auto"/>
                        <w:bottom w:val="none" w:sz="0" w:space="0" w:color="auto"/>
                        <w:right w:val="none" w:sz="0" w:space="0" w:color="auto"/>
                      </w:divBdr>
                    </w:div>
                  </w:divsChild>
                </w:div>
                <w:div w:id="718747715">
                  <w:marLeft w:val="0"/>
                  <w:marRight w:val="0"/>
                  <w:marTop w:val="0"/>
                  <w:marBottom w:val="0"/>
                  <w:divBdr>
                    <w:top w:val="none" w:sz="0" w:space="0" w:color="auto"/>
                    <w:left w:val="none" w:sz="0" w:space="0" w:color="auto"/>
                    <w:bottom w:val="none" w:sz="0" w:space="0" w:color="auto"/>
                    <w:right w:val="none" w:sz="0" w:space="0" w:color="auto"/>
                  </w:divBdr>
                  <w:divsChild>
                    <w:div w:id="1039475005">
                      <w:marLeft w:val="0"/>
                      <w:marRight w:val="0"/>
                      <w:marTop w:val="0"/>
                      <w:marBottom w:val="0"/>
                      <w:divBdr>
                        <w:top w:val="none" w:sz="0" w:space="0" w:color="auto"/>
                        <w:left w:val="none" w:sz="0" w:space="0" w:color="auto"/>
                        <w:bottom w:val="none" w:sz="0" w:space="0" w:color="auto"/>
                        <w:right w:val="none" w:sz="0" w:space="0" w:color="auto"/>
                      </w:divBdr>
                    </w:div>
                  </w:divsChild>
                </w:div>
                <w:div w:id="754011422">
                  <w:marLeft w:val="0"/>
                  <w:marRight w:val="0"/>
                  <w:marTop w:val="0"/>
                  <w:marBottom w:val="0"/>
                  <w:divBdr>
                    <w:top w:val="none" w:sz="0" w:space="0" w:color="auto"/>
                    <w:left w:val="none" w:sz="0" w:space="0" w:color="auto"/>
                    <w:bottom w:val="none" w:sz="0" w:space="0" w:color="auto"/>
                    <w:right w:val="none" w:sz="0" w:space="0" w:color="auto"/>
                  </w:divBdr>
                  <w:divsChild>
                    <w:div w:id="1140459572">
                      <w:marLeft w:val="0"/>
                      <w:marRight w:val="0"/>
                      <w:marTop w:val="0"/>
                      <w:marBottom w:val="0"/>
                      <w:divBdr>
                        <w:top w:val="none" w:sz="0" w:space="0" w:color="auto"/>
                        <w:left w:val="none" w:sz="0" w:space="0" w:color="auto"/>
                        <w:bottom w:val="none" w:sz="0" w:space="0" w:color="auto"/>
                        <w:right w:val="none" w:sz="0" w:space="0" w:color="auto"/>
                      </w:divBdr>
                    </w:div>
                  </w:divsChild>
                </w:div>
                <w:div w:id="763693144">
                  <w:marLeft w:val="0"/>
                  <w:marRight w:val="0"/>
                  <w:marTop w:val="0"/>
                  <w:marBottom w:val="0"/>
                  <w:divBdr>
                    <w:top w:val="none" w:sz="0" w:space="0" w:color="auto"/>
                    <w:left w:val="none" w:sz="0" w:space="0" w:color="auto"/>
                    <w:bottom w:val="none" w:sz="0" w:space="0" w:color="auto"/>
                    <w:right w:val="none" w:sz="0" w:space="0" w:color="auto"/>
                  </w:divBdr>
                  <w:divsChild>
                    <w:div w:id="37904138">
                      <w:marLeft w:val="0"/>
                      <w:marRight w:val="0"/>
                      <w:marTop w:val="0"/>
                      <w:marBottom w:val="0"/>
                      <w:divBdr>
                        <w:top w:val="none" w:sz="0" w:space="0" w:color="auto"/>
                        <w:left w:val="none" w:sz="0" w:space="0" w:color="auto"/>
                        <w:bottom w:val="none" w:sz="0" w:space="0" w:color="auto"/>
                        <w:right w:val="none" w:sz="0" w:space="0" w:color="auto"/>
                      </w:divBdr>
                    </w:div>
                  </w:divsChild>
                </w:div>
                <w:div w:id="772408307">
                  <w:marLeft w:val="0"/>
                  <w:marRight w:val="0"/>
                  <w:marTop w:val="0"/>
                  <w:marBottom w:val="0"/>
                  <w:divBdr>
                    <w:top w:val="none" w:sz="0" w:space="0" w:color="auto"/>
                    <w:left w:val="none" w:sz="0" w:space="0" w:color="auto"/>
                    <w:bottom w:val="none" w:sz="0" w:space="0" w:color="auto"/>
                    <w:right w:val="none" w:sz="0" w:space="0" w:color="auto"/>
                  </w:divBdr>
                  <w:divsChild>
                    <w:div w:id="1099518876">
                      <w:marLeft w:val="0"/>
                      <w:marRight w:val="0"/>
                      <w:marTop w:val="0"/>
                      <w:marBottom w:val="0"/>
                      <w:divBdr>
                        <w:top w:val="none" w:sz="0" w:space="0" w:color="auto"/>
                        <w:left w:val="none" w:sz="0" w:space="0" w:color="auto"/>
                        <w:bottom w:val="none" w:sz="0" w:space="0" w:color="auto"/>
                        <w:right w:val="none" w:sz="0" w:space="0" w:color="auto"/>
                      </w:divBdr>
                    </w:div>
                  </w:divsChild>
                </w:div>
                <w:div w:id="800147752">
                  <w:marLeft w:val="0"/>
                  <w:marRight w:val="0"/>
                  <w:marTop w:val="0"/>
                  <w:marBottom w:val="0"/>
                  <w:divBdr>
                    <w:top w:val="none" w:sz="0" w:space="0" w:color="auto"/>
                    <w:left w:val="none" w:sz="0" w:space="0" w:color="auto"/>
                    <w:bottom w:val="none" w:sz="0" w:space="0" w:color="auto"/>
                    <w:right w:val="none" w:sz="0" w:space="0" w:color="auto"/>
                  </w:divBdr>
                  <w:divsChild>
                    <w:div w:id="885289896">
                      <w:marLeft w:val="0"/>
                      <w:marRight w:val="0"/>
                      <w:marTop w:val="0"/>
                      <w:marBottom w:val="0"/>
                      <w:divBdr>
                        <w:top w:val="none" w:sz="0" w:space="0" w:color="auto"/>
                        <w:left w:val="none" w:sz="0" w:space="0" w:color="auto"/>
                        <w:bottom w:val="none" w:sz="0" w:space="0" w:color="auto"/>
                        <w:right w:val="none" w:sz="0" w:space="0" w:color="auto"/>
                      </w:divBdr>
                    </w:div>
                  </w:divsChild>
                </w:div>
                <w:div w:id="828179206">
                  <w:marLeft w:val="0"/>
                  <w:marRight w:val="0"/>
                  <w:marTop w:val="0"/>
                  <w:marBottom w:val="0"/>
                  <w:divBdr>
                    <w:top w:val="none" w:sz="0" w:space="0" w:color="auto"/>
                    <w:left w:val="none" w:sz="0" w:space="0" w:color="auto"/>
                    <w:bottom w:val="none" w:sz="0" w:space="0" w:color="auto"/>
                    <w:right w:val="none" w:sz="0" w:space="0" w:color="auto"/>
                  </w:divBdr>
                  <w:divsChild>
                    <w:div w:id="1398934587">
                      <w:marLeft w:val="0"/>
                      <w:marRight w:val="0"/>
                      <w:marTop w:val="0"/>
                      <w:marBottom w:val="0"/>
                      <w:divBdr>
                        <w:top w:val="none" w:sz="0" w:space="0" w:color="auto"/>
                        <w:left w:val="none" w:sz="0" w:space="0" w:color="auto"/>
                        <w:bottom w:val="none" w:sz="0" w:space="0" w:color="auto"/>
                        <w:right w:val="none" w:sz="0" w:space="0" w:color="auto"/>
                      </w:divBdr>
                    </w:div>
                  </w:divsChild>
                </w:div>
                <w:div w:id="838078161">
                  <w:marLeft w:val="0"/>
                  <w:marRight w:val="0"/>
                  <w:marTop w:val="0"/>
                  <w:marBottom w:val="0"/>
                  <w:divBdr>
                    <w:top w:val="none" w:sz="0" w:space="0" w:color="auto"/>
                    <w:left w:val="none" w:sz="0" w:space="0" w:color="auto"/>
                    <w:bottom w:val="none" w:sz="0" w:space="0" w:color="auto"/>
                    <w:right w:val="none" w:sz="0" w:space="0" w:color="auto"/>
                  </w:divBdr>
                  <w:divsChild>
                    <w:div w:id="646906031">
                      <w:marLeft w:val="0"/>
                      <w:marRight w:val="0"/>
                      <w:marTop w:val="0"/>
                      <w:marBottom w:val="0"/>
                      <w:divBdr>
                        <w:top w:val="none" w:sz="0" w:space="0" w:color="auto"/>
                        <w:left w:val="none" w:sz="0" w:space="0" w:color="auto"/>
                        <w:bottom w:val="none" w:sz="0" w:space="0" w:color="auto"/>
                        <w:right w:val="none" w:sz="0" w:space="0" w:color="auto"/>
                      </w:divBdr>
                    </w:div>
                    <w:div w:id="1331592592">
                      <w:marLeft w:val="0"/>
                      <w:marRight w:val="0"/>
                      <w:marTop w:val="0"/>
                      <w:marBottom w:val="0"/>
                      <w:divBdr>
                        <w:top w:val="none" w:sz="0" w:space="0" w:color="auto"/>
                        <w:left w:val="none" w:sz="0" w:space="0" w:color="auto"/>
                        <w:bottom w:val="none" w:sz="0" w:space="0" w:color="auto"/>
                        <w:right w:val="none" w:sz="0" w:space="0" w:color="auto"/>
                      </w:divBdr>
                    </w:div>
                  </w:divsChild>
                </w:div>
                <w:div w:id="846745587">
                  <w:marLeft w:val="0"/>
                  <w:marRight w:val="0"/>
                  <w:marTop w:val="0"/>
                  <w:marBottom w:val="0"/>
                  <w:divBdr>
                    <w:top w:val="none" w:sz="0" w:space="0" w:color="auto"/>
                    <w:left w:val="none" w:sz="0" w:space="0" w:color="auto"/>
                    <w:bottom w:val="none" w:sz="0" w:space="0" w:color="auto"/>
                    <w:right w:val="none" w:sz="0" w:space="0" w:color="auto"/>
                  </w:divBdr>
                  <w:divsChild>
                    <w:div w:id="865481900">
                      <w:marLeft w:val="0"/>
                      <w:marRight w:val="0"/>
                      <w:marTop w:val="0"/>
                      <w:marBottom w:val="0"/>
                      <w:divBdr>
                        <w:top w:val="none" w:sz="0" w:space="0" w:color="auto"/>
                        <w:left w:val="none" w:sz="0" w:space="0" w:color="auto"/>
                        <w:bottom w:val="none" w:sz="0" w:space="0" w:color="auto"/>
                        <w:right w:val="none" w:sz="0" w:space="0" w:color="auto"/>
                      </w:divBdr>
                    </w:div>
                    <w:div w:id="1009137666">
                      <w:marLeft w:val="0"/>
                      <w:marRight w:val="0"/>
                      <w:marTop w:val="0"/>
                      <w:marBottom w:val="0"/>
                      <w:divBdr>
                        <w:top w:val="none" w:sz="0" w:space="0" w:color="auto"/>
                        <w:left w:val="none" w:sz="0" w:space="0" w:color="auto"/>
                        <w:bottom w:val="none" w:sz="0" w:space="0" w:color="auto"/>
                        <w:right w:val="none" w:sz="0" w:space="0" w:color="auto"/>
                      </w:divBdr>
                    </w:div>
                  </w:divsChild>
                </w:div>
                <w:div w:id="866871100">
                  <w:marLeft w:val="0"/>
                  <w:marRight w:val="0"/>
                  <w:marTop w:val="0"/>
                  <w:marBottom w:val="0"/>
                  <w:divBdr>
                    <w:top w:val="none" w:sz="0" w:space="0" w:color="auto"/>
                    <w:left w:val="none" w:sz="0" w:space="0" w:color="auto"/>
                    <w:bottom w:val="none" w:sz="0" w:space="0" w:color="auto"/>
                    <w:right w:val="none" w:sz="0" w:space="0" w:color="auto"/>
                  </w:divBdr>
                  <w:divsChild>
                    <w:div w:id="279649437">
                      <w:marLeft w:val="0"/>
                      <w:marRight w:val="0"/>
                      <w:marTop w:val="0"/>
                      <w:marBottom w:val="0"/>
                      <w:divBdr>
                        <w:top w:val="none" w:sz="0" w:space="0" w:color="auto"/>
                        <w:left w:val="none" w:sz="0" w:space="0" w:color="auto"/>
                        <w:bottom w:val="none" w:sz="0" w:space="0" w:color="auto"/>
                        <w:right w:val="none" w:sz="0" w:space="0" w:color="auto"/>
                      </w:divBdr>
                    </w:div>
                  </w:divsChild>
                </w:div>
                <w:div w:id="868303416">
                  <w:marLeft w:val="0"/>
                  <w:marRight w:val="0"/>
                  <w:marTop w:val="0"/>
                  <w:marBottom w:val="0"/>
                  <w:divBdr>
                    <w:top w:val="none" w:sz="0" w:space="0" w:color="auto"/>
                    <w:left w:val="none" w:sz="0" w:space="0" w:color="auto"/>
                    <w:bottom w:val="none" w:sz="0" w:space="0" w:color="auto"/>
                    <w:right w:val="none" w:sz="0" w:space="0" w:color="auto"/>
                  </w:divBdr>
                  <w:divsChild>
                    <w:div w:id="1129931684">
                      <w:marLeft w:val="0"/>
                      <w:marRight w:val="0"/>
                      <w:marTop w:val="0"/>
                      <w:marBottom w:val="0"/>
                      <w:divBdr>
                        <w:top w:val="none" w:sz="0" w:space="0" w:color="auto"/>
                        <w:left w:val="none" w:sz="0" w:space="0" w:color="auto"/>
                        <w:bottom w:val="none" w:sz="0" w:space="0" w:color="auto"/>
                        <w:right w:val="none" w:sz="0" w:space="0" w:color="auto"/>
                      </w:divBdr>
                    </w:div>
                  </w:divsChild>
                </w:div>
                <w:div w:id="886376619">
                  <w:marLeft w:val="0"/>
                  <w:marRight w:val="0"/>
                  <w:marTop w:val="0"/>
                  <w:marBottom w:val="0"/>
                  <w:divBdr>
                    <w:top w:val="none" w:sz="0" w:space="0" w:color="auto"/>
                    <w:left w:val="none" w:sz="0" w:space="0" w:color="auto"/>
                    <w:bottom w:val="none" w:sz="0" w:space="0" w:color="auto"/>
                    <w:right w:val="none" w:sz="0" w:space="0" w:color="auto"/>
                  </w:divBdr>
                  <w:divsChild>
                    <w:div w:id="55668335">
                      <w:marLeft w:val="0"/>
                      <w:marRight w:val="0"/>
                      <w:marTop w:val="0"/>
                      <w:marBottom w:val="0"/>
                      <w:divBdr>
                        <w:top w:val="none" w:sz="0" w:space="0" w:color="auto"/>
                        <w:left w:val="none" w:sz="0" w:space="0" w:color="auto"/>
                        <w:bottom w:val="none" w:sz="0" w:space="0" w:color="auto"/>
                        <w:right w:val="none" w:sz="0" w:space="0" w:color="auto"/>
                      </w:divBdr>
                    </w:div>
                  </w:divsChild>
                </w:div>
                <w:div w:id="939341196">
                  <w:marLeft w:val="0"/>
                  <w:marRight w:val="0"/>
                  <w:marTop w:val="0"/>
                  <w:marBottom w:val="0"/>
                  <w:divBdr>
                    <w:top w:val="none" w:sz="0" w:space="0" w:color="auto"/>
                    <w:left w:val="none" w:sz="0" w:space="0" w:color="auto"/>
                    <w:bottom w:val="none" w:sz="0" w:space="0" w:color="auto"/>
                    <w:right w:val="none" w:sz="0" w:space="0" w:color="auto"/>
                  </w:divBdr>
                  <w:divsChild>
                    <w:div w:id="211423094">
                      <w:marLeft w:val="0"/>
                      <w:marRight w:val="0"/>
                      <w:marTop w:val="0"/>
                      <w:marBottom w:val="0"/>
                      <w:divBdr>
                        <w:top w:val="none" w:sz="0" w:space="0" w:color="auto"/>
                        <w:left w:val="none" w:sz="0" w:space="0" w:color="auto"/>
                        <w:bottom w:val="none" w:sz="0" w:space="0" w:color="auto"/>
                        <w:right w:val="none" w:sz="0" w:space="0" w:color="auto"/>
                      </w:divBdr>
                    </w:div>
                  </w:divsChild>
                </w:div>
                <w:div w:id="984699096">
                  <w:marLeft w:val="0"/>
                  <w:marRight w:val="0"/>
                  <w:marTop w:val="0"/>
                  <w:marBottom w:val="0"/>
                  <w:divBdr>
                    <w:top w:val="none" w:sz="0" w:space="0" w:color="auto"/>
                    <w:left w:val="none" w:sz="0" w:space="0" w:color="auto"/>
                    <w:bottom w:val="none" w:sz="0" w:space="0" w:color="auto"/>
                    <w:right w:val="none" w:sz="0" w:space="0" w:color="auto"/>
                  </w:divBdr>
                  <w:divsChild>
                    <w:div w:id="1124226906">
                      <w:marLeft w:val="0"/>
                      <w:marRight w:val="0"/>
                      <w:marTop w:val="0"/>
                      <w:marBottom w:val="0"/>
                      <w:divBdr>
                        <w:top w:val="none" w:sz="0" w:space="0" w:color="auto"/>
                        <w:left w:val="none" w:sz="0" w:space="0" w:color="auto"/>
                        <w:bottom w:val="none" w:sz="0" w:space="0" w:color="auto"/>
                        <w:right w:val="none" w:sz="0" w:space="0" w:color="auto"/>
                      </w:divBdr>
                    </w:div>
                  </w:divsChild>
                </w:div>
                <w:div w:id="1003824073">
                  <w:marLeft w:val="0"/>
                  <w:marRight w:val="0"/>
                  <w:marTop w:val="0"/>
                  <w:marBottom w:val="0"/>
                  <w:divBdr>
                    <w:top w:val="none" w:sz="0" w:space="0" w:color="auto"/>
                    <w:left w:val="none" w:sz="0" w:space="0" w:color="auto"/>
                    <w:bottom w:val="none" w:sz="0" w:space="0" w:color="auto"/>
                    <w:right w:val="none" w:sz="0" w:space="0" w:color="auto"/>
                  </w:divBdr>
                  <w:divsChild>
                    <w:div w:id="240676730">
                      <w:marLeft w:val="0"/>
                      <w:marRight w:val="0"/>
                      <w:marTop w:val="0"/>
                      <w:marBottom w:val="0"/>
                      <w:divBdr>
                        <w:top w:val="none" w:sz="0" w:space="0" w:color="auto"/>
                        <w:left w:val="none" w:sz="0" w:space="0" w:color="auto"/>
                        <w:bottom w:val="none" w:sz="0" w:space="0" w:color="auto"/>
                        <w:right w:val="none" w:sz="0" w:space="0" w:color="auto"/>
                      </w:divBdr>
                    </w:div>
                  </w:divsChild>
                </w:div>
                <w:div w:id="1003892407">
                  <w:marLeft w:val="0"/>
                  <w:marRight w:val="0"/>
                  <w:marTop w:val="0"/>
                  <w:marBottom w:val="0"/>
                  <w:divBdr>
                    <w:top w:val="none" w:sz="0" w:space="0" w:color="auto"/>
                    <w:left w:val="none" w:sz="0" w:space="0" w:color="auto"/>
                    <w:bottom w:val="none" w:sz="0" w:space="0" w:color="auto"/>
                    <w:right w:val="none" w:sz="0" w:space="0" w:color="auto"/>
                  </w:divBdr>
                  <w:divsChild>
                    <w:div w:id="1259488660">
                      <w:marLeft w:val="0"/>
                      <w:marRight w:val="0"/>
                      <w:marTop w:val="0"/>
                      <w:marBottom w:val="0"/>
                      <w:divBdr>
                        <w:top w:val="none" w:sz="0" w:space="0" w:color="auto"/>
                        <w:left w:val="none" w:sz="0" w:space="0" w:color="auto"/>
                        <w:bottom w:val="none" w:sz="0" w:space="0" w:color="auto"/>
                        <w:right w:val="none" w:sz="0" w:space="0" w:color="auto"/>
                      </w:divBdr>
                    </w:div>
                    <w:div w:id="1589122543">
                      <w:marLeft w:val="0"/>
                      <w:marRight w:val="0"/>
                      <w:marTop w:val="0"/>
                      <w:marBottom w:val="0"/>
                      <w:divBdr>
                        <w:top w:val="none" w:sz="0" w:space="0" w:color="auto"/>
                        <w:left w:val="none" w:sz="0" w:space="0" w:color="auto"/>
                        <w:bottom w:val="none" w:sz="0" w:space="0" w:color="auto"/>
                        <w:right w:val="none" w:sz="0" w:space="0" w:color="auto"/>
                      </w:divBdr>
                    </w:div>
                    <w:div w:id="2052995241">
                      <w:marLeft w:val="0"/>
                      <w:marRight w:val="0"/>
                      <w:marTop w:val="0"/>
                      <w:marBottom w:val="0"/>
                      <w:divBdr>
                        <w:top w:val="none" w:sz="0" w:space="0" w:color="auto"/>
                        <w:left w:val="none" w:sz="0" w:space="0" w:color="auto"/>
                        <w:bottom w:val="none" w:sz="0" w:space="0" w:color="auto"/>
                        <w:right w:val="none" w:sz="0" w:space="0" w:color="auto"/>
                      </w:divBdr>
                    </w:div>
                  </w:divsChild>
                </w:div>
                <w:div w:id="1007634784">
                  <w:marLeft w:val="0"/>
                  <w:marRight w:val="0"/>
                  <w:marTop w:val="0"/>
                  <w:marBottom w:val="0"/>
                  <w:divBdr>
                    <w:top w:val="none" w:sz="0" w:space="0" w:color="auto"/>
                    <w:left w:val="none" w:sz="0" w:space="0" w:color="auto"/>
                    <w:bottom w:val="none" w:sz="0" w:space="0" w:color="auto"/>
                    <w:right w:val="none" w:sz="0" w:space="0" w:color="auto"/>
                  </w:divBdr>
                  <w:divsChild>
                    <w:div w:id="1761095234">
                      <w:marLeft w:val="0"/>
                      <w:marRight w:val="0"/>
                      <w:marTop w:val="0"/>
                      <w:marBottom w:val="0"/>
                      <w:divBdr>
                        <w:top w:val="none" w:sz="0" w:space="0" w:color="auto"/>
                        <w:left w:val="none" w:sz="0" w:space="0" w:color="auto"/>
                        <w:bottom w:val="none" w:sz="0" w:space="0" w:color="auto"/>
                        <w:right w:val="none" w:sz="0" w:space="0" w:color="auto"/>
                      </w:divBdr>
                    </w:div>
                  </w:divsChild>
                </w:div>
                <w:div w:id="1032538963">
                  <w:marLeft w:val="0"/>
                  <w:marRight w:val="0"/>
                  <w:marTop w:val="0"/>
                  <w:marBottom w:val="0"/>
                  <w:divBdr>
                    <w:top w:val="none" w:sz="0" w:space="0" w:color="auto"/>
                    <w:left w:val="none" w:sz="0" w:space="0" w:color="auto"/>
                    <w:bottom w:val="none" w:sz="0" w:space="0" w:color="auto"/>
                    <w:right w:val="none" w:sz="0" w:space="0" w:color="auto"/>
                  </w:divBdr>
                  <w:divsChild>
                    <w:div w:id="1861233125">
                      <w:marLeft w:val="0"/>
                      <w:marRight w:val="0"/>
                      <w:marTop w:val="0"/>
                      <w:marBottom w:val="0"/>
                      <w:divBdr>
                        <w:top w:val="none" w:sz="0" w:space="0" w:color="auto"/>
                        <w:left w:val="none" w:sz="0" w:space="0" w:color="auto"/>
                        <w:bottom w:val="none" w:sz="0" w:space="0" w:color="auto"/>
                        <w:right w:val="none" w:sz="0" w:space="0" w:color="auto"/>
                      </w:divBdr>
                    </w:div>
                  </w:divsChild>
                </w:div>
                <w:div w:id="1035740622">
                  <w:marLeft w:val="0"/>
                  <w:marRight w:val="0"/>
                  <w:marTop w:val="0"/>
                  <w:marBottom w:val="0"/>
                  <w:divBdr>
                    <w:top w:val="none" w:sz="0" w:space="0" w:color="auto"/>
                    <w:left w:val="none" w:sz="0" w:space="0" w:color="auto"/>
                    <w:bottom w:val="none" w:sz="0" w:space="0" w:color="auto"/>
                    <w:right w:val="none" w:sz="0" w:space="0" w:color="auto"/>
                  </w:divBdr>
                  <w:divsChild>
                    <w:div w:id="802965480">
                      <w:marLeft w:val="0"/>
                      <w:marRight w:val="0"/>
                      <w:marTop w:val="0"/>
                      <w:marBottom w:val="0"/>
                      <w:divBdr>
                        <w:top w:val="none" w:sz="0" w:space="0" w:color="auto"/>
                        <w:left w:val="none" w:sz="0" w:space="0" w:color="auto"/>
                        <w:bottom w:val="none" w:sz="0" w:space="0" w:color="auto"/>
                        <w:right w:val="none" w:sz="0" w:space="0" w:color="auto"/>
                      </w:divBdr>
                    </w:div>
                  </w:divsChild>
                </w:div>
                <w:div w:id="1052659516">
                  <w:marLeft w:val="0"/>
                  <w:marRight w:val="0"/>
                  <w:marTop w:val="0"/>
                  <w:marBottom w:val="0"/>
                  <w:divBdr>
                    <w:top w:val="none" w:sz="0" w:space="0" w:color="auto"/>
                    <w:left w:val="none" w:sz="0" w:space="0" w:color="auto"/>
                    <w:bottom w:val="none" w:sz="0" w:space="0" w:color="auto"/>
                    <w:right w:val="none" w:sz="0" w:space="0" w:color="auto"/>
                  </w:divBdr>
                  <w:divsChild>
                    <w:div w:id="604652006">
                      <w:marLeft w:val="0"/>
                      <w:marRight w:val="0"/>
                      <w:marTop w:val="0"/>
                      <w:marBottom w:val="0"/>
                      <w:divBdr>
                        <w:top w:val="none" w:sz="0" w:space="0" w:color="auto"/>
                        <w:left w:val="none" w:sz="0" w:space="0" w:color="auto"/>
                        <w:bottom w:val="none" w:sz="0" w:space="0" w:color="auto"/>
                        <w:right w:val="none" w:sz="0" w:space="0" w:color="auto"/>
                      </w:divBdr>
                    </w:div>
                    <w:div w:id="2059280474">
                      <w:marLeft w:val="0"/>
                      <w:marRight w:val="0"/>
                      <w:marTop w:val="0"/>
                      <w:marBottom w:val="0"/>
                      <w:divBdr>
                        <w:top w:val="none" w:sz="0" w:space="0" w:color="auto"/>
                        <w:left w:val="none" w:sz="0" w:space="0" w:color="auto"/>
                        <w:bottom w:val="none" w:sz="0" w:space="0" w:color="auto"/>
                        <w:right w:val="none" w:sz="0" w:space="0" w:color="auto"/>
                      </w:divBdr>
                    </w:div>
                  </w:divsChild>
                </w:div>
                <w:div w:id="1057126272">
                  <w:marLeft w:val="0"/>
                  <w:marRight w:val="0"/>
                  <w:marTop w:val="0"/>
                  <w:marBottom w:val="0"/>
                  <w:divBdr>
                    <w:top w:val="none" w:sz="0" w:space="0" w:color="auto"/>
                    <w:left w:val="none" w:sz="0" w:space="0" w:color="auto"/>
                    <w:bottom w:val="none" w:sz="0" w:space="0" w:color="auto"/>
                    <w:right w:val="none" w:sz="0" w:space="0" w:color="auto"/>
                  </w:divBdr>
                  <w:divsChild>
                    <w:div w:id="1862281377">
                      <w:marLeft w:val="0"/>
                      <w:marRight w:val="0"/>
                      <w:marTop w:val="0"/>
                      <w:marBottom w:val="0"/>
                      <w:divBdr>
                        <w:top w:val="none" w:sz="0" w:space="0" w:color="auto"/>
                        <w:left w:val="none" w:sz="0" w:space="0" w:color="auto"/>
                        <w:bottom w:val="none" w:sz="0" w:space="0" w:color="auto"/>
                        <w:right w:val="none" w:sz="0" w:space="0" w:color="auto"/>
                      </w:divBdr>
                    </w:div>
                  </w:divsChild>
                </w:div>
                <w:div w:id="1060977084">
                  <w:marLeft w:val="0"/>
                  <w:marRight w:val="0"/>
                  <w:marTop w:val="0"/>
                  <w:marBottom w:val="0"/>
                  <w:divBdr>
                    <w:top w:val="none" w:sz="0" w:space="0" w:color="auto"/>
                    <w:left w:val="none" w:sz="0" w:space="0" w:color="auto"/>
                    <w:bottom w:val="none" w:sz="0" w:space="0" w:color="auto"/>
                    <w:right w:val="none" w:sz="0" w:space="0" w:color="auto"/>
                  </w:divBdr>
                  <w:divsChild>
                    <w:div w:id="386077482">
                      <w:marLeft w:val="0"/>
                      <w:marRight w:val="0"/>
                      <w:marTop w:val="0"/>
                      <w:marBottom w:val="0"/>
                      <w:divBdr>
                        <w:top w:val="none" w:sz="0" w:space="0" w:color="auto"/>
                        <w:left w:val="none" w:sz="0" w:space="0" w:color="auto"/>
                        <w:bottom w:val="none" w:sz="0" w:space="0" w:color="auto"/>
                        <w:right w:val="none" w:sz="0" w:space="0" w:color="auto"/>
                      </w:divBdr>
                    </w:div>
                  </w:divsChild>
                </w:div>
                <w:div w:id="1098797872">
                  <w:marLeft w:val="0"/>
                  <w:marRight w:val="0"/>
                  <w:marTop w:val="0"/>
                  <w:marBottom w:val="0"/>
                  <w:divBdr>
                    <w:top w:val="none" w:sz="0" w:space="0" w:color="auto"/>
                    <w:left w:val="none" w:sz="0" w:space="0" w:color="auto"/>
                    <w:bottom w:val="none" w:sz="0" w:space="0" w:color="auto"/>
                    <w:right w:val="none" w:sz="0" w:space="0" w:color="auto"/>
                  </w:divBdr>
                  <w:divsChild>
                    <w:div w:id="1375810528">
                      <w:marLeft w:val="0"/>
                      <w:marRight w:val="0"/>
                      <w:marTop w:val="0"/>
                      <w:marBottom w:val="0"/>
                      <w:divBdr>
                        <w:top w:val="none" w:sz="0" w:space="0" w:color="auto"/>
                        <w:left w:val="none" w:sz="0" w:space="0" w:color="auto"/>
                        <w:bottom w:val="none" w:sz="0" w:space="0" w:color="auto"/>
                        <w:right w:val="none" w:sz="0" w:space="0" w:color="auto"/>
                      </w:divBdr>
                    </w:div>
                  </w:divsChild>
                </w:div>
                <w:div w:id="1140998008">
                  <w:marLeft w:val="0"/>
                  <w:marRight w:val="0"/>
                  <w:marTop w:val="0"/>
                  <w:marBottom w:val="0"/>
                  <w:divBdr>
                    <w:top w:val="none" w:sz="0" w:space="0" w:color="auto"/>
                    <w:left w:val="none" w:sz="0" w:space="0" w:color="auto"/>
                    <w:bottom w:val="none" w:sz="0" w:space="0" w:color="auto"/>
                    <w:right w:val="none" w:sz="0" w:space="0" w:color="auto"/>
                  </w:divBdr>
                  <w:divsChild>
                    <w:div w:id="1989434776">
                      <w:marLeft w:val="0"/>
                      <w:marRight w:val="0"/>
                      <w:marTop w:val="0"/>
                      <w:marBottom w:val="0"/>
                      <w:divBdr>
                        <w:top w:val="none" w:sz="0" w:space="0" w:color="auto"/>
                        <w:left w:val="none" w:sz="0" w:space="0" w:color="auto"/>
                        <w:bottom w:val="none" w:sz="0" w:space="0" w:color="auto"/>
                        <w:right w:val="none" w:sz="0" w:space="0" w:color="auto"/>
                      </w:divBdr>
                    </w:div>
                  </w:divsChild>
                </w:div>
                <w:div w:id="1157187536">
                  <w:marLeft w:val="0"/>
                  <w:marRight w:val="0"/>
                  <w:marTop w:val="0"/>
                  <w:marBottom w:val="0"/>
                  <w:divBdr>
                    <w:top w:val="none" w:sz="0" w:space="0" w:color="auto"/>
                    <w:left w:val="none" w:sz="0" w:space="0" w:color="auto"/>
                    <w:bottom w:val="none" w:sz="0" w:space="0" w:color="auto"/>
                    <w:right w:val="none" w:sz="0" w:space="0" w:color="auto"/>
                  </w:divBdr>
                  <w:divsChild>
                    <w:div w:id="1275594978">
                      <w:marLeft w:val="0"/>
                      <w:marRight w:val="0"/>
                      <w:marTop w:val="0"/>
                      <w:marBottom w:val="0"/>
                      <w:divBdr>
                        <w:top w:val="none" w:sz="0" w:space="0" w:color="auto"/>
                        <w:left w:val="none" w:sz="0" w:space="0" w:color="auto"/>
                        <w:bottom w:val="none" w:sz="0" w:space="0" w:color="auto"/>
                        <w:right w:val="none" w:sz="0" w:space="0" w:color="auto"/>
                      </w:divBdr>
                    </w:div>
                  </w:divsChild>
                </w:div>
                <w:div w:id="1169564384">
                  <w:marLeft w:val="0"/>
                  <w:marRight w:val="0"/>
                  <w:marTop w:val="0"/>
                  <w:marBottom w:val="0"/>
                  <w:divBdr>
                    <w:top w:val="none" w:sz="0" w:space="0" w:color="auto"/>
                    <w:left w:val="none" w:sz="0" w:space="0" w:color="auto"/>
                    <w:bottom w:val="none" w:sz="0" w:space="0" w:color="auto"/>
                    <w:right w:val="none" w:sz="0" w:space="0" w:color="auto"/>
                  </w:divBdr>
                  <w:divsChild>
                    <w:div w:id="667249473">
                      <w:marLeft w:val="0"/>
                      <w:marRight w:val="0"/>
                      <w:marTop w:val="0"/>
                      <w:marBottom w:val="0"/>
                      <w:divBdr>
                        <w:top w:val="none" w:sz="0" w:space="0" w:color="auto"/>
                        <w:left w:val="none" w:sz="0" w:space="0" w:color="auto"/>
                        <w:bottom w:val="none" w:sz="0" w:space="0" w:color="auto"/>
                        <w:right w:val="none" w:sz="0" w:space="0" w:color="auto"/>
                      </w:divBdr>
                    </w:div>
                  </w:divsChild>
                </w:div>
                <w:div w:id="1189680846">
                  <w:marLeft w:val="0"/>
                  <w:marRight w:val="0"/>
                  <w:marTop w:val="0"/>
                  <w:marBottom w:val="0"/>
                  <w:divBdr>
                    <w:top w:val="none" w:sz="0" w:space="0" w:color="auto"/>
                    <w:left w:val="none" w:sz="0" w:space="0" w:color="auto"/>
                    <w:bottom w:val="none" w:sz="0" w:space="0" w:color="auto"/>
                    <w:right w:val="none" w:sz="0" w:space="0" w:color="auto"/>
                  </w:divBdr>
                  <w:divsChild>
                    <w:div w:id="293562712">
                      <w:marLeft w:val="0"/>
                      <w:marRight w:val="0"/>
                      <w:marTop w:val="0"/>
                      <w:marBottom w:val="0"/>
                      <w:divBdr>
                        <w:top w:val="none" w:sz="0" w:space="0" w:color="auto"/>
                        <w:left w:val="none" w:sz="0" w:space="0" w:color="auto"/>
                        <w:bottom w:val="none" w:sz="0" w:space="0" w:color="auto"/>
                        <w:right w:val="none" w:sz="0" w:space="0" w:color="auto"/>
                      </w:divBdr>
                    </w:div>
                    <w:div w:id="833690296">
                      <w:marLeft w:val="0"/>
                      <w:marRight w:val="0"/>
                      <w:marTop w:val="0"/>
                      <w:marBottom w:val="0"/>
                      <w:divBdr>
                        <w:top w:val="none" w:sz="0" w:space="0" w:color="auto"/>
                        <w:left w:val="none" w:sz="0" w:space="0" w:color="auto"/>
                        <w:bottom w:val="none" w:sz="0" w:space="0" w:color="auto"/>
                        <w:right w:val="none" w:sz="0" w:space="0" w:color="auto"/>
                      </w:divBdr>
                    </w:div>
                    <w:div w:id="2120489237">
                      <w:marLeft w:val="0"/>
                      <w:marRight w:val="0"/>
                      <w:marTop w:val="0"/>
                      <w:marBottom w:val="0"/>
                      <w:divBdr>
                        <w:top w:val="none" w:sz="0" w:space="0" w:color="auto"/>
                        <w:left w:val="none" w:sz="0" w:space="0" w:color="auto"/>
                        <w:bottom w:val="none" w:sz="0" w:space="0" w:color="auto"/>
                        <w:right w:val="none" w:sz="0" w:space="0" w:color="auto"/>
                      </w:divBdr>
                    </w:div>
                  </w:divsChild>
                </w:div>
                <w:div w:id="1223906932">
                  <w:marLeft w:val="0"/>
                  <w:marRight w:val="0"/>
                  <w:marTop w:val="0"/>
                  <w:marBottom w:val="0"/>
                  <w:divBdr>
                    <w:top w:val="none" w:sz="0" w:space="0" w:color="auto"/>
                    <w:left w:val="none" w:sz="0" w:space="0" w:color="auto"/>
                    <w:bottom w:val="none" w:sz="0" w:space="0" w:color="auto"/>
                    <w:right w:val="none" w:sz="0" w:space="0" w:color="auto"/>
                  </w:divBdr>
                  <w:divsChild>
                    <w:div w:id="400370346">
                      <w:marLeft w:val="0"/>
                      <w:marRight w:val="0"/>
                      <w:marTop w:val="0"/>
                      <w:marBottom w:val="0"/>
                      <w:divBdr>
                        <w:top w:val="none" w:sz="0" w:space="0" w:color="auto"/>
                        <w:left w:val="none" w:sz="0" w:space="0" w:color="auto"/>
                        <w:bottom w:val="none" w:sz="0" w:space="0" w:color="auto"/>
                        <w:right w:val="none" w:sz="0" w:space="0" w:color="auto"/>
                      </w:divBdr>
                    </w:div>
                  </w:divsChild>
                </w:div>
                <w:div w:id="1234467368">
                  <w:marLeft w:val="0"/>
                  <w:marRight w:val="0"/>
                  <w:marTop w:val="0"/>
                  <w:marBottom w:val="0"/>
                  <w:divBdr>
                    <w:top w:val="none" w:sz="0" w:space="0" w:color="auto"/>
                    <w:left w:val="none" w:sz="0" w:space="0" w:color="auto"/>
                    <w:bottom w:val="none" w:sz="0" w:space="0" w:color="auto"/>
                    <w:right w:val="none" w:sz="0" w:space="0" w:color="auto"/>
                  </w:divBdr>
                  <w:divsChild>
                    <w:div w:id="470055996">
                      <w:marLeft w:val="0"/>
                      <w:marRight w:val="0"/>
                      <w:marTop w:val="0"/>
                      <w:marBottom w:val="0"/>
                      <w:divBdr>
                        <w:top w:val="none" w:sz="0" w:space="0" w:color="auto"/>
                        <w:left w:val="none" w:sz="0" w:space="0" w:color="auto"/>
                        <w:bottom w:val="none" w:sz="0" w:space="0" w:color="auto"/>
                        <w:right w:val="none" w:sz="0" w:space="0" w:color="auto"/>
                      </w:divBdr>
                    </w:div>
                    <w:div w:id="710806550">
                      <w:marLeft w:val="0"/>
                      <w:marRight w:val="0"/>
                      <w:marTop w:val="0"/>
                      <w:marBottom w:val="0"/>
                      <w:divBdr>
                        <w:top w:val="none" w:sz="0" w:space="0" w:color="auto"/>
                        <w:left w:val="none" w:sz="0" w:space="0" w:color="auto"/>
                        <w:bottom w:val="none" w:sz="0" w:space="0" w:color="auto"/>
                        <w:right w:val="none" w:sz="0" w:space="0" w:color="auto"/>
                      </w:divBdr>
                    </w:div>
                    <w:div w:id="813646950">
                      <w:marLeft w:val="0"/>
                      <w:marRight w:val="0"/>
                      <w:marTop w:val="0"/>
                      <w:marBottom w:val="0"/>
                      <w:divBdr>
                        <w:top w:val="none" w:sz="0" w:space="0" w:color="auto"/>
                        <w:left w:val="none" w:sz="0" w:space="0" w:color="auto"/>
                        <w:bottom w:val="none" w:sz="0" w:space="0" w:color="auto"/>
                        <w:right w:val="none" w:sz="0" w:space="0" w:color="auto"/>
                      </w:divBdr>
                    </w:div>
                    <w:div w:id="1068190757">
                      <w:marLeft w:val="0"/>
                      <w:marRight w:val="0"/>
                      <w:marTop w:val="0"/>
                      <w:marBottom w:val="0"/>
                      <w:divBdr>
                        <w:top w:val="none" w:sz="0" w:space="0" w:color="auto"/>
                        <w:left w:val="none" w:sz="0" w:space="0" w:color="auto"/>
                        <w:bottom w:val="none" w:sz="0" w:space="0" w:color="auto"/>
                        <w:right w:val="none" w:sz="0" w:space="0" w:color="auto"/>
                      </w:divBdr>
                    </w:div>
                    <w:div w:id="1230968979">
                      <w:marLeft w:val="0"/>
                      <w:marRight w:val="0"/>
                      <w:marTop w:val="0"/>
                      <w:marBottom w:val="0"/>
                      <w:divBdr>
                        <w:top w:val="none" w:sz="0" w:space="0" w:color="auto"/>
                        <w:left w:val="none" w:sz="0" w:space="0" w:color="auto"/>
                        <w:bottom w:val="none" w:sz="0" w:space="0" w:color="auto"/>
                        <w:right w:val="none" w:sz="0" w:space="0" w:color="auto"/>
                      </w:divBdr>
                    </w:div>
                    <w:div w:id="2107261901">
                      <w:marLeft w:val="0"/>
                      <w:marRight w:val="0"/>
                      <w:marTop w:val="0"/>
                      <w:marBottom w:val="0"/>
                      <w:divBdr>
                        <w:top w:val="none" w:sz="0" w:space="0" w:color="auto"/>
                        <w:left w:val="none" w:sz="0" w:space="0" w:color="auto"/>
                        <w:bottom w:val="none" w:sz="0" w:space="0" w:color="auto"/>
                        <w:right w:val="none" w:sz="0" w:space="0" w:color="auto"/>
                      </w:divBdr>
                    </w:div>
                  </w:divsChild>
                </w:div>
                <w:div w:id="1237596176">
                  <w:marLeft w:val="0"/>
                  <w:marRight w:val="0"/>
                  <w:marTop w:val="0"/>
                  <w:marBottom w:val="0"/>
                  <w:divBdr>
                    <w:top w:val="none" w:sz="0" w:space="0" w:color="auto"/>
                    <w:left w:val="none" w:sz="0" w:space="0" w:color="auto"/>
                    <w:bottom w:val="none" w:sz="0" w:space="0" w:color="auto"/>
                    <w:right w:val="none" w:sz="0" w:space="0" w:color="auto"/>
                  </w:divBdr>
                  <w:divsChild>
                    <w:div w:id="1706976341">
                      <w:marLeft w:val="0"/>
                      <w:marRight w:val="0"/>
                      <w:marTop w:val="0"/>
                      <w:marBottom w:val="0"/>
                      <w:divBdr>
                        <w:top w:val="none" w:sz="0" w:space="0" w:color="auto"/>
                        <w:left w:val="none" w:sz="0" w:space="0" w:color="auto"/>
                        <w:bottom w:val="none" w:sz="0" w:space="0" w:color="auto"/>
                        <w:right w:val="none" w:sz="0" w:space="0" w:color="auto"/>
                      </w:divBdr>
                    </w:div>
                    <w:div w:id="2080975611">
                      <w:marLeft w:val="0"/>
                      <w:marRight w:val="0"/>
                      <w:marTop w:val="0"/>
                      <w:marBottom w:val="0"/>
                      <w:divBdr>
                        <w:top w:val="none" w:sz="0" w:space="0" w:color="auto"/>
                        <w:left w:val="none" w:sz="0" w:space="0" w:color="auto"/>
                        <w:bottom w:val="none" w:sz="0" w:space="0" w:color="auto"/>
                        <w:right w:val="none" w:sz="0" w:space="0" w:color="auto"/>
                      </w:divBdr>
                    </w:div>
                  </w:divsChild>
                </w:div>
                <w:div w:id="1265068925">
                  <w:marLeft w:val="0"/>
                  <w:marRight w:val="0"/>
                  <w:marTop w:val="0"/>
                  <w:marBottom w:val="0"/>
                  <w:divBdr>
                    <w:top w:val="none" w:sz="0" w:space="0" w:color="auto"/>
                    <w:left w:val="none" w:sz="0" w:space="0" w:color="auto"/>
                    <w:bottom w:val="none" w:sz="0" w:space="0" w:color="auto"/>
                    <w:right w:val="none" w:sz="0" w:space="0" w:color="auto"/>
                  </w:divBdr>
                  <w:divsChild>
                    <w:div w:id="2057659291">
                      <w:marLeft w:val="0"/>
                      <w:marRight w:val="0"/>
                      <w:marTop w:val="0"/>
                      <w:marBottom w:val="0"/>
                      <w:divBdr>
                        <w:top w:val="none" w:sz="0" w:space="0" w:color="auto"/>
                        <w:left w:val="none" w:sz="0" w:space="0" w:color="auto"/>
                        <w:bottom w:val="none" w:sz="0" w:space="0" w:color="auto"/>
                        <w:right w:val="none" w:sz="0" w:space="0" w:color="auto"/>
                      </w:divBdr>
                    </w:div>
                  </w:divsChild>
                </w:div>
                <w:div w:id="1286699647">
                  <w:marLeft w:val="0"/>
                  <w:marRight w:val="0"/>
                  <w:marTop w:val="0"/>
                  <w:marBottom w:val="0"/>
                  <w:divBdr>
                    <w:top w:val="none" w:sz="0" w:space="0" w:color="auto"/>
                    <w:left w:val="none" w:sz="0" w:space="0" w:color="auto"/>
                    <w:bottom w:val="none" w:sz="0" w:space="0" w:color="auto"/>
                    <w:right w:val="none" w:sz="0" w:space="0" w:color="auto"/>
                  </w:divBdr>
                  <w:divsChild>
                    <w:div w:id="1214389619">
                      <w:marLeft w:val="0"/>
                      <w:marRight w:val="0"/>
                      <w:marTop w:val="0"/>
                      <w:marBottom w:val="0"/>
                      <w:divBdr>
                        <w:top w:val="none" w:sz="0" w:space="0" w:color="auto"/>
                        <w:left w:val="none" w:sz="0" w:space="0" w:color="auto"/>
                        <w:bottom w:val="none" w:sz="0" w:space="0" w:color="auto"/>
                        <w:right w:val="none" w:sz="0" w:space="0" w:color="auto"/>
                      </w:divBdr>
                    </w:div>
                  </w:divsChild>
                </w:div>
                <w:div w:id="1335645562">
                  <w:marLeft w:val="0"/>
                  <w:marRight w:val="0"/>
                  <w:marTop w:val="0"/>
                  <w:marBottom w:val="0"/>
                  <w:divBdr>
                    <w:top w:val="none" w:sz="0" w:space="0" w:color="auto"/>
                    <w:left w:val="none" w:sz="0" w:space="0" w:color="auto"/>
                    <w:bottom w:val="none" w:sz="0" w:space="0" w:color="auto"/>
                    <w:right w:val="none" w:sz="0" w:space="0" w:color="auto"/>
                  </w:divBdr>
                  <w:divsChild>
                    <w:div w:id="1260868849">
                      <w:marLeft w:val="0"/>
                      <w:marRight w:val="0"/>
                      <w:marTop w:val="0"/>
                      <w:marBottom w:val="0"/>
                      <w:divBdr>
                        <w:top w:val="none" w:sz="0" w:space="0" w:color="auto"/>
                        <w:left w:val="none" w:sz="0" w:space="0" w:color="auto"/>
                        <w:bottom w:val="none" w:sz="0" w:space="0" w:color="auto"/>
                        <w:right w:val="none" w:sz="0" w:space="0" w:color="auto"/>
                      </w:divBdr>
                    </w:div>
                  </w:divsChild>
                </w:div>
                <w:div w:id="1338313811">
                  <w:marLeft w:val="0"/>
                  <w:marRight w:val="0"/>
                  <w:marTop w:val="0"/>
                  <w:marBottom w:val="0"/>
                  <w:divBdr>
                    <w:top w:val="none" w:sz="0" w:space="0" w:color="auto"/>
                    <w:left w:val="none" w:sz="0" w:space="0" w:color="auto"/>
                    <w:bottom w:val="none" w:sz="0" w:space="0" w:color="auto"/>
                    <w:right w:val="none" w:sz="0" w:space="0" w:color="auto"/>
                  </w:divBdr>
                  <w:divsChild>
                    <w:div w:id="1623269177">
                      <w:marLeft w:val="0"/>
                      <w:marRight w:val="0"/>
                      <w:marTop w:val="0"/>
                      <w:marBottom w:val="0"/>
                      <w:divBdr>
                        <w:top w:val="none" w:sz="0" w:space="0" w:color="auto"/>
                        <w:left w:val="none" w:sz="0" w:space="0" w:color="auto"/>
                        <w:bottom w:val="none" w:sz="0" w:space="0" w:color="auto"/>
                        <w:right w:val="none" w:sz="0" w:space="0" w:color="auto"/>
                      </w:divBdr>
                    </w:div>
                  </w:divsChild>
                </w:div>
                <w:div w:id="1348949015">
                  <w:marLeft w:val="0"/>
                  <w:marRight w:val="0"/>
                  <w:marTop w:val="0"/>
                  <w:marBottom w:val="0"/>
                  <w:divBdr>
                    <w:top w:val="none" w:sz="0" w:space="0" w:color="auto"/>
                    <w:left w:val="none" w:sz="0" w:space="0" w:color="auto"/>
                    <w:bottom w:val="none" w:sz="0" w:space="0" w:color="auto"/>
                    <w:right w:val="none" w:sz="0" w:space="0" w:color="auto"/>
                  </w:divBdr>
                  <w:divsChild>
                    <w:div w:id="582641913">
                      <w:marLeft w:val="0"/>
                      <w:marRight w:val="0"/>
                      <w:marTop w:val="0"/>
                      <w:marBottom w:val="0"/>
                      <w:divBdr>
                        <w:top w:val="none" w:sz="0" w:space="0" w:color="auto"/>
                        <w:left w:val="none" w:sz="0" w:space="0" w:color="auto"/>
                        <w:bottom w:val="none" w:sz="0" w:space="0" w:color="auto"/>
                        <w:right w:val="none" w:sz="0" w:space="0" w:color="auto"/>
                      </w:divBdr>
                    </w:div>
                  </w:divsChild>
                </w:div>
                <w:div w:id="1353609090">
                  <w:marLeft w:val="0"/>
                  <w:marRight w:val="0"/>
                  <w:marTop w:val="0"/>
                  <w:marBottom w:val="0"/>
                  <w:divBdr>
                    <w:top w:val="none" w:sz="0" w:space="0" w:color="auto"/>
                    <w:left w:val="none" w:sz="0" w:space="0" w:color="auto"/>
                    <w:bottom w:val="none" w:sz="0" w:space="0" w:color="auto"/>
                    <w:right w:val="none" w:sz="0" w:space="0" w:color="auto"/>
                  </w:divBdr>
                  <w:divsChild>
                    <w:div w:id="1786583804">
                      <w:marLeft w:val="0"/>
                      <w:marRight w:val="0"/>
                      <w:marTop w:val="0"/>
                      <w:marBottom w:val="0"/>
                      <w:divBdr>
                        <w:top w:val="none" w:sz="0" w:space="0" w:color="auto"/>
                        <w:left w:val="none" w:sz="0" w:space="0" w:color="auto"/>
                        <w:bottom w:val="none" w:sz="0" w:space="0" w:color="auto"/>
                        <w:right w:val="none" w:sz="0" w:space="0" w:color="auto"/>
                      </w:divBdr>
                    </w:div>
                  </w:divsChild>
                </w:div>
                <w:div w:id="1381127653">
                  <w:marLeft w:val="0"/>
                  <w:marRight w:val="0"/>
                  <w:marTop w:val="0"/>
                  <w:marBottom w:val="0"/>
                  <w:divBdr>
                    <w:top w:val="none" w:sz="0" w:space="0" w:color="auto"/>
                    <w:left w:val="none" w:sz="0" w:space="0" w:color="auto"/>
                    <w:bottom w:val="none" w:sz="0" w:space="0" w:color="auto"/>
                    <w:right w:val="none" w:sz="0" w:space="0" w:color="auto"/>
                  </w:divBdr>
                  <w:divsChild>
                    <w:div w:id="2010669385">
                      <w:marLeft w:val="0"/>
                      <w:marRight w:val="0"/>
                      <w:marTop w:val="0"/>
                      <w:marBottom w:val="0"/>
                      <w:divBdr>
                        <w:top w:val="none" w:sz="0" w:space="0" w:color="auto"/>
                        <w:left w:val="none" w:sz="0" w:space="0" w:color="auto"/>
                        <w:bottom w:val="none" w:sz="0" w:space="0" w:color="auto"/>
                        <w:right w:val="none" w:sz="0" w:space="0" w:color="auto"/>
                      </w:divBdr>
                    </w:div>
                  </w:divsChild>
                </w:div>
                <w:div w:id="1388605495">
                  <w:marLeft w:val="0"/>
                  <w:marRight w:val="0"/>
                  <w:marTop w:val="0"/>
                  <w:marBottom w:val="0"/>
                  <w:divBdr>
                    <w:top w:val="none" w:sz="0" w:space="0" w:color="auto"/>
                    <w:left w:val="none" w:sz="0" w:space="0" w:color="auto"/>
                    <w:bottom w:val="none" w:sz="0" w:space="0" w:color="auto"/>
                    <w:right w:val="none" w:sz="0" w:space="0" w:color="auto"/>
                  </w:divBdr>
                  <w:divsChild>
                    <w:div w:id="1143155270">
                      <w:marLeft w:val="0"/>
                      <w:marRight w:val="0"/>
                      <w:marTop w:val="0"/>
                      <w:marBottom w:val="0"/>
                      <w:divBdr>
                        <w:top w:val="none" w:sz="0" w:space="0" w:color="auto"/>
                        <w:left w:val="none" w:sz="0" w:space="0" w:color="auto"/>
                        <w:bottom w:val="none" w:sz="0" w:space="0" w:color="auto"/>
                        <w:right w:val="none" w:sz="0" w:space="0" w:color="auto"/>
                      </w:divBdr>
                    </w:div>
                  </w:divsChild>
                </w:div>
                <w:div w:id="1410075232">
                  <w:marLeft w:val="0"/>
                  <w:marRight w:val="0"/>
                  <w:marTop w:val="0"/>
                  <w:marBottom w:val="0"/>
                  <w:divBdr>
                    <w:top w:val="none" w:sz="0" w:space="0" w:color="auto"/>
                    <w:left w:val="none" w:sz="0" w:space="0" w:color="auto"/>
                    <w:bottom w:val="none" w:sz="0" w:space="0" w:color="auto"/>
                    <w:right w:val="none" w:sz="0" w:space="0" w:color="auto"/>
                  </w:divBdr>
                  <w:divsChild>
                    <w:div w:id="825247788">
                      <w:marLeft w:val="0"/>
                      <w:marRight w:val="0"/>
                      <w:marTop w:val="0"/>
                      <w:marBottom w:val="0"/>
                      <w:divBdr>
                        <w:top w:val="none" w:sz="0" w:space="0" w:color="auto"/>
                        <w:left w:val="none" w:sz="0" w:space="0" w:color="auto"/>
                        <w:bottom w:val="none" w:sz="0" w:space="0" w:color="auto"/>
                        <w:right w:val="none" w:sz="0" w:space="0" w:color="auto"/>
                      </w:divBdr>
                    </w:div>
                  </w:divsChild>
                </w:div>
                <w:div w:id="1422946061">
                  <w:marLeft w:val="0"/>
                  <w:marRight w:val="0"/>
                  <w:marTop w:val="0"/>
                  <w:marBottom w:val="0"/>
                  <w:divBdr>
                    <w:top w:val="none" w:sz="0" w:space="0" w:color="auto"/>
                    <w:left w:val="none" w:sz="0" w:space="0" w:color="auto"/>
                    <w:bottom w:val="none" w:sz="0" w:space="0" w:color="auto"/>
                    <w:right w:val="none" w:sz="0" w:space="0" w:color="auto"/>
                  </w:divBdr>
                  <w:divsChild>
                    <w:div w:id="1753238909">
                      <w:marLeft w:val="0"/>
                      <w:marRight w:val="0"/>
                      <w:marTop w:val="0"/>
                      <w:marBottom w:val="0"/>
                      <w:divBdr>
                        <w:top w:val="none" w:sz="0" w:space="0" w:color="auto"/>
                        <w:left w:val="none" w:sz="0" w:space="0" w:color="auto"/>
                        <w:bottom w:val="none" w:sz="0" w:space="0" w:color="auto"/>
                        <w:right w:val="none" w:sz="0" w:space="0" w:color="auto"/>
                      </w:divBdr>
                    </w:div>
                  </w:divsChild>
                </w:div>
                <w:div w:id="1465658581">
                  <w:marLeft w:val="0"/>
                  <w:marRight w:val="0"/>
                  <w:marTop w:val="0"/>
                  <w:marBottom w:val="0"/>
                  <w:divBdr>
                    <w:top w:val="none" w:sz="0" w:space="0" w:color="auto"/>
                    <w:left w:val="none" w:sz="0" w:space="0" w:color="auto"/>
                    <w:bottom w:val="none" w:sz="0" w:space="0" w:color="auto"/>
                    <w:right w:val="none" w:sz="0" w:space="0" w:color="auto"/>
                  </w:divBdr>
                  <w:divsChild>
                    <w:div w:id="954869268">
                      <w:marLeft w:val="0"/>
                      <w:marRight w:val="0"/>
                      <w:marTop w:val="0"/>
                      <w:marBottom w:val="0"/>
                      <w:divBdr>
                        <w:top w:val="none" w:sz="0" w:space="0" w:color="auto"/>
                        <w:left w:val="none" w:sz="0" w:space="0" w:color="auto"/>
                        <w:bottom w:val="none" w:sz="0" w:space="0" w:color="auto"/>
                        <w:right w:val="none" w:sz="0" w:space="0" w:color="auto"/>
                      </w:divBdr>
                    </w:div>
                  </w:divsChild>
                </w:div>
                <w:div w:id="1476214290">
                  <w:marLeft w:val="0"/>
                  <w:marRight w:val="0"/>
                  <w:marTop w:val="0"/>
                  <w:marBottom w:val="0"/>
                  <w:divBdr>
                    <w:top w:val="none" w:sz="0" w:space="0" w:color="auto"/>
                    <w:left w:val="none" w:sz="0" w:space="0" w:color="auto"/>
                    <w:bottom w:val="none" w:sz="0" w:space="0" w:color="auto"/>
                    <w:right w:val="none" w:sz="0" w:space="0" w:color="auto"/>
                  </w:divBdr>
                  <w:divsChild>
                    <w:div w:id="471485427">
                      <w:marLeft w:val="0"/>
                      <w:marRight w:val="0"/>
                      <w:marTop w:val="0"/>
                      <w:marBottom w:val="0"/>
                      <w:divBdr>
                        <w:top w:val="none" w:sz="0" w:space="0" w:color="auto"/>
                        <w:left w:val="none" w:sz="0" w:space="0" w:color="auto"/>
                        <w:bottom w:val="none" w:sz="0" w:space="0" w:color="auto"/>
                        <w:right w:val="none" w:sz="0" w:space="0" w:color="auto"/>
                      </w:divBdr>
                    </w:div>
                    <w:div w:id="758452405">
                      <w:marLeft w:val="0"/>
                      <w:marRight w:val="0"/>
                      <w:marTop w:val="0"/>
                      <w:marBottom w:val="0"/>
                      <w:divBdr>
                        <w:top w:val="none" w:sz="0" w:space="0" w:color="auto"/>
                        <w:left w:val="none" w:sz="0" w:space="0" w:color="auto"/>
                        <w:bottom w:val="none" w:sz="0" w:space="0" w:color="auto"/>
                        <w:right w:val="none" w:sz="0" w:space="0" w:color="auto"/>
                      </w:divBdr>
                    </w:div>
                    <w:div w:id="1514496984">
                      <w:marLeft w:val="0"/>
                      <w:marRight w:val="0"/>
                      <w:marTop w:val="0"/>
                      <w:marBottom w:val="0"/>
                      <w:divBdr>
                        <w:top w:val="none" w:sz="0" w:space="0" w:color="auto"/>
                        <w:left w:val="none" w:sz="0" w:space="0" w:color="auto"/>
                        <w:bottom w:val="none" w:sz="0" w:space="0" w:color="auto"/>
                        <w:right w:val="none" w:sz="0" w:space="0" w:color="auto"/>
                      </w:divBdr>
                    </w:div>
                    <w:div w:id="1839080763">
                      <w:marLeft w:val="0"/>
                      <w:marRight w:val="0"/>
                      <w:marTop w:val="0"/>
                      <w:marBottom w:val="0"/>
                      <w:divBdr>
                        <w:top w:val="none" w:sz="0" w:space="0" w:color="auto"/>
                        <w:left w:val="none" w:sz="0" w:space="0" w:color="auto"/>
                        <w:bottom w:val="none" w:sz="0" w:space="0" w:color="auto"/>
                        <w:right w:val="none" w:sz="0" w:space="0" w:color="auto"/>
                      </w:divBdr>
                    </w:div>
                    <w:div w:id="2019623957">
                      <w:marLeft w:val="0"/>
                      <w:marRight w:val="0"/>
                      <w:marTop w:val="0"/>
                      <w:marBottom w:val="0"/>
                      <w:divBdr>
                        <w:top w:val="none" w:sz="0" w:space="0" w:color="auto"/>
                        <w:left w:val="none" w:sz="0" w:space="0" w:color="auto"/>
                        <w:bottom w:val="none" w:sz="0" w:space="0" w:color="auto"/>
                        <w:right w:val="none" w:sz="0" w:space="0" w:color="auto"/>
                      </w:divBdr>
                    </w:div>
                  </w:divsChild>
                </w:div>
                <w:div w:id="1493058788">
                  <w:marLeft w:val="0"/>
                  <w:marRight w:val="0"/>
                  <w:marTop w:val="0"/>
                  <w:marBottom w:val="0"/>
                  <w:divBdr>
                    <w:top w:val="none" w:sz="0" w:space="0" w:color="auto"/>
                    <w:left w:val="none" w:sz="0" w:space="0" w:color="auto"/>
                    <w:bottom w:val="none" w:sz="0" w:space="0" w:color="auto"/>
                    <w:right w:val="none" w:sz="0" w:space="0" w:color="auto"/>
                  </w:divBdr>
                  <w:divsChild>
                    <w:div w:id="383914441">
                      <w:marLeft w:val="0"/>
                      <w:marRight w:val="0"/>
                      <w:marTop w:val="0"/>
                      <w:marBottom w:val="0"/>
                      <w:divBdr>
                        <w:top w:val="none" w:sz="0" w:space="0" w:color="auto"/>
                        <w:left w:val="none" w:sz="0" w:space="0" w:color="auto"/>
                        <w:bottom w:val="none" w:sz="0" w:space="0" w:color="auto"/>
                        <w:right w:val="none" w:sz="0" w:space="0" w:color="auto"/>
                      </w:divBdr>
                    </w:div>
                  </w:divsChild>
                </w:div>
                <w:div w:id="1498688067">
                  <w:marLeft w:val="0"/>
                  <w:marRight w:val="0"/>
                  <w:marTop w:val="0"/>
                  <w:marBottom w:val="0"/>
                  <w:divBdr>
                    <w:top w:val="none" w:sz="0" w:space="0" w:color="auto"/>
                    <w:left w:val="none" w:sz="0" w:space="0" w:color="auto"/>
                    <w:bottom w:val="none" w:sz="0" w:space="0" w:color="auto"/>
                    <w:right w:val="none" w:sz="0" w:space="0" w:color="auto"/>
                  </w:divBdr>
                  <w:divsChild>
                    <w:div w:id="217401531">
                      <w:marLeft w:val="0"/>
                      <w:marRight w:val="0"/>
                      <w:marTop w:val="0"/>
                      <w:marBottom w:val="0"/>
                      <w:divBdr>
                        <w:top w:val="none" w:sz="0" w:space="0" w:color="auto"/>
                        <w:left w:val="none" w:sz="0" w:space="0" w:color="auto"/>
                        <w:bottom w:val="none" w:sz="0" w:space="0" w:color="auto"/>
                        <w:right w:val="none" w:sz="0" w:space="0" w:color="auto"/>
                      </w:divBdr>
                    </w:div>
                    <w:div w:id="419258201">
                      <w:marLeft w:val="0"/>
                      <w:marRight w:val="0"/>
                      <w:marTop w:val="0"/>
                      <w:marBottom w:val="0"/>
                      <w:divBdr>
                        <w:top w:val="none" w:sz="0" w:space="0" w:color="auto"/>
                        <w:left w:val="none" w:sz="0" w:space="0" w:color="auto"/>
                        <w:bottom w:val="none" w:sz="0" w:space="0" w:color="auto"/>
                        <w:right w:val="none" w:sz="0" w:space="0" w:color="auto"/>
                      </w:divBdr>
                    </w:div>
                  </w:divsChild>
                </w:div>
                <w:div w:id="1518763937">
                  <w:marLeft w:val="0"/>
                  <w:marRight w:val="0"/>
                  <w:marTop w:val="0"/>
                  <w:marBottom w:val="0"/>
                  <w:divBdr>
                    <w:top w:val="none" w:sz="0" w:space="0" w:color="auto"/>
                    <w:left w:val="none" w:sz="0" w:space="0" w:color="auto"/>
                    <w:bottom w:val="none" w:sz="0" w:space="0" w:color="auto"/>
                    <w:right w:val="none" w:sz="0" w:space="0" w:color="auto"/>
                  </w:divBdr>
                  <w:divsChild>
                    <w:div w:id="337932235">
                      <w:marLeft w:val="0"/>
                      <w:marRight w:val="0"/>
                      <w:marTop w:val="0"/>
                      <w:marBottom w:val="0"/>
                      <w:divBdr>
                        <w:top w:val="none" w:sz="0" w:space="0" w:color="auto"/>
                        <w:left w:val="none" w:sz="0" w:space="0" w:color="auto"/>
                        <w:bottom w:val="none" w:sz="0" w:space="0" w:color="auto"/>
                        <w:right w:val="none" w:sz="0" w:space="0" w:color="auto"/>
                      </w:divBdr>
                    </w:div>
                  </w:divsChild>
                </w:div>
                <w:div w:id="1526674159">
                  <w:marLeft w:val="0"/>
                  <w:marRight w:val="0"/>
                  <w:marTop w:val="0"/>
                  <w:marBottom w:val="0"/>
                  <w:divBdr>
                    <w:top w:val="none" w:sz="0" w:space="0" w:color="auto"/>
                    <w:left w:val="none" w:sz="0" w:space="0" w:color="auto"/>
                    <w:bottom w:val="none" w:sz="0" w:space="0" w:color="auto"/>
                    <w:right w:val="none" w:sz="0" w:space="0" w:color="auto"/>
                  </w:divBdr>
                  <w:divsChild>
                    <w:div w:id="598101930">
                      <w:marLeft w:val="0"/>
                      <w:marRight w:val="0"/>
                      <w:marTop w:val="0"/>
                      <w:marBottom w:val="0"/>
                      <w:divBdr>
                        <w:top w:val="none" w:sz="0" w:space="0" w:color="auto"/>
                        <w:left w:val="none" w:sz="0" w:space="0" w:color="auto"/>
                        <w:bottom w:val="none" w:sz="0" w:space="0" w:color="auto"/>
                        <w:right w:val="none" w:sz="0" w:space="0" w:color="auto"/>
                      </w:divBdr>
                    </w:div>
                  </w:divsChild>
                </w:div>
                <w:div w:id="1535343598">
                  <w:marLeft w:val="0"/>
                  <w:marRight w:val="0"/>
                  <w:marTop w:val="0"/>
                  <w:marBottom w:val="0"/>
                  <w:divBdr>
                    <w:top w:val="none" w:sz="0" w:space="0" w:color="auto"/>
                    <w:left w:val="none" w:sz="0" w:space="0" w:color="auto"/>
                    <w:bottom w:val="none" w:sz="0" w:space="0" w:color="auto"/>
                    <w:right w:val="none" w:sz="0" w:space="0" w:color="auto"/>
                  </w:divBdr>
                  <w:divsChild>
                    <w:div w:id="538125867">
                      <w:marLeft w:val="0"/>
                      <w:marRight w:val="0"/>
                      <w:marTop w:val="0"/>
                      <w:marBottom w:val="0"/>
                      <w:divBdr>
                        <w:top w:val="none" w:sz="0" w:space="0" w:color="auto"/>
                        <w:left w:val="none" w:sz="0" w:space="0" w:color="auto"/>
                        <w:bottom w:val="none" w:sz="0" w:space="0" w:color="auto"/>
                        <w:right w:val="none" w:sz="0" w:space="0" w:color="auto"/>
                      </w:divBdr>
                    </w:div>
                  </w:divsChild>
                </w:div>
                <w:div w:id="1591427445">
                  <w:marLeft w:val="0"/>
                  <w:marRight w:val="0"/>
                  <w:marTop w:val="0"/>
                  <w:marBottom w:val="0"/>
                  <w:divBdr>
                    <w:top w:val="none" w:sz="0" w:space="0" w:color="auto"/>
                    <w:left w:val="none" w:sz="0" w:space="0" w:color="auto"/>
                    <w:bottom w:val="none" w:sz="0" w:space="0" w:color="auto"/>
                    <w:right w:val="none" w:sz="0" w:space="0" w:color="auto"/>
                  </w:divBdr>
                  <w:divsChild>
                    <w:div w:id="1033851011">
                      <w:marLeft w:val="0"/>
                      <w:marRight w:val="0"/>
                      <w:marTop w:val="0"/>
                      <w:marBottom w:val="0"/>
                      <w:divBdr>
                        <w:top w:val="none" w:sz="0" w:space="0" w:color="auto"/>
                        <w:left w:val="none" w:sz="0" w:space="0" w:color="auto"/>
                        <w:bottom w:val="none" w:sz="0" w:space="0" w:color="auto"/>
                        <w:right w:val="none" w:sz="0" w:space="0" w:color="auto"/>
                      </w:divBdr>
                    </w:div>
                  </w:divsChild>
                </w:div>
                <w:div w:id="1599019028">
                  <w:marLeft w:val="0"/>
                  <w:marRight w:val="0"/>
                  <w:marTop w:val="0"/>
                  <w:marBottom w:val="0"/>
                  <w:divBdr>
                    <w:top w:val="none" w:sz="0" w:space="0" w:color="auto"/>
                    <w:left w:val="none" w:sz="0" w:space="0" w:color="auto"/>
                    <w:bottom w:val="none" w:sz="0" w:space="0" w:color="auto"/>
                    <w:right w:val="none" w:sz="0" w:space="0" w:color="auto"/>
                  </w:divBdr>
                  <w:divsChild>
                    <w:div w:id="1665277099">
                      <w:marLeft w:val="0"/>
                      <w:marRight w:val="0"/>
                      <w:marTop w:val="0"/>
                      <w:marBottom w:val="0"/>
                      <w:divBdr>
                        <w:top w:val="none" w:sz="0" w:space="0" w:color="auto"/>
                        <w:left w:val="none" w:sz="0" w:space="0" w:color="auto"/>
                        <w:bottom w:val="none" w:sz="0" w:space="0" w:color="auto"/>
                        <w:right w:val="none" w:sz="0" w:space="0" w:color="auto"/>
                      </w:divBdr>
                    </w:div>
                  </w:divsChild>
                </w:div>
                <w:div w:id="1631085947">
                  <w:marLeft w:val="0"/>
                  <w:marRight w:val="0"/>
                  <w:marTop w:val="0"/>
                  <w:marBottom w:val="0"/>
                  <w:divBdr>
                    <w:top w:val="none" w:sz="0" w:space="0" w:color="auto"/>
                    <w:left w:val="none" w:sz="0" w:space="0" w:color="auto"/>
                    <w:bottom w:val="none" w:sz="0" w:space="0" w:color="auto"/>
                    <w:right w:val="none" w:sz="0" w:space="0" w:color="auto"/>
                  </w:divBdr>
                  <w:divsChild>
                    <w:div w:id="1084500037">
                      <w:marLeft w:val="0"/>
                      <w:marRight w:val="0"/>
                      <w:marTop w:val="0"/>
                      <w:marBottom w:val="0"/>
                      <w:divBdr>
                        <w:top w:val="none" w:sz="0" w:space="0" w:color="auto"/>
                        <w:left w:val="none" w:sz="0" w:space="0" w:color="auto"/>
                        <w:bottom w:val="none" w:sz="0" w:space="0" w:color="auto"/>
                        <w:right w:val="none" w:sz="0" w:space="0" w:color="auto"/>
                      </w:divBdr>
                    </w:div>
                  </w:divsChild>
                </w:div>
                <w:div w:id="1650279331">
                  <w:marLeft w:val="0"/>
                  <w:marRight w:val="0"/>
                  <w:marTop w:val="0"/>
                  <w:marBottom w:val="0"/>
                  <w:divBdr>
                    <w:top w:val="none" w:sz="0" w:space="0" w:color="auto"/>
                    <w:left w:val="none" w:sz="0" w:space="0" w:color="auto"/>
                    <w:bottom w:val="none" w:sz="0" w:space="0" w:color="auto"/>
                    <w:right w:val="none" w:sz="0" w:space="0" w:color="auto"/>
                  </w:divBdr>
                  <w:divsChild>
                    <w:div w:id="130051696">
                      <w:marLeft w:val="0"/>
                      <w:marRight w:val="0"/>
                      <w:marTop w:val="0"/>
                      <w:marBottom w:val="0"/>
                      <w:divBdr>
                        <w:top w:val="none" w:sz="0" w:space="0" w:color="auto"/>
                        <w:left w:val="none" w:sz="0" w:space="0" w:color="auto"/>
                        <w:bottom w:val="none" w:sz="0" w:space="0" w:color="auto"/>
                        <w:right w:val="none" w:sz="0" w:space="0" w:color="auto"/>
                      </w:divBdr>
                    </w:div>
                  </w:divsChild>
                </w:div>
                <w:div w:id="1724478658">
                  <w:marLeft w:val="0"/>
                  <w:marRight w:val="0"/>
                  <w:marTop w:val="0"/>
                  <w:marBottom w:val="0"/>
                  <w:divBdr>
                    <w:top w:val="none" w:sz="0" w:space="0" w:color="auto"/>
                    <w:left w:val="none" w:sz="0" w:space="0" w:color="auto"/>
                    <w:bottom w:val="none" w:sz="0" w:space="0" w:color="auto"/>
                    <w:right w:val="none" w:sz="0" w:space="0" w:color="auto"/>
                  </w:divBdr>
                  <w:divsChild>
                    <w:div w:id="795028909">
                      <w:marLeft w:val="0"/>
                      <w:marRight w:val="0"/>
                      <w:marTop w:val="0"/>
                      <w:marBottom w:val="0"/>
                      <w:divBdr>
                        <w:top w:val="none" w:sz="0" w:space="0" w:color="auto"/>
                        <w:left w:val="none" w:sz="0" w:space="0" w:color="auto"/>
                        <w:bottom w:val="none" w:sz="0" w:space="0" w:color="auto"/>
                        <w:right w:val="none" w:sz="0" w:space="0" w:color="auto"/>
                      </w:divBdr>
                    </w:div>
                    <w:div w:id="1702440435">
                      <w:marLeft w:val="0"/>
                      <w:marRight w:val="0"/>
                      <w:marTop w:val="0"/>
                      <w:marBottom w:val="0"/>
                      <w:divBdr>
                        <w:top w:val="none" w:sz="0" w:space="0" w:color="auto"/>
                        <w:left w:val="none" w:sz="0" w:space="0" w:color="auto"/>
                        <w:bottom w:val="none" w:sz="0" w:space="0" w:color="auto"/>
                        <w:right w:val="none" w:sz="0" w:space="0" w:color="auto"/>
                      </w:divBdr>
                    </w:div>
                  </w:divsChild>
                </w:div>
                <w:div w:id="1752392152">
                  <w:marLeft w:val="0"/>
                  <w:marRight w:val="0"/>
                  <w:marTop w:val="0"/>
                  <w:marBottom w:val="0"/>
                  <w:divBdr>
                    <w:top w:val="none" w:sz="0" w:space="0" w:color="auto"/>
                    <w:left w:val="none" w:sz="0" w:space="0" w:color="auto"/>
                    <w:bottom w:val="none" w:sz="0" w:space="0" w:color="auto"/>
                    <w:right w:val="none" w:sz="0" w:space="0" w:color="auto"/>
                  </w:divBdr>
                  <w:divsChild>
                    <w:div w:id="717826220">
                      <w:marLeft w:val="0"/>
                      <w:marRight w:val="0"/>
                      <w:marTop w:val="0"/>
                      <w:marBottom w:val="0"/>
                      <w:divBdr>
                        <w:top w:val="none" w:sz="0" w:space="0" w:color="auto"/>
                        <w:left w:val="none" w:sz="0" w:space="0" w:color="auto"/>
                        <w:bottom w:val="none" w:sz="0" w:space="0" w:color="auto"/>
                        <w:right w:val="none" w:sz="0" w:space="0" w:color="auto"/>
                      </w:divBdr>
                    </w:div>
                  </w:divsChild>
                </w:div>
                <w:div w:id="1766996157">
                  <w:marLeft w:val="0"/>
                  <w:marRight w:val="0"/>
                  <w:marTop w:val="0"/>
                  <w:marBottom w:val="0"/>
                  <w:divBdr>
                    <w:top w:val="none" w:sz="0" w:space="0" w:color="auto"/>
                    <w:left w:val="none" w:sz="0" w:space="0" w:color="auto"/>
                    <w:bottom w:val="none" w:sz="0" w:space="0" w:color="auto"/>
                    <w:right w:val="none" w:sz="0" w:space="0" w:color="auto"/>
                  </w:divBdr>
                  <w:divsChild>
                    <w:div w:id="1939410667">
                      <w:marLeft w:val="0"/>
                      <w:marRight w:val="0"/>
                      <w:marTop w:val="0"/>
                      <w:marBottom w:val="0"/>
                      <w:divBdr>
                        <w:top w:val="none" w:sz="0" w:space="0" w:color="auto"/>
                        <w:left w:val="none" w:sz="0" w:space="0" w:color="auto"/>
                        <w:bottom w:val="none" w:sz="0" w:space="0" w:color="auto"/>
                        <w:right w:val="none" w:sz="0" w:space="0" w:color="auto"/>
                      </w:divBdr>
                    </w:div>
                  </w:divsChild>
                </w:div>
                <w:div w:id="1777751945">
                  <w:marLeft w:val="0"/>
                  <w:marRight w:val="0"/>
                  <w:marTop w:val="0"/>
                  <w:marBottom w:val="0"/>
                  <w:divBdr>
                    <w:top w:val="none" w:sz="0" w:space="0" w:color="auto"/>
                    <w:left w:val="none" w:sz="0" w:space="0" w:color="auto"/>
                    <w:bottom w:val="none" w:sz="0" w:space="0" w:color="auto"/>
                    <w:right w:val="none" w:sz="0" w:space="0" w:color="auto"/>
                  </w:divBdr>
                  <w:divsChild>
                    <w:div w:id="1201822986">
                      <w:marLeft w:val="0"/>
                      <w:marRight w:val="0"/>
                      <w:marTop w:val="0"/>
                      <w:marBottom w:val="0"/>
                      <w:divBdr>
                        <w:top w:val="none" w:sz="0" w:space="0" w:color="auto"/>
                        <w:left w:val="none" w:sz="0" w:space="0" w:color="auto"/>
                        <w:bottom w:val="none" w:sz="0" w:space="0" w:color="auto"/>
                        <w:right w:val="none" w:sz="0" w:space="0" w:color="auto"/>
                      </w:divBdr>
                    </w:div>
                  </w:divsChild>
                </w:div>
                <w:div w:id="1793398861">
                  <w:marLeft w:val="0"/>
                  <w:marRight w:val="0"/>
                  <w:marTop w:val="0"/>
                  <w:marBottom w:val="0"/>
                  <w:divBdr>
                    <w:top w:val="none" w:sz="0" w:space="0" w:color="auto"/>
                    <w:left w:val="none" w:sz="0" w:space="0" w:color="auto"/>
                    <w:bottom w:val="none" w:sz="0" w:space="0" w:color="auto"/>
                    <w:right w:val="none" w:sz="0" w:space="0" w:color="auto"/>
                  </w:divBdr>
                  <w:divsChild>
                    <w:div w:id="377973583">
                      <w:marLeft w:val="0"/>
                      <w:marRight w:val="0"/>
                      <w:marTop w:val="0"/>
                      <w:marBottom w:val="0"/>
                      <w:divBdr>
                        <w:top w:val="none" w:sz="0" w:space="0" w:color="auto"/>
                        <w:left w:val="none" w:sz="0" w:space="0" w:color="auto"/>
                        <w:bottom w:val="none" w:sz="0" w:space="0" w:color="auto"/>
                        <w:right w:val="none" w:sz="0" w:space="0" w:color="auto"/>
                      </w:divBdr>
                    </w:div>
                  </w:divsChild>
                </w:div>
                <w:div w:id="1794054486">
                  <w:marLeft w:val="0"/>
                  <w:marRight w:val="0"/>
                  <w:marTop w:val="0"/>
                  <w:marBottom w:val="0"/>
                  <w:divBdr>
                    <w:top w:val="none" w:sz="0" w:space="0" w:color="auto"/>
                    <w:left w:val="none" w:sz="0" w:space="0" w:color="auto"/>
                    <w:bottom w:val="none" w:sz="0" w:space="0" w:color="auto"/>
                    <w:right w:val="none" w:sz="0" w:space="0" w:color="auto"/>
                  </w:divBdr>
                  <w:divsChild>
                    <w:div w:id="156774580">
                      <w:marLeft w:val="0"/>
                      <w:marRight w:val="0"/>
                      <w:marTop w:val="0"/>
                      <w:marBottom w:val="0"/>
                      <w:divBdr>
                        <w:top w:val="none" w:sz="0" w:space="0" w:color="auto"/>
                        <w:left w:val="none" w:sz="0" w:space="0" w:color="auto"/>
                        <w:bottom w:val="none" w:sz="0" w:space="0" w:color="auto"/>
                        <w:right w:val="none" w:sz="0" w:space="0" w:color="auto"/>
                      </w:divBdr>
                    </w:div>
                    <w:div w:id="267858203">
                      <w:marLeft w:val="0"/>
                      <w:marRight w:val="0"/>
                      <w:marTop w:val="0"/>
                      <w:marBottom w:val="0"/>
                      <w:divBdr>
                        <w:top w:val="none" w:sz="0" w:space="0" w:color="auto"/>
                        <w:left w:val="none" w:sz="0" w:space="0" w:color="auto"/>
                        <w:bottom w:val="none" w:sz="0" w:space="0" w:color="auto"/>
                        <w:right w:val="none" w:sz="0" w:space="0" w:color="auto"/>
                      </w:divBdr>
                    </w:div>
                  </w:divsChild>
                </w:div>
                <w:div w:id="1810317799">
                  <w:marLeft w:val="0"/>
                  <w:marRight w:val="0"/>
                  <w:marTop w:val="0"/>
                  <w:marBottom w:val="0"/>
                  <w:divBdr>
                    <w:top w:val="none" w:sz="0" w:space="0" w:color="auto"/>
                    <w:left w:val="none" w:sz="0" w:space="0" w:color="auto"/>
                    <w:bottom w:val="none" w:sz="0" w:space="0" w:color="auto"/>
                    <w:right w:val="none" w:sz="0" w:space="0" w:color="auto"/>
                  </w:divBdr>
                  <w:divsChild>
                    <w:div w:id="1585188034">
                      <w:marLeft w:val="0"/>
                      <w:marRight w:val="0"/>
                      <w:marTop w:val="0"/>
                      <w:marBottom w:val="0"/>
                      <w:divBdr>
                        <w:top w:val="none" w:sz="0" w:space="0" w:color="auto"/>
                        <w:left w:val="none" w:sz="0" w:space="0" w:color="auto"/>
                        <w:bottom w:val="none" w:sz="0" w:space="0" w:color="auto"/>
                        <w:right w:val="none" w:sz="0" w:space="0" w:color="auto"/>
                      </w:divBdr>
                    </w:div>
                  </w:divsChild>
                </w:div>
                <w:div w:id="1848252380">
                  <w:marLeft w:val="0"/>
                  <w:marRight w:val="0"/>
                  <w:marTop w:val="0"/>
                  <w:marBottom w:val="0"/>
                  <w:divBdr>
                    <w:top w:val="none" w:sz="0" w:space="0" w:color="auto"/>
                    <w:left w:val="none" w:sz="0" w:space="0" w:color="auto"/>
                    <w:bottom w:val="none" w:sz="0" w:space="0" w:color="auto"/>
                    <w:right w:val="none" w:sz="0" w:space="0" w:color="auto"/>
                  </w:divBdr>
                  <w:divsChild>
                    <w:div w:id="2042658210">
                      <w:marLeft w:val="0"/>
                      <w:marRight w:val="0"/>
                      <w:marTop w:val="0"/>
                      <w:marBottom w:val="0"/>
                      <w:divBdr>
                        <w:top w:val="none" w:sz="0" w:space="0" w:color="auto"/>
                        <w:left w:val="none" w:sz="0" w:space="0" w:color="auto"/>
                        <w:bottom w:val="none" w:sz="0" w:space="0" w:color="auto"/>
                        <w:right w:val="none" w:sz="0" w:space="0" w:color="auto"/>
                      </w:divBdr>
                    </w:div>
                  </w:divsChild>
                </w:div>
                <w:div w:id="1859470209">
                  <w:marLeft w:val="0"/>
                  <w:marRight w:val="0"/>
                  <w:marTop w:val="0"/>
                  <w:marBottom w:val="0"/>
                  <w:divBdr>
                    <w:top w:val="none" w:sz="0" w:space="0" w:color="auto"/>
                    <w:left w:val="none" w:sz="0" w:space="0" w:color="auto"/>
                    <w:bottom w:val="none" w:sz="0" w:space="0" w:color="auto"/>
                    <w:right w:val="none" w:sz="0" w:space="0" w:color="auto"/>
                  </w:divBdr>
                  <w:divsChild>
                    <w:div w:id="1108812268">
                      <w:marLeft w:val="0"/>
                      <w:marRight w:val="0"/>
                      <w:marTop w:val="0"/>
                      <w:marBottom w:val="0"/>
                      <w:divBdr>
                        <w:top w:val="none" w:sz="0" w:space="0" w:color="auto"/>
                        <w:left w:val="none" w:sz="0" w:space="0" w:color="auto"/>
                        <w:bottom w:val="none" w:sz="0" w:space="0" w:color="auto"/>
                        <w:right w:val="none" w:sz="0" w:space="0" w:color="auto"/>
                      </w:divBdr>
                    </w:div>
                    <w:div w:id="2027171462">
                      <w:marLeft w:val="0"/>
                      <w:marRight w:val="0"/>
                      <w:marTop w:val="0"/>
                      <w:marBottom w:val="0"/>
                      <w:divBdr>
                        <w:top w:val="none" w:sz="0" w:space="0" w:color="auto"/>
                        <w:left w:val="none" w:sz="0" w:space="0" w:color="auto"/>
                        <w:bottom w:val="none" w:sz="0" w:space="0" w:color="auto"/>
                        <w:right w:val="none" w:sz="0" w:space="0" w:color="auto"/>
                      </w:divBdr>
                    </w:div>
                  </w:divsChild>
                </w:div>
                <w:div w:id="1871717416">
                  <w:marLeft w:val="0"/>
                  <w:marRight w:val="0"/>
                  <w:marTop w:val="0"/>
                  <w:marBottom w:val="0"/>
                  <w:divBdr>
                    <w:top w:val="none" w:sz="0" w:space="0" w:color="auto"/>
                    <w:left w:val="none" w:sz="0" w:space="0" w:color="auto"/>
                    <w:bottom w:val="none" w:sz="0" w:space="0" w:color="auto"/>
                    <w:right w:val="none" w:sz="0" w:space="0" w:color="auto"/>
                  </w:divBdr>
                  <w:divsChild>
                    <w:div w:id="1268661876">
                      <w:marLeft w:val="0"/>
                      <w:marRight w:val="0"/>
                      <w:marTop w:val="0"/>
                      <w:marBottom w:val="0"/>
                      <w:divBdr>
                        <w:top w:val="none" w:sz="0" w:space="0" w:color="auto"/>
                        <w:left w:val="none" w:sz="0" w:space="0" w:color="auto"/>
                        <w:bottom w:val="none" w:sz="0" w:space="0" w:color="auto"/>
                        <w:right w:val="none" w:sz="0" w:space="0" w:color="auto"/>
                      </w:divBdr>
                    </w:div>
                  </w:divsChild>
                </w:div>
                <w:div w:id="1910337146">
                  <w:marLeft w:val="0"/>
                  <w:marRight w:val="0"/>
                  <w:marTop w:val="0"/>
                  <w:marBottom w:val="0"/>
                  <w:divBdr>
                    <w:top w:val="none" w:sz="0" w:space="0" w:color="auto"/>
                    <w:left w:val="none" w:sz="0" w:space="0" w:color="auto"/>
                    <w:bottom w:val="none" w:sz="0" w:space="0" w:color="auto"/>
                    <w:right w:val="none" w:sz="0" w:space="0" w:color="auto"/>
                  </w:divBdr>
                  <w:divsChild>
                    <w:div w:id="424502515">
                      <w:marLeft w:val="0"/>
                      <w:marRight w:val="0"/>
                      <w:marTop w:val="0"/>
                      <w:marBottom w:val="0"/>
                      <w:divBdr>
                        <w:top w:val="none" w:sz="0" w:space="0" w:color="auto"/>
                        <w:left w:val="none" w:sz="0" w:space="0" w:color="auto"/>
                        <w:bottom w:val="none" w:sz="0" w:space="0" w:color="auto"/>
                        <w:right w:val="none" w:sz="0" w:space="0" w:color="auto"/>
                      </w:divBdr>
                    </w:div>
                  </w:divsChild>
                </w:div>
                <w:div w:id="1924533619">
                  <w:marLeft w:val="0"/>
                  <w:marRight w:val="0"/>
                  <w:marTop w:val="0"/>
                  <w:marBottom w:val="0"/>
                  <w:divBdr>
                    <w:top w:val="none" w:sz="0" w:space="0" w:color="auto"/>
                    <w:left w:val="none" w:sz="0" w:space="0" w:color="auto"/>
                    <w:bottom w:val="none" w:sz="0" w:space="0" w:color="auto"/>
                    <w:right w:val="none" w:sz="0" w:space="0" w:color="auto"/>
                  </w:divBdr>
                  <w:divsChild>
                    <w:div w:id="1312566248">
                      <w:marLeft w:val="0"/>
                      <w:marRight w:val="0"/>
                      <w:marTop w:val="0"/>
                      <w:marBottom w:val="0"/>
                      <w:divBdr>
                        <w:top w:val="none" w:sz="0" w:space="0" w:color="auto"/>
                        <w:left w:val="none" w:sz="0" w:space="0" w:color="auto"/>
                        <w:bottom w:val="none" w:sz="0" w:space="0" w:color="auto"/>
                        <w:right w:val="none" w:sz="0" w:space="0" w:color="auto"/>
                      </w:divBdr>
                    </w:div>
                  </w:divsChild>
                </w:div>
                <w:div w:id="1926960290">
                  <w:marLeft w:val="0"/>
                  <w:marRight w:val="0"/>
                  <w:marTop w:val="0"/>
                  <w:marBottom w:val="0"/>
                  <w:divBdr>
                    <w:top w:val="none" w:sz="0" w:space="0" w:color="auto"/>
                    <w:left w:val="none" w:sz="0" w:space="0" w:color="auto"/>
                    <w:bottom w:val="none" w:sz="0" w:space="0" w:color="auto"/>
                    <w:right w:val="none" w:sz="0" w:space="0" w:color="auto"/>
                  </w:divBdr>
                  <w:divsChild>
                    <w:div w:id="182476653">
                      <w:marLeft w:val="0"/>
                      <w:marRight w:val="0"/>
                      <w:marTop w:val="0"/>
                      <w:marBottom w:val="0"/>
                      <w:divBdr>
                        <w:top w:val="none" w:sz="0" w:space="0" w:color="auto"/>
                        <w:left w:val="none" w:sz="0" w:space="0" w:color="auto"/>
                        <w:bottom w:val="none" w:sz="0" w:space="0" w:color="auto"/>
                        <w:right w:val="none" w:sz="0" w:space="0" w:color="auto"/>
                      </w:divBdr>
                    </w:div>
                  </w:divsChild>
                </w:div>
                <w:div w:id="1947345575">
                  <w:marLeft w:val="0"/>
                  <w:marRight w:val="0"/>
                  <w:marTop w:val="0"/>
                  <w:marBottom w:val="0"/>
                  <w:divBdr>
                    <w:top w:val="none" w:sz="0" w:space="0" w:color="auto"/>
                    <w:left w:val="none" w:sz="0" w:space="0" w:color="auto"/>
                    <w:bottom w:val="none" w:sz="0" w:space="0" w:color="auto"/>
                    <w:right w:val="none" w:sz="0" w:space="0" w:color="auto"/>
                  </w:divBdr>
                  <w:divsChild>
                    <w:div w:id="1756898233">
                      <w:marLeft w:val="0"/>
                      <w:marRight w:val="0"/>
                      <w:marTop w:val="0"/>
                      <w:marBottom w:val="0"/>
                      <w:divBdr>
                        <w:top w:val="none" w:sz="0" w:space="0" w:color="auto"/>
                        <w:left w:val="none" w:sz="0" w:space="0" w:color="auto"/>
                        <w:bottom w:val="none" w:sz="0" w:space="0" w:color="auto"/>
                        <w:right w:val="none" w:sz="0" w:space="0" w:color="auto"/>
                      </w:divBdr>
                    </w:div>
                  </w:divsChild>
                </w:div>
                <w:div w:id="1952199548">
                  <w:marLeft w:val="0"/>
                  <w:marRight w:val="0"/>
                  <w:marTop w:val="0"/>
                  <w:marBottom w:val="0"/>
                  <w:divBdr>
                    <w:top w:val="none" w:sz="0" w:space="0" w:color="auto"/>
                    <w:left w:val="none" w:sz="0" w:space="0" w:color="auto"/>
                    <w:bottom w:val="none" w:sz="0" w:space="0" w:color="auto"/>
                    <w:right w:val="none" w:sz="0" w:space="0" w:color="auto"/>
                  </w:divBdr>
                  <w:divsChild>
                    <w:div w:id="1635137603">
                      <w:marLeft w:val="0"/>
                      <w:marRight w:val="0"/>
                      <w:marTop w:val="0"/>
                      <w:marBottom w:val="0"/>
                      <w:divBdr>
                        <w:top w:val="none" w:sz="0" w:space="0" w:color="auto"/>
                        <w:left w:val="none" w:sz="0" w:space="0" w:color="auto"/>
                        <w:bottom w:val="none" w:sz="0" w:space="0" w:color="auto"/>
                        <w:right w:val="none" w:sz="0" w:space="0" w:color="auto"/>
                      </w:divBdr>
                    </w:div>
                  </w:divsChild>
                </w:div>
                <w:div w:id="1965385867">
                  <w:marLeft w:val="0"/>
                  <w:marRight w:val="0"/>
                  <w:marTop w:val="0"/>
                  <w:marBottom w:val="0"/>
                  <w:divBdr>
                    <w:top w:val="none" w:sz="0" w:space="0" w:color="auto"/>
                    <w:left w:val="none" w:sz="0" w:space="0" w:color="auto"/>
                    <w:bottom w:val="none" w:sz="0" w:space="0" w:color="auto"/>
                    <w:right w:val="none" w:sz="0" w:space="0" w:color="auto"/>
                  </w:divBdr>
                  <w:divsChild>
                    <w:div w:id="1470593683">
                      <w:marLeft w:val="0"/>
                      <w:marRight w:val="0"/>
                      <w:marTop w:val="0"/>
                      <w:marBottom w:val="0"/>
                      <w:divBdr>
                        <w:top w:val="none" w:sz="0" w:space="0" w:color="auto"/>
                        <w:left w:val="none" w:sz="0" w:space="0" w:color="auto"/>
                        <w:bottom w:val="none" w:sz="0" w:space="0" w:color="auto"/>
                        <w:right w:val="none" w:sz="0" w:space="0" w:color="auto"/>
                      </w:divBdr>
                    </w:div>
                  </w:divsChild>
                </w:div>
                <w:div w:id="1973173129">
                  <w:marLeft w:val="0"/>
                  <w:marRight w:val="0"/>
                  <w:marTop w:val="0"/>
                  <w:marBottom w:val="0"/>
                  <w:divBdr>
                    <w:top w:val="none" w:sz="0" w:space="0" w:color="auto"/>
                    <w:left w:val="none" w:sz="0" w:space="0" w:color="auto"/>
                    <w:bottom w:val="none" w:sz="0" w:space="0" w:color="auto"/>
                    <w:right w:val="none" w:sz="0" w:space="0" w:color="auto"/>
                  </w:divBdr>
                  <w:divsChild>
                    <w:div w:id="1892616292">
                      <w:marLeft w:val="0"/>
                      <w:marRight w:val="0"/>
                      <w:marTop w:val="0"/>
                      <w:marBottom w:val="0"/>
                      <w:divBdr>
                        <w:top w:val="none" w:sz="0" w:space="0" w:color="auto"/>
                        <w:left w:val="none" w:sz="0" w:space="0" w:color="auto"/>
                        <w:bottom w:val="none" w:sz="0" w:space="0" w:color="auto"/>
                        <w:right w:val="none" w:sz="0" w:space="0" w:color="auto"/>
                      </w:divBdr>
                    </w:div>
                  </w:divsChild>
                </w:div>
                <w:div w:id="1983346159">
                  <w:marLeft w:val="0"/>
                  <w:marRight w:val="0"/>
                  <w:marTop w:val="0"/>
                  <w:marBottom w:val="0"/>
                  <w:divBdr>
                    <w:top w:val="none" w:sz="0" w:space="0" w:color="auto"/>
                    <w:left w:val="none" w:sz="0" w:space="0" w:color="auto"/>
                    <w:bottom w:val="none" w:sz="0" w:space="0" w:color="auto"/>
                    <w:right w:val="none" w:sz="0" w:space="0" w:color="auto"/>
                  </w:divBdr>
                  <w:divsChild>
                    <w:div w:id="241643653">
                      <w:marLeft w:val="0"/>
                      <w:marRight w:val="0"/>
                      <w:marTop w:val="0"/>
                      <w:marBottom w:val="0"/>
                      <w:divBdr>
                        <w:top w:val="none" w:sz="0" w:space="0" w:color="auto"/>
                        <w:left w:val="none" w:sz="0" w:space="0" w:color="auto"/>
                        <w:bottom w:val="none" w:sz="0" w:space="0" w:color="auto"/>
                        <w:right w:val="none" w:sz="0" w:space="0" w:color="auto"/>
                      </w:divBdr>
                    </w:div>
                  </w:divsChild>
                </w:div>
                <w:div w:id="1994336381">
                  <w:marLeft w:val="0"/>
                  <w:marRight w:val="0"/>
                  <w:marTop w:val="0"/>
                  <w:marBottom w:val="0"/>
                  <w:divBdr>
                    <w:top w:val="none" w:sz="0" w:space="0" w:color="auto"/>
                    <w:left w:val="none" w:sz="0" w:space="0" w:color="auto"/>
                    <w:bottom w:val="none" w:sz="0" w:space="0" w:color="auto"/>
                    <w:right w:val="none" w:sz="0" w:space="0" w:color="auto"/>
                  </w:divBdr>
                  <w:divsChild>
                    <w:div w:id="970549358">
                      <w:marLeft w:val="0"/>
                      <w:marRight w:val="0"/>
                      <w:marTop w:val="0"/>
                      <w:marBottom w:val="0"/>
                      <w:divBdr>
                        <w:top w:val="none" w:sz="0" w:space="0" w:color="auto"/>
                        <w:left w:val="none" w:sz="0" w:space="0" w:color="auto"/>
                        <w:bottom w:val="none" w:sz="0" w:space="0" w:color="auto"/>
                        <w:right w:val="none" w:sz="0" w:space="0" w:color="auto"/>
                      </w:divBdr>
                    </w:div>
                  </w:divsChild>
                </w:div>
                <w:div w:id="2042901820">
                  <w:marLeft w:val="0"/>
                  <w:marRight w:val="0"/>
                  <w:marTop w:val="0"/>
                  <w:marBottom w:val="0"/>
                  <w:divBdr>
                    <w:top w:val="none" w:sz="0" w:space="0" w:color="auto"/>
                    <w:left w:val="none" w:sz="0" w:space="0" w:color="auto"/>
                    <w:bottom w:val="none" w:sz="0" w:space="0" w:color="auto"/>
                    <w:right w:val="none" w:sz="0" w:space="0" w:color="auto"/>
                  </w:divBdr>
                  <w:divsChild>
                    <w:div w:id="162203308">
                      <w:marLeft w:val="0"/>
                      <w:marRight w:val="0"/>
                      <w:marTop w:val="0"/>
                      <w:marBottom w:val="0"/>
                      <w:divBdr>
                        <w:top w:val="none" w:sz="0" w:space="0" w:color="auto"/>
                        <w:left w:val="none" w:sz="0" w:space="0" w:color="auto"/>
                        <w:bottom w:val="none" w:sz="0" w:space="0" w:color="auto"/>
                        <w:right w:val="none" w:sz="0" w:space="0" w:color="auto"/>
                      </w:divBdr>
                    </w:div>
                    <w:div w:id="1965038354">
                      <w:marLeft w:val="0"/>
                      <w:marRight w:val="0"/>
                      <w:marTop w:val="0"/>
                      <w:marBottom w:val="0"/>
                      <w:divBdr>
                        <w:top w:val="none" w:sz="0" w:space="0" w:color="auto"/>
                        <w:left w:val="none" w:sz="0" w:space="0" w:color="auto"/>
                        <w:bottom w:val="none" w:sz="0" w:space="0" w:color="auto"/>
                        <w:right w:val="none" w:sz="0" w:space="0" w:color="auto"/>
                      </w:divBdr>
                    </w:div>
                    <w:div w:id="2113162542">
                      <w:marLeft w:val="0"/>
                      <w:marRight w:val="0"/>
                      <w:marTop w:val="0"/>
                      <w:marBottom w:val="0"/>
                      <w:divBdr>
                        <w:top w:val="none" w:sz="0" w:space="0" w:color="auto"/>
                        <w:left w:val="none" w:sz="0" w:space="0" w:color="auto"/>
                        <w:bottom w:val="none" w:sz="0" w:space="0" w:color="auto"/>
                        <w:right w:val="none" w:sz="0" w:space="0" w:color="auto"/>
                      </w:divBdr>
                    </w:div>
                  </w:divsChild>
                </w:div>
                <w:div w:id="2046249439">
                  <w:marLeft w:val="0"/>
                  <w:marRight w:val="0"/>
                  <w:marTop w:val="0"/>
                  <w:marBottom w:val="0"/>
                  <w:divBdr>
                    <w:top w:val="none" w:sz="0" w:space="0" w:color="auto"/>
                    <w:left w:val="none" w:sz="0" w:space="0" w:color="auto"/>
                    <w:bottom w:val="none" w:sz="0" w:space="0" w:color="auto"/>
                    <w:right w:val="none" w:sz="0" w:space="0" w:color="auto"/>
                  </w:divBdr>
                  <w:divsChild>
                    <w:div w:id="201137631">
                      <w:marLeft w:val="0"/>
                      <w:marRight w:val="0"/>
                      <w:marTop w:val="0"/>
                      <w:marBottom w:val="0"/>
                      <w:divBdr>
                        <w:top w:val="none" w:sz="0" w:space="0" w:color="auto"/>
                        <w:left w:val="none" w:sz="0" w:space="0" w:color="auto"/>
                        <w:bottom w:val="none" w:sz="0" w:space="0" w:color="auto"/>
                        <w:right w:val="none" w:sz="0" w:space="0" w:color="auto"/>
                      </w:divBdr>
                    </w:div>
                  </w:divsChild>
                </w:div>
                <w:div w:id="2046711171">
                  <w:marLeft w:val="0"/>
                  <w:marRight w:val="0"/>
                  <w:marTop w:val="0"/>
                  <w:marBottom w:val="0"/>
                  <w:divBdr>
                    <w:top w:val="none" w:sz="0" w:space="0" w:color="auto"/>
                    <w:left w:val="none" w:sz="0" w:space="0" w:color="auto"/>
                    <w:bottom w:val="none" w:sz="0" w:space="0" w:color="auto"/>
                    <w:right w:val="none" w:sz="0" w:space="0" w:color="auto"/>
                  </w:divBdr>
                  <w:divsChild>
                    <w:div w:id="2126879">
                      <w:marLeft w:val="0"/>
                      <w:marRight w:val="0"/>
                      <w:marTop w:val="0"/>
                      <w:marBottom w:val="0"/>
                      <w:divBdr>
                        <w:top w:val="none" w:sz="0" w:space="0" w:color="auto"/>
                        <w:left w:val="none" w:sz="0" w:space="0" w:color="auto"/>
                        <w:bottom w:val="none" w:sz="0" w:space="0" w:color="auto"/>
                        <w:right w:val="none" w:sz="0" w:space="0" w:color="auto"/>
                      </w:divBdr>
                    </w:div>
                  </w:divsChild>
                </w:div>
                <w:div w:id="2051488380">
                  <w:marLeft w:val="0"/>
                  <w:marRight w:val="0"/>
                  <w:marTop w:val="0"/>
                  <w:marBottom w:val="0"/>
                  <w:divBdr>
                    <w:top w:val="none" w:sz="0" w:space="0" w:color="auto"/>
                    <w:left w:val="none" w:sz="0" w:space="0" w:color="auto"/>
                    <w:bottom w:val="none" w:sz="0" w:space="0" w:color="auto"/>
                    <w:right w:val="none" w:sz="0" w:space="0" w:color="auto"/>
                  </w:divBdr>
                  <w:divsChild>
                    <w:div w:id="462387048">
                      <w:marLeft w:val="0"/>
                      <w:marRight w:val="0"/>
                      <w:marTop w:val="0"/>
                      <w:marBottom w:val="0"/>
                      <w:divBdr>
                        <w:top w:val="none" w:sz="0" w:space="0" w:color="auto"/>
                        <w:left w:val="none" w:sz="0" w:space="0" w:color="auto"/>
                        <w:bottom w:val="none" w:sz="0" w:space="0" w:color="auto"/>
                        <w:right w:val="none" w:sz="0" w:space="0" w:color="auto"/>
                      </w:divBdr>
                    </w:div>
                  </w:divsChild>
                </w:div>
                <w:div w:id="2073001980">
                  <w:marLeft w:val="0"/>
                  <w:marRight w:val="0"/>
                  <w:marTop w:val="0"/>
                  <w:marBottom w:val="0"/>
                  <w:divBdr>
                    <w:top w:val="none" w:sz="0" w:space="0" w:color="auto"/>
                    <w:left w:val="none" w:sz="0" w:space="0" w:color="auto"/>
                    <w:bottom w:val="none" w:sz="0" w:space="0" w:color="auto"/>
                    <w:right w:val="none" w:sz="0" w:space="0" w:color="auto"/>
                  </w:divBdr>
                  <w:divsChild>
                    <w:div w:id="1062631289">
                      <w:marLeft w:val="0"/>
                      <w:marRight w:val="0"/>
                      <w:marTop w:val="0"/>
                      <w:marBottom w:val="0"/>
                      <w:divBdr>
                        <w:top w:val="none" w:sz="0" w:space="0" w:color="auto"/>
                        <w:left w:val="none" w:sz="0" w:space="0" w:color="auto"/>
                        <w:bottom w:val="none" w:sz="0" w:space="0" w:color="auto"/>
                        <w:right w:val="none" w:sz="0" w:space="0" w:color="auto"/>
                      </w:divBdr>
                    </w:div>
                  </w:divsChild>
                </w:div>
                <w:div w:id="2074424478">
                  <w:marLeft w:val="0"/>
                  <w:marRight w:val="0"/>
                  <w:marTop w:val="0"/>
                  <w:marBottom w:val="0"/>
                  <w:divBdr>
                    <w:top w:val="none" w:sz="0" w:space="0" w:color="auto"/>
                    <w:left w:val="none" w:sz="0" w:space="0" w:color="auto"/>
                    <w:bottom w:val="none" w:sz="0" w:space="0" w:color="auto"/>
                    <w:right w:val="none" w:sz="0" w:space="0" w:color="auto"/>
                  </w:divBdr>
                  <w:divsChild>
                    <w:div w:id="1778719866">
                      <w:marLeft w:val="0"/>
                      <w:marRight w:val="0"/>
                      <w:marTop w:val="0"/>
                      <w:marBottom w:val="0"/>
                      <w:divBdr>
                        <w:top w:val="none" w:sz="0" w:space="0" w:color="auto"/>
                        <w:left w:val="none" w:sz="0" w:space="0" w:color="auto"/>
                        <w:bottom w:val="none" w:sz="0" w:space="0" w:color="auto"/>
                        <w:right w:val="none" w:sz="0" w:space="0" w:color="auto"/>
                      </w:divBdr>
                    </w:div>
                  </w:divsChild>
                </w:div>
                <w:div w:id="2083867421">
                  <w:marLeft w:val="0"/>
                  <w:marRight w:val="0"/>
                  <w:marTop w:val="0"/>
                  <w:marBottom w:val="0"/>
                  <w:divBdr>
                    <w:top w:val="none" w:sz="0" w:space="0" w:color="auto"/>
                    <w:left w:val="none" w:sz="0" w:space="0" w:color="auto"/>
                    <w:bottom w:val="none" w:sz="0" w:space="0" w:color="auto"/>
                    <w:right w:val="none" w:sz="0" w:space="0" w:color="auto"/>
                  </w:divBdr>
                  <w:divsChild>
                    <w:div w:id="1108962034">
                      <w:marLeft w:val="0"/>
                      <w:marRight w:val="0"/>
                      <w:marTop w:val="0"/>
                      <w:marBottom w:val="0"/>
                      <w:divBdr>
                        <w:top w:val="none" w:sz="0" w:space="0" w:color="auto"/>
                        <w:left w:val="none" w:sz="0" w:space="0" w:color="auto"/>
                        <w:bottom w:val="none" w:sz="0" w:space="0" w:color="auto"/>
                        <w:right w:val="none" w:sz="0" w:space="0" w:color="auto"/>
                      </w:divBdr>
                    </w:div>
                  </w:divsChild>
                </w:div>
                <w:div w:id="2098942860">
                  <w:marLeft w:val="0"/>
                  <w:marRight w:val="0"/>
                  <w:marTop w:val="0"/>
                  <w:marBottom w:val="0"/>
                  <w:divBdr>
                    <w:top w:val="none" w:sz="0" w:space="0" w:color="auto"/>
                    <w:left w:val="none" w:sz="0" w:space="0" w:color="auto"/>
                    <w:bottom w:val="none" w:sz="0" w:space="0" w:color="auto"/>
                    <w:right w:val="none" w:sz="0" w:space="0" w:color="auto"/>
                  </w:divBdr>
                  <w:divsChild>
                    <w:div w:id="1074009910">
                      <w:marLeft w:val="0"/>
                      <w:marRight w:val="0"/>
                      <w:marTop w:val="0"/>
                      <w:marBottom w:val="0"/>
                      <w:divBdr>
                        <w:top w:val="none" w:sz="0" w:space="0" w:color="auto"/>
                        <w:left w:val="none" w:sz="0" w:space="0" w:color="auto"/>
                        <w:bottom w:val="none" w:sz="0" w:space="0" w:color="auto"/>
                        <w:right w:val="none" w:sz="0" w:space="0" w:color="auto"/>
                      </w:divBdr>
                    </w:div>
                  </w:divsChild>
                </w:div>
                <w:div w:id="2103988104">
                  <w:marLeft w:val="0"/>
                  <w:marRight w:val="0"/>
                  <w:marTop w:val="0"/>
                  <w:marBottom w:val="0"/>
                  <w:divBdr>
                    <w:top w:val="none" w:sz="0" w:space="0" w:color="auto"/>
                    <w:left w:val="none" w:sz="0" w:space="0" w:color="auto"/>
                    <w:bottom w:val="none" w:sz="0" w:space="0" w:color="auto"/>
                    <w:right w:val="none" w:sz="0" w:space="0" w:color="auto"/>
                  </w:divBdr>
                  <w:divsChild>
                    <w:div w:id="364448081">
                      <w:marLeft w:val="0"/>
                      <w:marRight w:val="0"/>
                      <w:marTop w:val="0"/>
                      <w:marBottom w:val="0"/>
                      <w:divBdr>
                        <w:top w:val="none" w:sz="0" w:space="0" w:color="auto"/>
                        <w:left w:val="none" w:sz="0" w:space="0" w:color="auto"/>
                        <w:bottom w:val="none" w:sz="0" w:space="0" w:color="auto"/>
                        <w:right w:val="none" w:sz="0" w:space="0" w:color="auto"/>
                      </w:divBdr>
                    </w:div>
                  </w:divsChild>
                </w:div>
                <w:div w:id="2123456673">
                  <w:marLeft w:val="0"/>
                  <w:marRight w:val="0"/>
                  <w:marTop w:val="0"/>
                  <w:marBottom w:val="0"/>
                  <w:divBdr>
                    <w:top w:val="none" w:sz="0" w:space="0" w:color="auto"/>
                    <w:left w:val="none" w:sz="0" w:space="0" w:color="auto"/>
                    <w:bottom w:val="none" w:sz="0" w:space="0" w:color="auto"/>
                    <w:right w:val="none" w:sz="0" w:space="0" w:color="auto"/>
                  </w:divBdr>
                  <w:divsChild>
                    <w:div w:id="1521126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37276498">
      <w:bodyDiv w:val="1"/>
      <w:marLeft w:val="0"/>
      <w:marRight w:val="0"/>
      <w:marTop w:val="0"/>
      <w:marBottom w:val="0"/>
      <w:divBdr>
        <w:top w:val="none" w:sz="0" w:space="0" w:color="auto"/>
        <w:left w:val="none" w:sz="0" w:space="0" w:color="auto"/>
        <w:bottom w:val="none" w:sz="0" w:space="0" w:color="auto"/>
        <w:right w:val="none" w:sz="0" w:space="0" w:color="auto"/>
      </w:divBdr>
    </w:div>
    <w:div w:id="564879161">
      <w:bodyDiv w:val="1"/>
      <w:marLeft w:val="0"/>
      <w:marRight w:val="0"/>
      <w:marTop w:val="0"/>
      <w:marBottom w:val="0"/>
      <w:divBdr>
        <w:top w:val="none" w:sz="0" w:space="0" w:color="auto"/>
        <w:left w:val="none" w:sz="0" w:space="0" w:color="auto"/>
        <w:bottom w:val="none" w:sz="0" w:space="0" w:color="auto"/>
        <w:right w:val="none" w:sz="0" w:space="0" w:color="auto"/>
      </w:divBdr>
      <w:divsChild>
        <w:div w:id="241762983">
          <w:marLeft w:val="0"/>
          <w:marRight w:val="0"/>
          <w:marTop w:val="0"/>
          <w:marBottom w:val="0"/>
          <w:divBdr>
            <w:top w:val="none" w:sz="0" w:space="0" w:color="auto"/>
            <w:left w:val="none" w:sz="0" w:space="0" w:color="auto"/>
            <w:bottom w:val="none" w:sz="0" w:space="0" w:color="auto"/>
            <w:right w:val="none" w:sz="0" w:space="0" w:color="auto"/>
          </w:divBdr>
        </w:div>
        <w:div w:id="450974729">
          <w:marLeft w:val="0"/>
          <w:marRight w:val="0"/>
          <w:marTop w:val="0"/>
          <w:marBottom w:val="0"/>
          <w:divBdr>
            <w:top w:val="none" w:sz="0" w:space="0" w:color="auto"/>
            <w:left w:val="none" w:sz="0" w:space="0" w:color="auto"/>
            <w:bottom w:val="none" w:sz="0" w:space="0" w:color="auto"/>
            <w:right w:val="none" w:sz="0" w:space="0" w:color="auto"/>
          </w:divBdr>
        </w:div>
        <w:div w:id="704602153">
          <w:marLeft w:val="0"/>
          <w:marRight w:val="0"/>
          <w:marTop w:val="0"/>
          <w:marBottom w:val="0"/>
          <w:divBdr>
            <w:top w:val="none" w:sz="0" w:space="0" w:color="auto"/>
            <w:left w:val="none" w:sz="0" w:space="0" w:color="auto"/>
            <w:bottom w:val="none" w:sz="0" w:space="0" w:color="auto"/>
            <w:right w:val="none" w:sz="0" w:space="0" w:color="auto"/>
          </w:divBdr>
        </w:div>
        <w:div w:id="1068309035">
          <w:marLeft w:val="0"/>
          <w:marRight w:val="0"/>
          <w:marTop w:val="0"/>
          <w:marBottom w:val="0"/>
          <w:divBdr>
            <w:top w:val="none" w:sz="0" w:space="0" w:color="auto"/>
            <w:left w:val="none" w:sz="0" w:space="0" w:color="auto"/>
            <w:bottom w:val="none" w:sz="0" w:space="0" w:color="auto"/>
            <w:right w:val="none" w:sz="0" w:space="0" w:color="auto"/>
          </w:divBdr>
        </w:div>
        <w:div w:id="1646348698">
          <w:marLeft w:val="0"/>
          <w:marRight w:val="0"/>
          <w:marTop w:val="0"/>
          <w:marBottom w:val="0"/>
          <w:divBdr>
            <w:top w:val="none" w:sz="0" w:space="0" w:color="auto"/>
            <w:left w:val="none" w:sz="0" w:space="0" w:color="auto"/>
            <w:bottom w:val="none" w:sz="0" w:space="0" w:color="auto"/>
            <w:right w:val="none" w:sz="0" w:space="0" w:color="auto"/>
          </w:divBdr>
        </w:div>
        <w:div w:id="1662780522">
          <w:marLeft w:val="0"/>
          <w:marRight w:val="0"/>
          <w:marTop w:val="0"/>
          <w:marBottom w:val="0"/>
          <w:divBdr>
            <w:top w:val="none" w:sz="0" w:space="0" w:color="auto"/>
            <w:left w:val="none" w:sz="0" w:space="0" w:color="auto"/>
            <w:bottom w:val="none" w:sz="0" w:space="0" w:color="auto"/>
            <w:right w:val="none" w:sz="0" w:space="0" w:color="auto"/>
          </w:divBdr>
        </w:div>
      </w:divsChild>
    </w:div>
    <w:div w:id="577710832">
      <w:bodyDiv w:val="1"/>
      <w:marLeft w:val="0"/>
      <w:marRight w:val="0"/>
      <w:marTop w:val="0"/>
      <w:marBottom w:val="0"/>
      <w:divBdr>
        <w:top w:val="none" w:sz="0" w:space="0" w:color="auto"/>
        <w:left w:val="none" w:sz="0" w:space="0" w:color="auto"/>
        <w:bottom w:val="none" w:sz="0" w:space="0" w:color="auto"/>
        <w:right w:val="none" w:sz="0" w:space="0" w:color="auto"/>
      </w:divBdr>
      <w:divsChild>
        <w:div w:id="113062217">
          <w:marLeft w:val="0"/>
          <w:marRight w:val="0"/>
          <w:marTop w:val="0"/>
          <w:marBottom w:val="0"/>
          <w:divBdr>
            <w:top w:val="none" w:sz="0" w:space="0" w:color="auto"/>
            <w:left w:val="none" w:sz="0" w:space="0" w:color="auto"/>
            <w:bottom w:val="none" w:sz="0" w:space="0" w:color="auto"/>
            <w:right w:val="none" w:sz="0" w:space="0" w:color="auto"/>
          </w:divBdr>
        </w:div>
        <w:div w:id="470101888">
          <w:marLeft w:val="0"/>
          <w:marRight w:val="0"/>
          <w:marTop w:val="0"/>
          <w:marBottom w:val="0"/>
          <w:divBdr>
            <w:top w:val="none" w:sz="0" w:space="0" w:color="auto"/>
            <w:left w:val="none" w:sz="0" w:space="0" w:color="auto"/>
            <w:bottom w:val="none" w:sz="0" w:space="0" w:color="auto"/>
            <w:right w:val="none" w:sz="0" w:space="0" w:color="auto"/>
          </w:divBdr>
        </w:div>
        <w:div w:id="771516894">
          <w:marLeft w:val="0"/>
          <w:marRight w:val="0"/>
          <w:marTop w:val="0"/>
          <w:marBottom w:val="0"/>
          <w:divBdr>
            <w:top w:val="none" w:sz="0" w:space="0" w:color="auto"/>
            <w:left w:val="none" w:sz="0" w:space="0" w:color="auto"/>
            <w:bottom w:val="none" w:sz="0" w:space="0" w:color="auto"/>
            <w:right w:val="none" w:sz="0" w:space="0" w:color="auto"/>
          </w:divBdr>
        </w:div>
        <w:div w:id="810362170">
          <w:marLeft w:val="0"/>
          <w:marRight w:val="0"/>
          <w:marTop w:val="0"/>
          <w:marBottom w:val="0"/>
          <w:divBdr>
            <w:top w:val="none" w:sz="0" w:space="0" w:color="auto"/>
            <w:left w:val="none" w:sz="0" w:space="0" w:color="auto"/>
            <w:bottom w:val="none" w:sz="0" w:space="0" w:color="auto"/>
            <w:right w:val="none" w:sz="0" w:space="0" w:color="auto"/>
          </w:divBdr>
        </w:div>
        <w:div w:id="1224680068">
          <w:marLeft w:val="0"/>
          <w:marRight w:val="0"/>
          <w:marTop w:val="0"/>
          <w:marBottom w:val="0"/>
          <w:divBdr>
            <w:top w:val="none" w:sz="0" w:space="0" w:color="auto"/>
            <w:left w:val="none" w:sz="0" w:space="0" w:color="auto"/>
            <w:bottom w:val="none" w:sz="0" w:space="0" w:color="auto"/>
            <w:right w:val="none" w:sz="0" w:space="0" w:color="auto"/>
          </w:divBdr>
        </w:div>
        <w:div w:id="1275286915">
          <w:marLeft w:val="0"/>
          <w:marRight w:val="0"/>
          <w:marTop w:val="0"/>
          <w:marBottom w:val="0"/>
          <w:divBdr>
            <w:top w:val="none" w:sz="0" w:space="0" w:color="auto"/>
            <w:left w:val="none" w:sz="0" w:space="0" w:color="auto"/>
            <w:bottom w:val="none" w:sz="0" w:space="0" w:color="auto"/>
            <w:right w:val="none" w:sz="0" w:space="0" w:color="auto"/>
          </w:divBdr>
        </w:div>
      </w:divsChild>
    </w:div>
    <w:div w:id="579755338">
      <w:bodyDiv w:val="1"/>
      <w:marLeft w:val="0"/>
      <w:marRight w:val="0"/>
      <w:marTop w:val="0"/>
      <w:marBottom w:val="0"/>
      <w:divBdr>
        <w:top w:val="none" w:sz="0" w:space="0" w:color="auto"/>
        <w:left w:val="none" w:sz="0" w:space="0" w:color="auto"/>
        <w:bottom w:val="none" w:sz="0" w:space="0" w:color="auto"/>
        <w:right w:val="none" w:sz="0" w:space="0" w:color="auto"/>
      </w:divBdr>
      <w:divsChild>
        <w:div w:id="11341616">
          <w:marLeft w:val="0"/>
          <w:marRight w:val="0"/>
          <w:marTop w:val="0"/>
          <w:marBottom w:val="0"/>
          <w:divBdr>
            <w:top w:val="none" w:sz="0" w:space="0" w:color="auto"/>
            <w:left w:val="none" w:sz="0" w:space="0" w:color="auto"/>
            <w:bottom w:val="none" w:sz="0" w:space="0" w:color="auto"/>
            <w:right w:val="none" w:sz="0" w:space="0" w:color="auto"/>
          </w:divBdr>
          <w:divsChild>
            <w:div w:id="1984195498">
              <w:marLeft w:val="0"/>
              <w:marRight w:val="0"/>
              <w:marTop w:val="0"/>
              <w:marBottom w:val="0"/>
              <w:divBdr>
                <w:top w:val="none" w:sz="0" w:space="0" w:color="auto"/>
                <w:left w:val="none" w:sz="0" w:space="0" w:color="auto"/>
                <w:bottom w:val="none" w:sz="0" w:space="0" w:color="auto"/>
                <w:right w:val="none" w:sz="0" w:space="0" w:color="auto"/>
              </w:divBdr>
            </w:div>
          </w:divsChild>
        </w:div>
        <w:div w:id="37553872">
          <w:marLeft w:val="0"/>
          <w:marRight w:val="0"/>
          <w:marTop w:val="0"/>
          <w:marBottom w:val="0"/>
          <w:divBdr>
            <w:top w:val="none" w:sz="0" w:space="0" w:color="auto"/>
            <w:left w:val="none" w:sz="0" w:space="0" w:color="auto"/>
            <w:bottom w:val="none" w:sz="0" w:space="0" w:color="auto"/>
            <w:right w:val="none" w:sz="0" w:space="0" w:color="auto"/>
          </w:divBdr>
          <w:divsChild>
            <w:div w:id="760493900">
              <w:marLeft w:val="0"/>
              <w:marRight w:val="0"/>
              <w:marTop w:val="0"/>
              <w:marBottom w:val="0"/>
              <w:divBdr>
                <w:top w:val="none" w:sz="0" w:space="0" w:color="auto"/>
                <w:left w:val="none" w:sz="0" w:space="0" w:color="auto"/>
                <w:bottom w:val="none" w:sz="0" w:space="0" w:color="auto"/>
                <w:right w:val="none" w:sz="0" w:space="0" w:color="auto"/>
              </w:divBdr>
            </w:div>
          </w:divsChild>
        </w:div>
        <w:div w:id="39601002">
          <w:marLeft w:val="0"/>
          <w:marRight w:val="0"/>
          <w:marTop w:val="0"/>
          <w:marBottom w:val="0"/>
          <w:divBdr>
            <w:top w:val="none" w:sz="0" w:space="0" w:color="auto"/>
            <w:left w:val="none" w:sz="0" w:space="0" w:color="auto"/>
            <w:bottom w:val="none" w:sz="0" w:space="0" w:color="auto"/>
            <w:right w:val="none" w:sz="0" w:space="0" w:color="auto"/>
          </w:divBdr>
          <w:divsChild>
            <w:div w:id="1153764156">
              <w:marLeft w:val="0"/>
              <w:marRight w:val="0"/>
              <w:marTop w:val="0"/>
              <w:marBottom w:val="0"/>
              <w:divBdr>
                <w:top w:val="none" w:sz="0" w:space="0" w:color="auto"/>
                <w:left w:val="none" w:sz="0" w:space="0" w:color="auto"/>
                <w:bottom w:val="none" w:sz="0" w:space="0" w:color="auto"/>
                <w:right w:val="none" w:sz="0" w:space="0" w:color="auto"/>
              </w:divBdr>
            </w:div>
          </w:divsChild>
        </w:div>
        <w:div w:id="56167378">
          <w:marLeft w:val="0"/>
          <w:marRight w:val="0"/>
          <w:marTop w:val="0"/>
          <w:marBottom w:val="0"/>
          <w:divBdr>
            <w:top w:val="none" w:sz="0" w:space="0" w:color="auto"/>
            <w:left w:val="none" w:sz="0" w:space="0" w:color="auto"/>
            <w:bottom w:val="none" w:sz="0" w:space="0" w:color="auto"/>
            <w:right w:val="none" w:sz="0" w:space="0" w:color="auto"/>
          </w:divBdr>
          <w:divsChild>
            <w:div w:id="546839244">
              <w:marLeft w:val="0"/>
              <w:marRight w:val="0"/>
              <w:marTop w:val="0"/>
              <w:marBottom w:val="0"/>
              <w:divBdr>
                <w:top w:val="none" w:sz="0" w:space="0" w:color="auto"/>
                <w:left w:val="none" w:sz="0" w:space="0" w:color="auto"/>
                <w:bottom w:val="none" w:sz="0" w:space="0" w:color="auto"/>
                <w:right w:val="none" w:sz="0" w:space="0" w:color="auto"/>
              </w:divBdr>
            </w:div>
          </w:divsChild>
        </w:div>
        <w:div w:id="77218107">
          <w:marLeft w:val="0"/>
          <w:marRight w:val="0"/>
          <w:marTop w:val="0"/>
          <w:marBottom w:val="0"/>
          <w:divBdr>
            <w:top w:val="none" w:sz="0" w:space="0" w:color="auto"/>
            <w:left w:val="none" w:sz="0" w:space="0" w:color="auto"/>
            <w:bottom w:val="none" w:sz="0" w:space="0" w:color="auto"/>
            <w:right w:val="none" w:sz="0" w:space="0" w:color="auto"/>
          </w:divBdr>
          <w:divsChild>
            <w:div w:id="1508595238">
              <w:marLeft w:val="0"/>
              <w:marRight w:val="0"/>
              <w:marTop w:val="0"/>
              <w:marBottom w:val="0"/>
              <w:divBdr>
                <w:top w:val="none" w:sz="0" w:space="0" w:color="auto"/>
                <w:left w:val="none" w:sz="0" w:space="0" w:color="auto"/>
                <w:bottom w:val="none" w:sz="0" w:space="0" w:color="auto"/>
                <w:right w:val="none" w:sz="0" w:space="0" w:color="auto"/>
              </w:divBdr>
            </w:div>
          </w:divsChild>
        </w:div>
        <w:div w:id="87310284">
          <w:marLeft w:val="0"/>
          <w:marRight w:val="0"/>
          <w:marTop w:val="0"/>
          <w:marBottom w:val="0"/>
          <w:divBdr>
            <w:top w:val="none" w:sz="0" w:space="0" w:color="auto"/>
            <w:left w:val="none" w:sz="0" w:space="0" w:color="auto"/>
            <w:bottom w:val="none" w:sz="0" w:space="0" w:color="auto"/>
            <w:right w:val="none" w:sz="0" w:space="0" w:color="auto"/>
          </w:divBdr>
          <w:divsChild>
            <w:div w:id="322703631">
              <w:marLeft w:val="0"/>
              <w:marRight w:val="0"/>
              <w:marTop w:val="0"/>
              <w:marBottom w:val="0"/>
              <w:divBdr>
                <w:top w:val="none" w:sz="0" w:space="0" w:color="auto"/>
                <w:left w:val="none" w:sz="0" w:space="0" w:color="auto"/>
                <w:bottom w:val="none" w:sz="0" w:space="0" w:color="auto"/>
                <w:right w:val="none" w:sz="0" w:space="0" w:color="auto"/>
              </w:divBdr>
            </w:div>
          </w:divsChild>
        </w:div>
        <w:div w:id="91703429">
          <w:marLeft w:val="0"/>
          <w:marRight w:val="0"/>
          <w:marTop w:val="0"/>
          <w:marBottom w:val="0"/>
          <w:divBdr>
            <w:top w:val="none" w:sz="0" w:space="0" w:color="auto"/>
            <w:left w:val="none" w:sz="0" w:space="0" w:color="auto"/>
            <w:bottom w:val="none" w:sz="0" w:space="0" w:color="auto"/>
            <w:right w:val="none" w:sz="0" w:space="0" w:color="auto"/>
          </w:divBdr>
          <w:divsChild>
            <w:div w:id="1501003438">
              <w:marLeft w:val="0"/>
              <w:marRight w:val="0"/>
              <w:marTop w:val="0"/>
              <w:marBottom w:val="0"/>
              <w:divBdr>
                <w:top w:val="none" w:sz="0" w:space="0" w:color="auto"/>
                <w:left w:val="none" w:sz="0" w:space="0" w:color="auto"/>
                <w:bottom w:val="none" w:sz="0" w:space="0" w:color="auto"/>
                <w:right w:val="none" w:sz="0" w:space="0" w:color="auto"/>
              </w:divBdr>
            </w:div>
          </w:divsChild>
        </w:div>
        <w:div w:id="98916394">
          <w:marLeft w:val="0"/>
          <w:marRight w:val="0"/>
          <w:marTop w:val="0"/>
          <w:marBottom w:val="0"/>
          <w:divBdr>
            <w:top w:val="none" w:sz="0" w:space="0" w:color="auto"/>
            <w:left w:val="none" w:sz="0" w:space="0" w:color="auto"/>
            <w:bottom w:val="none" w:sz="0" w:space="0" w:color="auto"/>
            <w:right w:val="none" w:sz="0" w:space="0" w:color="auto"/>
          </w:divBdr>
          <w:divsChild>
            <w:div w:id="944077376">
              <w:marLeft w:val="0"/>
              <w:marRight w:val="0"/>
              <w:marTop w:val="0"/>
              <w:marBottom w:val="0"/>
              <w:divBdr>
                <w:top w:val="none" w:sz="0" w:space="0" w:color="auto"/>
                <w:left w:val="none" w:sz="0" w:space="0" w:color="auto"/>
                <w:bottom w:val="none" w:sz="0" w:space="0" w:color="auto"/>
                <w:right w:val="none" w:sz="0" w:space="0" w:color="auto"/>
              </w:divBdr>
            </w:div>
          </w:divsChild>
        </w:div>
        <w:div w:id="115637610">
          <w:marLeft w:val="0"/>
          <w:marRight w:val="0"/>
          <w:marTop w:val="0"/>
          <w:marBottom w:val="0"/>
          <w:divBdr>
            <w:top w:val="none" w:sz="0" w:space="0" w:color="auto"/>
            <w:left w:val="none" w:sz="0" w:space="0" w:color="auto"/>
            <w:bottom w:val="none" w:sz="0" w:space="0" w:color="auto"/>
            <w:right w:val="none" w:sz="0" w:space="0" w:color="auto"/>
          </w:divBdr>
          <w:divsChild>
            <w:div w:id="155847911">
              <w:marLeft w:val="0"/>
              <w:marRight w:val="0"/>
              <w:marTop w:val="0"/>
              <w:marBottom w:val="0"/>
              <w:divBdr>
                <w:top w:val="none" w:sz="0" w:space="0" w:color="auto"/>
                <w:left w:val="none" w:sz="0" w:space="0" w:color="auto"/>
                <w:bottom w:val="none" w:sz="0" w:space="0" w:color="auto"/>
                <w:right w:val="none" w:sz="0" w:space="0" w:color="auto"/>
              </w:divBdr>
            </w:div>
          </w:divsChild>
        </w:div>
        <w:div w:id="116071145">
          <w:marLeft w:val="0"/>
          <w:marRight w:val="0"/>
          <w:marTop w:val="0"/>
          <w:marBottom w:val="0"/>
          <w:divBdr>
            <w:top w:val="none" w:sz="0" w:space="0" w:color="auto"/>
            <w:left w:val="none" w:sz="0" w:space="0" w:color="auto"/>
            <w:bottom w:val="none" w:sz="0" w:space="0" w:color="auto"/>
            <w:right w:val="none" w:sz="0" w:space="0" w:color="auto"/>
          </w:divBdr>
          <w:divsChild>
            <w:div w:id="1267154942">
              <w:marLeft w:val="0"/>
              <w:marRight w:val="0"/>
              <w:marTop w:val="0"/>
              <w:marBottom w:val="0"/>
              <w:divBdr>
                <w:top w:val="none" w:sz="0" w:space="0" w:color="auto"/>
                <w:left w:val="none" w:sz="0" w:space="0" w:color="auto"/>
                <w:bottom w:val="none" w:sz="0" w:space="0" w:color="auto"/>
                <w:right w:val="none" w:sz="0" w:space="0" w:color="auto"/>
              </w:divBdr>
            </w:div>
          </w:divsChild>
        </w:div>
        <w:div w:id="135413234">
          <w:marLeft w:val="0"/>
          <w:marRight w:val="0"/>
          <w:marTop w:val="0"/>
          <w:marBottom w:val="0"/>
          <w:divBdr>
            <w:top w:val="none" w:sz="0" w:space="0" w:color="auto"/>
            <w:left w:val="none" w:sz="0" w:space="0" w:color="auto"/>
            <w:bottom w:val="none" w:sz="0" w:space="0" w:color="auto"/>
            <w:right w:val="none" w:sz="0" w:space="0" w:color="auto"/>
          </w:divBdr>
          <w:divsChild>
            <w:div w:id="699355312">
              <w:marLeft w:val="0"/>
              <w:marRight w:val="0"/>
              <w:marTop w:val="0"/>
              <w:marBottom w:val="0"/>
              <w:divBdr>
                <w:top w:val="none" w:sz="0" w:space="0" w:color="auto"/>
                <w:left w:val="none" w:sz="0" w:space="0" w:color="auto"/>
                <w:bottom w:val="none" w:sz="0" w:space="0" w:color="auto"/>
                <w:right w:val="none" w:sz="0" w:space="0" w:color="auto"/>
              </w:divBdr>
            </w:div>
          </w:divsChild>
        </w:div>
        <w:div w:id="149561782">
          <w:marLeft w:val="0"/>
          <w:marRight w:val="0"/>
          <w:marTop w:val="0"/>
          <w:marBottom w:val="0"/>
          <w:divBdr>
            <w:top w:val="none" w:sz="0" w:space="0" w:color="auto"/>
            <w:left w:val="none" w:sz="0" w:space="0" w:color="auto"/>
            <w:bottom w:val="none" w:sz="0" w:space="0" w:color="auto"/>
            <w:right w:val="none" w:sz="0" w:space="0" w:color="auto"/>
          </w:divBdr>
          <w:divsChild>
            <w:div w:id="1708215448">
              <w:marLeft w:val="0"/>
              <w:marRight w:val="0"/>
              <w:marTop w:val="0"/>
              <w:marBottom w:val="0"/>
              <w:divBdr>
                <w:top w:val="none" w:sz="0" w:space="0" w:color="auto"/>
                <w:left w:val="none" w:sz="0" w:space="0" w:color="auto"/>
                <w:bottom w:val="none" w:sz="0" w:space="0" w:color="auto"/>
                <w:right w:val="none" w:sz="0" w:space="0" w:color="auto"/>
              </w:divBdr>
            </w:div>
          </w:divsChild>
        </w:div>
        <w:div w:id="170923137">
          <w:marLeft w:val="0"/>
          <w:marRight w:val="0"/>
          <w:marTop w:val="0"/>
          <w:marBottom w:val="0"/>
          <w:divBdr>
            <w:top w:val="none" w:sz="0" w:space="0" w:color="auto"/>
            <w:left w:val="none" w:sz="0" w:space="0" w:color="auto"/>
            <w:bottom w:val="none" w:sz="0" w:space="0" w:color="auto"/>
            <w:right w:val="none" w:sz="0" w:space="0" w:color="auto"/>
          </w:divBdr>
          <w:divsChild>
            <w:div w:id="2010593127">
              <w:marLeft w:val="0"/>
              <w:marRight w:val="0"/>
              <w:marTop w:val="0"/>
              <w:marBottom w:val="0"/>
              <w:divBdr>
                <w:top w:val="none" w:sz="0" w:space="0" w:color="auto"/>
                <w:left w:val="none" w:sz="0" w:space="0" w:color="auto"/>
                <w:bottom w:val="none" w:sz="0" w:space="0" w:color="auto"/>
                <w:right w:val="none" w:sz="0" w:space="0" w:color="auto"/>
              </w:divBdr>
            </w:div>
          </w:divsChild>
        </w:div>
        <w:div w:id="192227348">
          <w:marLeft w:val="0"/>
          <w:marRight w:val="0"/>
          <w:marTop w:val="0"/>
          <w:marBottom w:val="0"/>
          <w:divBdr>
            <w:top w:val="none" w:sz="0" w:space="0" w:color="auto"/>
            <w:left w:val="none" w:sz="0" w:space="0" w:color="auto"/>
            <w:bottom w:val="none" w:sz="0" w:space="0" w:color="auto"/>
            <w:right w:val="none" w:sz="0" w:space="0" w:color="auto"/>
          </w:divBdr>
          <w:divsChild>
            <w:div w:id="1305816634">
              <w:marLeft w:val="0"/>
              <w:marRight w:val="0"/>
              <w:marTop w:val="0"/>
              <w:marBottom w:val="0"/>
              <w:divBdr>
                <w:top w:val="none" w:sz="0" w:space="0" w:color="auto"/>
                <w:left w:val="none" w:sz="0" w:space="0" w:color="auto"/>
                <w:bottom w:val="none" w:sz="0" w:space="0" w:color="auto"/>
                <w:right w:val="none" w:sz="0" w:space="0" w:color="auto"/>
              </w:divBdr>
            </w:div>
          </w:divsChild>
        </w:div>
        <w:div w:id="199589116">
          <w:marLeft w:val="0"/>
          <w:marRight w:val="0"/>
          <w:marTop w:val="0"/>
          <w:marBottom w:val="0"/>
          <w:divBdr>
            <w:top w:val="none" w:sz="0" w:space="0" w:color="auto"/>
            <w:left w:val="none" w:sz="0" w:space="0" w:color="auto"/>
            <w:bottom w:val="none" w:sz="0" w:space="0" w:color="auto"/>
            <w:right w:val="none" w:sz="0" w:space="0" w:color="auto"/>
          </w:divBdr>
          <w:divsChild>
            <w:div w:id="344989061">
              <w:marLeft w:val="0"/>
              <w:marRight w:val="0"/>
              <w:marTop w:val="0"/>
              <w:marBottom w:val="0"/>
              <w:divBdr>
                <w:top w:val="none" w:sz="0" w:space="0" w:color="auto"/>
                <w:left w:val="none" w:sz="0" w:space="0" w:color="auto"/>
                <w:bottom w:val="none" w:sz="0" w:space="0" w:color="auto"/>
                <w:right w:val="none" w:sz="0" w:space="0" w:color="auto"/>
              </w:divBdr>
            </w:div>
          </w:divsChild>
        </w:div>
        <w:div w:id="233859699">
          <w:marLeft w:val="0"/>
          <w:marRight w:val="0"/>
          <w:marTop w:val="0"/>
          <w:marBottom w:val="0"/>
          <w:divBdr>
            <w:top w:val="none" w:sz="0" w:space="0" w:color="auto"/>
            <w:left w:val="none" w:sz="0" w:space="0" w:color="auto"/>
            <w:bottom w:val="none" w:sz="0" w:space="0" w:color="auto"/>
            <w:right w:val="none" w:sz="0" w:space="0" w:color="auto"/>
          </w:divBdr>
          <w:divsChild>
            <w:div w:id="405537656">
              <w:marLeft w:val="0"/>
              <w:marRight w:val="0"/>
              <w:marTop w:val="0"/>
              <w:marBottom w:val="0"/>
              <w:divBdr>
                <w:top w:val="none" w:sz="0" w:space="0" w:color="auto"/>
                <w:left w:val="none" w:sz="0" w:space="0" w:color="auto"/>
                <w:bottom w:val="none" w:sz="0" w:space="0" w:color="auto"/>
                <w:right w:val="none" w:sz="0" w:space="0" w:color="auto"/>
              </w:divBdr>
            </w:div>
          </w:divsChild>
        </w:div>
        <w:div w:id="314384336">
          <w:marLeft w:val="0"/>
          <w:marRight w:val="0"/>
          <w:marTop w:val="0"/>
          <w:marBottom w:val="0"/>
          <w:divBdr>
            <w:top w:val="none" w:sz="0" w:space="0" w:color="auto"/>
            <w:left w:val="none" w:sz="0" w:space="0" w:color="auto"/>
            <w:bottom w:val="none" w:sz="0" w:space="0" w:color="auto"/>
            <w:right w:val="none" w:sz="0" w:space="0" w:color="auto"/>
          </w:divBdr>
          <w:divsChild>
            <w:div w:id="1728412534">
              <w:marLeft w:val="0"/>
              <w:marRight w:val="0"/>
              <w:marTop w:val="0"/>
              <w:marBottom w:val="0"/>
              <w:divBdr>
                <w:top w:val="none" w:sz="0" w:space="0" w:color="auto"/>
                <w:left w:val="none" w:sz="0" w:space="0" w:color="auto"/>
                <w:bottom w:val="none" w:sz="0" w:space="0" w:color="auto"/>
                <w:right w:val="none" w:sz="0" w:space="0" w:color="auto"/>
              </w:divBdr>
            </w:div>
          </w:divsChild>
        </w:div>
        <w:div w:id="326596653">
          <w:marLeft w:val="0"/>
          <w:marRight w:val="0"/>
          <w:marTop w:val="0"/>
          <w:marBottom w:val="0"/>
          <w:divBdr>
            <w:top w:val="none" w:sz="0" w:space="0" w:color="auto"/>
            <w:left w:val="none" w:sz="0" w:space="0" w:color="auto"/>
            <w:bottom w:val="none" w:sz="0" w:space="0" w:color="auto"/>
            <w:right w:val="none" w:sz="0" w:space="0" w:color="auto"/>
          </w:divBdr>
          <w:divsChild>
            <w:div w:id="382094569">
              <w:marLeft w:val="0"/>
              <w:marRight w:val="0"/>
              <w:marTop w:val="0"/>
              <w:marBottom w:val="0"/>
              <w:divBdr>
                <w:top w:val="none" w:sz="0" w:space="0" w:color="auto"/>
                <w:left w:val="none" w:sz="0" w:space="0" w:color="auto"/>
                <w:bottom w:val="none" w:sz="0" w:space="0" w:color="auto"/>
                <w:right w:val="none" w:sz="0" w:space="0" w:color="auto"/>
              </w:divBdr>
            </w:div>
          </w:divsChild>
        </w:div>
        <w:div w:id="333648436">
          <w:marLeft w:val="0"/>
          <w:marRight w:val="0"/>
          <w:marTop w:val="0"/>
          <w:marBottom w:val="0"/>
          <w:divBdr>
            <w:top w:val="none" w:sz="0" w:space="0" w:color="auto"/>
            <w:left w:val="none" w:sz="0" w:space="0" w:color="auto"/>
            <w:bottom w:val="none" w:sz="0" w:space="0" w:color="auto"/>
            <w:right w:val="none" w:sz="0" w:space="0" w:color="auto"/>
          </w:divBdr>
          <w:divsChild>
            <w:div w:id="1862545131">
              <w:marLeft w:val="0"/>
              <w:marRight w:val="0"/>
              <w:marTop w:val="0"/>
              <w:marBottom w:val="0"/>
              <w:divBdr>
                <w:top w:val="none" w:sz="0" w:space="0" w:color="auto"/>
                <w:left w:val="none" w:sz="0" w:space="0" w:color="auto"/>
                <w:bottom w:val="none" w:sz="0" w:space="0" w:color="auto"/>
                <w:right w:val="none" w:sz="0" w:space="0" w:color="auto"/>
              </w:divBdr>
            </w:div>
          </w:divsChild>
        </w:div>
        <w:div w:id="374890149">
          <w:marLeft w:val="0"/>
          <w:marRight w:val="0"/>
          <w:marTop w:val="0"/>
          <w:marBottom w:val="0"/>
          <w:divBdr>
            <w:top w:val="none" w:sz="0" w:space="0" w:color="auto"/>
            <w:left w:val="none" w:sz="0" w:space="0" w:color="auto"/>
            <w:bottom w:val="none" w:sz="0" w:space="0" w:color="auto"/>
            <w:right w:val="none" w:sz="0" w:space="0" w:color="auto"/>
          </w:divBdr>
          <w:divsChild>
            <w:div w:id="1035232917">
              <w:marLeft w:val="0"/>
              <w:marRight w:val="0"/>
              <w:marTop w:val="0"/>
              <w:marBottom w:val="0"/>
              <w:divBdr>
                <w:top w:val="none" w:sz="0" w:space="0" w:color="auto"/>
                <w:left w:val="none" w:sz="0" w:space="0" w:color="auto"/>
                <w:bottom w:val="none" w:sz="0" w:space="0" w:color="auto"/>
                <w:right w:val="none" w:sz="0" w:space="0" w:color="auto"/>
              </w:divBdr>
            </w:div>
            <w:div w:id="1286042761">
              <w:marLeft w:val="0"/>
              <w:marRight w:val="0"/>
              <w:marTop w:val="0"/>
              <w:marBottom w:val="0"/>
              <w:divBdr>
                <w:top w:val="none" w:sz="0" w:space="0" w:color="auto"/>
                <w:left w:val="none" w:sz="0" w:space="0" w:color="auto"/>
                <w:bottom w:val="none" w:sz="0" w:space="0" w:color="auto"/>
                <w:right w:val="none" w:sz="0" w:space="0" w:color="auto"/>
              </w:divBdr>
            </w:div>
            <w:div w:id="1673532167">
              <w:marLeft w:val="0"/>
              <w:marRight w:val="0"/>
              <w:marTop w:val="0"/>
              <w:marBottom w:val="0"/>
              <w:divBdr>
                <w:top w:val="none" w:sz="0" w:space="0" w:color="auto"/>
                <w:left w:val="none" w:sz="0" w:space="0" w:color="auto"/>
                <w:bottom w:val="none" w:sz="0" w:space="0" w:color="auto"/>
                <w:right w:val="none" w:sz="0" w:space="0" w:color="auto"/>
              </w:divBdr>
            </w:div>
            <w:div w:id="2055812854">
              <w:marLeft w:val="0"/>
              <w:marRight w:val="0"/>
              <w:marTop w:val="0"/>
              <w:marBottom w:val="0"/>
              <w:divBdr>
                <w:top w:val="none" w:sz="0" w:space="0" w:color="auto"/>
                <w:left w:val="none" w:sz="0" w:space="0" w:color="auto"/>
                <w:bottom w:val="none" w:sz="0" w:space="0" w:color="auto"/>
                <w:right w:val="none" w:sz="0" w:space="0" w:color="auto"/>
              </w:divBdr>
            </w:div>
            <w:div w:id="2145461042">
              <w:marLeft w:val="0"/>
              <w:marRight w:val="0"/>
              <w:marTop w:val="0"/>
              <w:marBottom w:val="0"/>
              <w:divBdr>
                <w:top w:val="none" w:sz="0" w:space="0" w:color="auto"/>
                <w:left w:val="none" w:sz="0" w:space="0" w:color="auto"/>
                <w:bottom w:val="none" w:sz="0" w:space="0" w:color="auto"/>
                <w:right w:val="none" w:sz="0" w:space="0" w:color="auto"/>
              </w:divBdr>
            </w:div>
          </w:divsChild>
        </w:div>
        <w:div w:id="377557966">
          <w:marLeft w:val="0"/>
          <w:marRight w:val="0"/>
          <w:marTop w:val="0"/>
          <w:marBottom w:val="0"/>
          <w:divBdr>
            <w:top w:val="none" w:sz="0" w:space="0" w:color="auto"/>
            <w:left w:val="none" w:sz="0" w:space="0" w:color="auto"/>
            <w:bottom w:val="none" w:sz="0" w:space="0" w:color="auto"/>
            <w:right w:val="none" w:sz="0" w:space="0" w:color="auto"/>
          </w:divBdr>
          <w:divsChild>
            <w:div w:id="176971776">
              <w:marLeft w:val="0"/>
              <w:marRight w:val="0"/>
              <w:marTop w:val="0"/>
              <w:marBottom w:val="0"/>
              <w:divBdr>
                <w:top w:val="none" w:sz="0" w:space="0" w:color="auto"/>
                <w:left w:val="none" w:sz="0" w:space="0" w:color="auto"/>
                <w:bottom w:val="none" w:sz="0" w:space="0" w:color="auto"/>
                <w:right w:val="none" w:sz="0" w:space="0" w:color="auto"/>
              </w:divBdr>
            </w:div>
          </w:divsChild>
        </w:div>
        <w:div w:id="392050775">
          <w:marLeft w:val="0"/>
          <w:marRight w:val="0"/>
          <w:marTop w:val="0"/>
          <w:marBottom w:val="0"/>
          <w:divBdr>
            <w:top w:val="none" w:sz="0" w:space="0" w:color="auto"/>
            <w:left w:val="none" w:sz="0" w:space="0" w:color="auto"/>
            <w:bottom w:val="none" w:sz="0" w:space="0" w:color="auto"/>
            <w:right w:val="none" w:sz="0" w:space="0" w:color="auto"/>
          </w:divBdr>
          <w:divsChild>
            <w:div w:id="1667587299">
              <w:marLeft w:val="0"/>
              <w:marRight w:val="0"/>
              <w:marTop w:val="0"/>
              <w:marBottom w:val="0"/>
              <w:divBdr>
                <w:top w:val="none" w:sz="0" w:space="0" w:color="auto"/>
                <w:left w:val="none" w:sz="0" w:space="0" w:color="auto"/>
                <w:bottom w:val="none" w:sz="0" w:space="0" w:color="auto"/>
                <w:right w:val="none" w:sz="0" w:space="0" w:color="auto"/>
              </w:divBdr>
            </w:div>
          </w:divsChild>
        </w:div>
        <w:div w:id="393814063">
          <w:marLeft w:val="0"/>
          <w:marRight w:val="0"/>
          <w:marTop w:val="0"/>
          <w:marBottom w:val="0"/>
          <w:divBdr>
            <w:top w:val="none" w:sz="0" w:space="0" w:color="auto"/>
            <w:left w:val="none" w:sz="0" w:space="0" w:color="auto"/>
            <w:bottom w:val="none" w:sz="0" w:space="0" w:color="auto"/>
            <w:right w:val="none" w:sz="0" w:space="0" w:color="auto"/>
          </w:divBdr>
          <w:divsChild>
            <w:div w:id="1342585734">
              <w:marLeft w:val="0"/>
              <w:marRight w:val="0"/>
              <w:marTop w:val="0"/>
              <w:marBottom w:val="0"/>
              <w:divBdr>
                <w:top w:val="none" w:sz="0" w:space="0" w:color="auto"/>
                <w:left w:val="none" w:sz="0" w:space="0" w:color="auto"/>
                <w:bottom w:val="none" w:sz="0" w:space="0" w:color="auto"/>
                <w:right w:val="none" w:sz="0" w:space="0" w:color="auto"/>
              </w:divBdr>
            </w:div>
          </w:divsChild>
        </w:div>
        <w:div w:id="418065709">
          <w:marLeft w:val="0"/>
          <w:marRight w:val="0"/>
          <w:marTop w:val="0"/>
          <w:marBottom w:val="0"/>
          <w:divBdr>
            <w:top w:val="none" w:sz="0" w:space="0" w:color="auto"/>
            <w:left w:val="none" w:sz="0" w:space="0" w:color="auto"/>
            <w:bottom w:val="none" w:sz="0" w:space="0" w:color="auto"/>
            <w:right w:val="none" w:sz="0" w:space="0" w:color="auto"/>
          </w:divBdr>
          <w:divsChild>
            <w:div w:id="57479172">
              <w:marLeft w:val="0"/>
              <w:marRight w:val="0"/>
              <w:marTop w:val="0"/>
              <w:marBottom w:val="0"/>
              <w:divBdr>
                <w:top w:val="none" w:sz="0" w:space="0" w:color="auto"/>
                <w:left w:val="none" w:sz="0" w:space="0" w:color="auto"/>
                <w:bottom w:val="none" w:sz="0" w:space="0" w:color="auto"/>
                <w:right w:val="none" w:sz="0" w:space="0" w:color="auto"/>
              </w:divBdr>
            </w:div>
            <w:div w:id="148596290">
              <w:marLeft w:val="0"/>
              <w:marRight w:val="0"/>
              <w:marTop w:val="0"/>
              <w:marBottom w:val="0"/>
              <w:divBdr>
                <w:top w:val="none" w:sz="0" w:space="0" w:color="auto"/>
                <w:left w:val="none" w:sz="0" w:space="0" w:color="auto"/>
                <w:bottom w:val="none" w:sz="0" w:space="0" w:color="auto"/>
                <w:right w:val="none" w:sz="0" w:space="0" w:color="auto"/>
              </w:divBdr>
            </w:div>
            <w:div w:id="1757164661">
              <w:marLeft w:val="0"/>
              <w:marRight w:val="0"/>
              <w:marTop w:val="0"/>
              <w:marBottom w:val="0"/>
              <w:divBdr>
                <w:top w:val="none" w:sz="0" w:space="0" w:color="auto"/>
                <w:left w:val="none" w:sz="0" w:space="0" w:color="auto"/>
                <w:bottom w:val="none" w:sz="0" w:space="0" w:color="auto"/>
                <w:right w:val="none" w:sz="0" w:space="0" w:color="auto"/>
              </w:divBdr>
            </w:div>
          </w:divsChild>
        </w:div>
        <w:div w:id="430008309">
          <w:marLeft w:val="0"/>
          <w:marRight w:val="0"/>
          <w:marTop w:val="0"/>
          <w:marBottom w:val="0"/>
          <w:divBdr>
            <w:top w:val="none" w:sz="0" w:space="0" w:color="auto"/>
            <w:left w:val="none" w:sz="0" w:space="0" w:color="auto"/>
            <w:bottom w:val="none" w:sz="0" w:space="0" w:color="auto"/>
            <w:right w:val="none" w:sz="0" w:space="0" w:color="auto"/>
          </w:divBdr>
          <w:divsChild>
            <w:div w:id="254828324">
              <w:marLeft w:val="0"/>
              <w:marRight w:val="0"/>
              <w:marTop w:val="0"/>
              <w:marBottom w:val="0"/>
              <w:divBdr>
                <w:top w:val="none" w:sz="0" w:space="0" w:color="auto"/>
                <w:left w:val="none" w:sz="0" w:space="0" w:color="auto"/>
                <w:bottom w:val="none" w:sz="0" w:space="0" w:color="auto"/>
                <w:right w:val="none" w:sz="0" w:space="0" w:color="auto"/>
              </w:divBdr>
            </w:div>
          </w:divsChild>
        </w:div>
        <w:div w:id="430317795">
          <w:marLeft w:val="0"/>
          <w:marRight w:val="0"/>
          <w:marTop w:val="0"/>
          <w:marBottom w:val="0"/>
          <w:divBdr>
            <w:top w:val="none" w:sz="0" w:space="0" w:color="auto"/>
            <w:left w:val="none" w:sz="0" w:space="0" w:color="auto"/>
            <w:bottom w:val="none" w:sz="0" w:space="0" w:color="auto"/>
            <w:right w:val="none" w:sz="0" w:space="0" w:color="auto"/>
          </w:divBdr>
          <w:divsChild>
            <w:div w:id="1241451802">
              <w:marLeft w:val="0"/>
              <w:marRight w:val="0"/>
              <w:marTop w:val="0"/>
              <w:marBottom w:val="0"/>
              <w:divBdr>
                <w:top w:val="none" w:sz="0" w:space="0" w:color="auto"/>
                <w:left w:val="none" w:sz="0" w:space="0" w:color="auto"/>
                <w:bottom w:val="none" w:sz="0" w:space="0" w:color="auto"/>
                <w:right w:val="none" w:sz="0" w:space="0" w:color="auto"/>
              </w:divBdr>
            </w:div>
          </w:divsChild>
        </w:div>
        <w:div w:id="435946492">
          <w:marLeft w:val="0"/>
          <w:marRight w:val="0"/>
          <w:marTop w:val="0"/>
          <w:marBottom w:val="0"/>
          <w:divBdr>
            <w:top w:val="none" w:sz="0" w:space="0" w:color="auto"/>
            <w:left w:val="none" w:sz="0" w:space="0" w:color="auto"/>
            <w:bottom w:val="none" w:sz="0" w:space="0" w:color="auto"/>
            <w:right w:val="none" w:sz="0" w:space="0" w:color="auto"/>
          </w:divBdr>
          <w:divsChild>
            <w:div w:id="1442913706">
              <w:marLeft w:val="0"/>
              <w:marRight w:val="0"/>
              <w:marTop w:val="0"/>
              <w:marBottom w:val="0"/>
              <w:divBdr>
                <w:top w:val="none" w:sz="0" w:space="0" w:color="auto"/>
                <w:left w:val="none" w:sz="0" w:space="0" w:color="auto"/>
                <w:bottom w:val="none" w:sz="0" w:space="0" w:color="auto"/>
                <w:right w:val="none" w:sz="0" w:space="0" w:color="auto"/>
              </w:divBdr>
            </w:div>
          </w:divsChild>
        </w:div>
        <w:div w:id="449324190">
          <w:marLeft w:val="0"/>
          <w:marRight w:val="0"/>
          <w:marTop w:val="0"/>
          <w:marBottom w:val="0"/>
          <w:divBdr>
            <w:top w:val="none" w:sz="0" w:space="0" w:color="auto"/>
            <w:left w:val="none" w:sz="0" w:space="0" w:color="auto"/>
            <w:bottom w:val="none" w:sz="0" w:space="0" w:color="auto"/>
            <w:right w:val="none" w:sz="0" w:space="0" w:color="auto"/>
          </w:divBdr>
          <w:divsChild>
            <w:div w:id="1113867730">
              <w:marLeft w:val="0"/>
              <w:marRight w:val="0"/>
              <w:marTop w:val="0"/>
              <w:marBottom w:val="0"/>
              <w:divBdr>
                <w:top w:val="none" w:sz="0" w:space="0" w:color="auto"/>
                <w:left w:val="none" w:sz="0" w:space="0" w:color="auto"/>
                <w:bottom w:val="none" w:sz="0" w:space="0" w:color="auto"/>
                <w:right w:val="none" w:sz="0" w:space="0" w:color="auto"/>
              </w:divBdr>
            </w:div>
          </w:divsChild>
        </w:div>
        <w:div w:id="462238522">
          <w:marLeft w:val="0"/>
          <w:marRight w:val="0"/>
          <w:marTop w:val="0"/>
          <w:marBottom w:val="0"/>
          <w:divBdr>
            <w:top w:val="none" w:sz="0" w:space="0" w:color="auto"/>
            <w:left w:val="none" w:sz="0" w:space="0" w:color="auto"/>
            <w:bottom w:val="none" w:sz="0" w:space="0" w:color="auto"/>
            <w:right w:val="none" w:sz="0" w:space="0" w:color="auto"/>
          </w:divBdr>
          <w:divsChild>
            <w:div w:id="935210031">
              <w:marLeft w:val="0"/>
              <w:marRight w:val="0"/>
              <w:marTop w:val="0"/>
              <w:marBottom w:val="0"/>
              <w:divBdr>
                <w:top w:val="none" w:sz="0" w:space="0" w:color="auto"/>
                <w:left w:val="none" w:sz="0" w:space="0" w:color="auto"/>
                <w:bottom w:val="none" w:sz="0" w:space="0" w:color="auto"/>
                <w:right w:val="none" w:sz="0" w:space="0" w:color="auto"/>
              </w:divBdr>
            </w:div>
          </w:divsChild>
        </w:div>
        <w:div w:id="469515210">
          <w:marLeft w:val="0"/>
          <w:marRight w:val="0"/>
          <w:marTop w:val="0"/>
          <w:marBottom w:val="0"/>
          <w:divBdr>
            <w:top w:val="none" w:sz="0" w:space="0" w:color="auto"/>
            <w:left w:val="none" w:sz="0" w:space="0" w:color="auto"/>
            <w:bottom w:val="none" w:sz="0" w:space="0" w:color="auto"/>
            <w:right w:val="none" w:sz="0" w:space="0" w:color="auto"/>
          </w:divBdr>
          <w:divsChild>
            <w:div w:id="761756615">
              <w:marLeft w:val="0"/>
              <w:marRight w:val="0"/>
              <w:marTop w:val="0"/>
              <w:marBottom w:val="0"/>
              <w:divBdr>
                <w:top w:val="none" w:sz="0" w:space="0" w:color="auto"/>
                <w:left w:val="none" w:sz="0" w:space="0" w:color="auto"/>
                <w:bottom w:val="none" w:sz="0" w:space="0" w:color="auto"/>
                <w:right w:val="none" w:sz="0" w:space="0" w:color="auto"/>
              </w:divBdr>
            </w:div>
            <w:div w:id="916982261">
              <w:marLeft w:val="0"/>
              <w:marRight w:val="0"/>
              <w:marTop w:val="0"/>
              <w:marBottom w:val="0"/>
              <w:divBdr>
                <w:top w:val="none" w:sz="0" w:space="0" w:color="auto"/>
                <w:left w:val="none" w:sz="0" w:space="0" w:color="auto"/>
                <w:bottom w:val="none" w:sz="0" w:space="0" w:color="auto"/>
                <w:right w:val="none" w:sz="0" w:space="0" w:color="auto"/>
              </w:divBdr>
            </w:div>
            <w:div w:id="2015956997">
              <w:marLeft w:val="0"/>
              <w:marRight w:val="0"/>
              <w:marTop w:val="0"/>
              <w:marBottom w:val="0"/>
              <w:divBdr>
                <w:top w:val="none" w:sz="0" w:space="0" w:color="auto"/>
                <w:left w:val="none" w:sz="0" w:space="0" w:color="auto"/>
                <w:bottom w:val="none" w:sz="0" w:space="0" w:color="auto"/>
                <w:right w:val="none" w:sz="0" w:space="0" w:color="auto"/>
              </w:divBdr>
            </w:div>
          </w:divsChild>
        </w:div>
        <w:div w:id="475682109">
          <w:marLeft w:val="0"/>
          <w:marRight w:val="0"/>
          <w:marTop w:val="0"/>
          <w:marBottom w:val="0"/>
          <w:divBdr>
            <w:top w:val="none" w:sz="0" w:space="0" w:color="auto"/>
            <w:left w:val="none" w:sz="0" w:space="0" w:color="auto"/>
            <w:bottom w:val="none" w:sz="0" w:space="0" w:color="auto"/>
            <w:right w:val="none" w:sz="0" w:space="0" w:color="auto"/>
          </w:divBdr>
          <w:divsChild>
            <w:div w:id="50928432">
              <w:marLeft w:val="0"/>
              <w:marRight w:val="0"/>
              <w:marTop w:val="0"/>
              <w:marBottom w:val="0"/>
              <w:divBdr>
                <w:top w:val="none" w:sz="0" w:space="0" w:color="auto"/>
                <w:left w:val="none" w:sz="0" w:space="0" w:color="auto"/>
                <w:bottom w:val="none" w:sz="0" w:space="0" w:color="auto"/>
                <w:right w:val="none" w:sz="0" w:space="0" w:color="auto"/>
              </w:divBdr>
            </w:div>
          </w:divsChild>
        </w:div>
        <w:div w:id="492599355">
          <w:marLeft w:val="0"/>
          <w:marRight w:val="0"/>
          <w:marTop w:val="0"/>
          <w:marBottom w:val="0"/>
          <w:divBdr>
            <w:top w:val="none" w:sz="0" w:space="0" w:color="auto"/>
            <w:left w:val="none" w:sz="0" w:space="0" w:color="auto"/>
            <w:bottom w:val="none" w:sz="0" w:space="0" w:color="auto"/>
            <w:right w:val="none" w:sz="0" w:space="0" w:color="auto"/>
          </w:divBdr>
          <w:divsChild>
            <w:div w:id="512649337">
              <w:marLeft w:val="0"/>
              <w:marRight w:val="0"/>
              <w:marTop w:val="0"/>
              <w:marBottom w:val="0"/>
              <w:divBdr>
                <w:top w:val="none" w:sz="0" w:space="0" w:color="auto"/>
                <w:left w:val="none" w:sz="0" w:space="0" w:color="auto"/>
                <w:bottom w:val="none" w:sz="0" w:space="0" w:color="auto"/>
                <w:right w:val="none" w:sz="0" w:space="0" w:color="auto"/>
              </w:divBdr>
            </w:div>
          </w:divsChild>
        </w:div>
        <w:div w:id="516775936">
          <w:marLeft w:val="0"/>
          <w:marRight w:val="0"/>
          <w:marTop w:val="0"/>
          <w:marBottom w:val="0"/>
          <w:divBdr>
            <w:top w:val="none" w:sz="0" w:space="0" w:color="auto"/>
            <w:left w:val="none" w:sz="0" w:space="0" w:color="auto"/>
            <w:bottom w:val="none" w:sz="0" w:space="0" w:color="auto"/>
            <w:right w:val="none" w:sz="0" w:space="0" w:color="auto"/>
          </w:divBdr>
          <w:divsChild>
            <w:div w:id="1479418102">
              <w:marLeft w:val="0"/>
              <w:marRight w:val="0"/>
              <w:marTop w:val="0"/>
              <w:marBottom w:val="0"/>
              <w:divBdr>
                <w:top w:val="none" w:sz="0" w:space="0" w:color="auto"/>
                <w:left w:val="none" w:sz="0" w:space="0" w:color="auto"/>
                <w:bottom w:val="none" w:sz="0" w:space="0" w:color="auto"/>
                <w:right w:val="none" w:sz="0" w:space="0" w:color="auto"/>
              </w:divBdr>
            </w:div>
          </w:divsChild>
        </w:div>
        <w:div w:id="533544795">
          <w:marLeft w:val="0"/>
          <w:marRight w:val="0"/>
          <w:marTop w:val="0"/>
          <w:marBottom w:val="0"/>
          <w:divBdr>
            <w:top w:val="none" w:sz="0" w:space="0" w:color="auto"/>
            <w:left w:val="none" w:sz="0" w:space="0" w:color="auto"/>
            <w:bottom w:val="none" w:sz="0" w:space="0" w:color="auto"/>
            <w:right w:val="none" w:sz="0" w:space="0" w:color="auto"/>
          </w:divBdr>
          <w:divsChild>
            <w:div w:id="1281494858">
              <w:marLeft w:val="0"/>
              <w:marRight w:val="0"/>
              <w:marTop w:val="0"/>
              <w:marBottom w:val="0"/>
              <w:divBdr>
                <w:top w:val="none" w:sz="0" w:space="0" w:color="auto"/>
                <w:left w:val="none" w:sz="0" w:space="0" w:color="auto"/>
                <w:bottom w:val="none" w:sz="0" w:space="0" w:color="auto"/>
                <w:right w:val="none" w:sz="0" w:space="0" w:color="auto"/>
              </w:divBdr>
            </w:div>
          </w:divsChild>
        </w:div>
        <w:div w:id="553588587">
          <w:marLeft w:val="0"/>
          <w:marRight w:val="0"/>
          <w:marTop w:val="0"/>
          <w:marBottom w:val="0"/>
          <w:divBdr>
            <w:top w:val="none" w:sz="0" w:space="0" w:color="auto"/>
            <w:left w:val="none" w:sz="0" w:space="0" w:color="auto"/>
            <w:bottom w:val="none" w:sz="0" w:space="0" w:color="auto"/>
            <w:right w:val="none" w:sz="0" w:space="0" w:color="auto"/>
          </w:divBdr>
          <w:divsChild>
            <w:div w:id="1298535993">
              <w:marLeft w:val="0"/>
              <w:marRight w:val="0"/>
              <w:marTop w:val="0"/>
              <w:marBottom w:val="0"/>
              <w:divBdr>
                <w:top w:val="none" w:sz="0" w:space="0" w:color="auto"/>
                <w:left w:val="none" w:sz="0" w:space="0" w:color="auto"/>
                <w:bottom w:val="none" w:sz="0" w:space="0" w:color="auto"/>
                <w:right w:val="none" w:sz="0" w:space="0" w:color="auto"/>
              </w:divBdr>
            </w:div>
          </w:divsChild>
        </w:div>
        <w:div w:id="569509448">
          <w:marLeft w:val="0"/>
          <w:marRight w:val="0"/>
          <w:marTop w:val="0"/>
          <w:marBottom w:val="0"/>
          <w:divBdr>
            <w:top w:val="none" w:sz="0" w:space="0" w:color="auto"/>
            <w:left w:val="none" w:sz="0" w:space="0" w:color="auto"/>
            <w:bottom w:val="none" w:sz="0" w:space="0" w:color="auto"/>
            <w:right w:val="none" w:sz="0" w:space="0" w:color="auto"/>
          </w:divBdr>
          <w:divsChild>
            <w:div w:id="843324872">
              <w:marLeft w:val="0"/>
              <w:marRight w:val="0"/>
              <w:marTop w:val="0"/>
              <w:marBottom w:val="0"/>
              <w:divBdr>
                <w:top w:val="none" w:sz="0" w:space="0" w:color="auto"/>
                <w:left w:val="none" w:sz="0" w:space="0" w:color="auto"/>
                <w:bottom w:val="none" w:sz="0" w:space="0" w:color="auto"/>
                <w:right w:val="none" w:sz="0" w:space="0" w:color="auto"/>
              </w:divBdr>
            </w:div>
          </w:divsChild>
        </w:div>
        <w:div w:id="586035852">
          <w:marLeft w:val="0"/>
          <w:marRight w:val="0"/>
          <w:marTop w:val="0"/>
          <w:marBottom w:val="0"/>
          <w:divBdr>
            <w:top w:val="none" w:sz="0" w:space="0" w:color="auto"/>
            <w:left w:val="none" w:sz="0" w:space="0" w:color="auto"/>
            <w:bottom w:val="none" w:sz="0" w:space="0" w:color="auto"/>
            <w:right w:val="none" w:sz="0" w:space="0" w:color="auto"/>
          </w:divBdr>
          <w:divsChild>
            <w:div w:id="2019965507">
              <w:marLeft w:val="0"/>
              <w:marRight w:val="0"/>
              <w:marTop w:val="0"/>
              <w:marBottom w:val="0"/>
              <w:divBdr>
                <w:top w:val="none" w:sz="0" w:space="0" w:color="auto"/>
                <w:left w:val="none" w:sz="0" w:space="0" w:color="auto"/>
                <w:bottom w:val="none" w:sz="0" w:space="0" w:color="auto"/>
                <w:right w:val="none" w:sz="0" w:space="0" w:color="auto"/>
              </w:divBdr>
            </w:div>
          </w:divsChild>
        </w:div>
        <w:div w:id="592472072">
          <w:marLeft w:val="0"/>
          <w:marRight w:val="0"/>
          <w:marTop w:val="0"/>
          <w:marBottom w:val="0"/>
          <w:divBdr>
            <w:top w:val="none" w:sz="0" w:space="0" w:color="auto"/>
            <w:left w:val="none" w:sz="0" w:space="0" w:color="auto"/>
            <w:bottom w:val="none" w:sz="0" w:space="0" w:color="auto"/>
            <w:right w:val="none" w:sz="0" w:space="0" w:color="auto"/>
          </w:divBdr>
          <w:divsChild>
            <w:div w:id="991787958">
              <w:marLeft w:val="0"/>
              <w:marRight w:val="0"/>
              <w:marTop w:val="0"/>
              <w:marBottom w:val="0"/>
              <w:divBdr>
                <w:top w:val="none" w:sz="0" w:space="0" w:color="auto"/>
                <w:left w:val="none" w:sz="0" w:space="0" w:color="auto"/>
                <w:bottom w:val="none" w:sz="0" w:space="0" w:color="auto"/>
                <w:right w:val="none" w:sz="0" w:space="0" w:color="auto"/>
              </w:divBdr>
            </w:div>
          </w:divsChild>
        </w:div>
        <w:div w:id="600914978">
          <w:marLeft w:val="0"/>
          <w:marRight w:val="0"/>
          <w:marTop w:val="0"/>
          <w:marBottom w:val="0"/>
          <w:divBdr>
            <w:top w:val="none" w:sz="0" w:space="0" w:color="auto"/>
            <w:left w:val="none" w:sz="0" w:space="0" w:color="auto"/>
            <w:bottom w:val="none" w:sz="0" w:space="0" w:color="auto"/>
            <w:right w:val="none" w:sz="0" w:space="0" w:color="auto"/>
          </w:divBdr>
          <w:divsChild>
            <w:div w:id="1158810729">
              <w:marLeft w:val="0"/>
              <w:marRight w:val="0"/>
              <w:marTop w:val="0"/>
              <w:marBottom w:val="0"/>
              <w:divBdr>
                <w:top w:val="none" w:sz="0" w:space="0" w:color="auto"/>
                <w:left w:val="none" w:sz="0" w:space="0" w:color="auto"/>
                <w:bottom w:val="none" w:sz="0" w:space="0" w:color="auto"/>
                <w:right w:val="none" w:sz="0" w:space="0" w:color="auto"/>
              </w:divBdr>
            </w:div>
          </w:divsChild>
        </w:div>
        <w:div w:id="604578235">
          <w:marLeft w:val="0"/>
          <w:marRight w:val="0"/>
          <w:marTop w:val="0"/>
          <w:marBottom w:val="0"/>
          <w:divBdr>
            <w:top w:val="none" w:sz="0" w:space="0" w:color="auto"/>
            <w:left w:val="none" w:sz="0" w:space="0" w:color="auto"/>
            <w:bottom w:val="none" w:sz="0" w:space="0" w:color="auto"/>
            <w:right w:val="none" w:sz="0" w:space="0" w:color="auto"/>
          </w:divBdr>
          <w:divsChild>
            <w:div w:id="294139335">
              <w:marLeft w:val="0"/>
              <w:marRight w:val="0"/>
              <w:marTop w:val="0"/>
              <w:marBottom w:val="0"/>
              <w:divBdr>
                <w:top w:val="none" w:sz="0" w:space="0" w:color="auto"/>
                <w:left w:val="none" w:sz="0" w:space="0" w:color="auto"/>
                <w:bottom w:val="none" w:sz="0" w:space="0" w:color="auto"/>
                <w:right w:val="none" w:sz="0" w:space="0" w:color="auto"/>
              </w:divBdr>
            </w:div>
          </w:divsChild>
        </w:div>
        <w:div w:id="621494260">
          <w:marLeft w:val="0"/>
          <w:marRight w:val="0"/>
          <w:marTop w:val="0"/>
          <w:marBottom w:val="0"/>
          <w:divBdr>
            <w:top w:val="none" w:sz="0" w:space="0" w:color="auto"/>
            <w:left w:val="none" w:sz="0" w:space="0" w:color="auto"/>
            <w:bottom w:val="none" w:sz="0" w:space="0" w:color="auto"/>
            <w:right w:val="none" w:sz="0" w:space="0" w:color="auto"/>
          </w:divBdr>
          <w:divsChild>
            <w:div w:id="1384525902">
              <w:marLeft w:val="0"/>
              <w:marRight w:val="0"/>
              <w:marTop w:val="0"/>
              <w:marBottom w:val="0"/>
              <w:divBdr>
                <w:top w:val="none" w:sz="0" w:space="0" w:color="auto"/>
                <w:left w:val="none" w:sz="0" w:space="0" w:color="auto"/>
                <w:bottom w:val="none" w:sz="0" w:space="0" w:color="auto"/>
                <w:right w:val="none" w:sz="0" w:space="0" w:color="auto"/>
              </w:divBdr>
            </w:div>
          </w:divsChild>
        </w:div>
        <w:div w:id="623002694">
          <w:marLeft w:val="0"/>
          <w:marRight w:val="0"/>
          <w:marTop w:val="0"/>
          <w:marBottom w:val="0"/>
          <w:divBdr>
            <w:top w:val="none" w:sz="0" w:space="0" w:color="auto"/>
            <w:left w:val="none" w:sz="0" w:space="0" w:color="auto"/>
            <w:bottom w:val="none" w:sz="0" w:space="0" w:color="auto"/>
            <w:right w:val="none" w:sz="0" w:space="0" w:color="auto"/>
          </w:divBdr>
          <w:divsChild>
            <w:div w:id="787429658">
              <w:marLeft w:val="0"/>
              <w:marRight w:val="0"/>
              <w:marTop w:val="0"/>
              <w:marBottom w:val="0"/>
              <w:divBdr>
                <w:top w:val="none" w:sz="0" w:space="0" w:color="auto"/>
                <w:left w:val="none" w:sz="0" w:space="0" w:color="auto"/>
                <w:bottom w:val="none" w:sz="0" w:space="0" w:color="auto"/>
                <w:right w:val="none" w:sz="0" w:space="0" w:color="auto"/>
              </w:divBdr>
            </w:div>
          </w:divsChild>
        </w:div>
        <w:div w:id="627277524">
          <w:marLeft w:val="0"/>
          <w:marRight w:val="0"/>
          <w:marTop w:val="0"/>
          <w:marBottom w:val="0"/>
          <w:divBdr>
            <w:top w:val="none" w:sz="0" w:space="0" w:color="auto"/>
            <w:left w:val="none" w:sz="0" w:space="0" w:color="auto"/>
            <w:bottom w:val="none" w:sz="0" w:space="0" w:color="auto"/>
            <w:right w:val="none" w:sz="0" w:space="0" w:color="auto"/>
          </w:divBdr>
          <w:divsChild>
            <w:div w:id="1588463904">
              <w:marLeft w:val="0"/>
              <w:marRight w:val="0"/>
              <w:marTop w:val="0"/>
              <w:marBottom w:val="0"/>
              <w:divBdr>
                <w:top w:val="none" w:sz="0" w:space="0" w:color="auto"/>
                <w:left w:val="none" w:sz="0" w:space="0" w:color="auto"/>
                <w:bottom w:val="none" w:sz="0" w:space="0" w:color="auto"/>
                <w:right w:val="none" w:sz="0" w:space="0" w:color="auto"/>
              </w:divBdr>
            </w:div>
          </w:divsChild>
        </w:div>
        <w:div w:id="641232482">
          <w:marLeft w:val="0"/>
          <w:marRight w:val="0"/>
          <w:marTop w:val="0"/>
          <w:marBottom w:val="0"/>
          <w:divBdr>
            <w:top w:val="none" w:sz="0" w:space="0" w:color="auto"/>
            <w:left w:val="none" w:sz="0" w:space="0" w:color="auto"/>
            <w:bottom w:val="none" w:sz="0" w:space="0" w:color="auto"/>
            <w:right w:val="none" w:sz="0" w:space="0" w:color="auto"/>
          </w:divBdr>
          <w:divsChild>
            <w:div w:id="55861462">
              <w:marLeft w:val="0"/>
              <w:marRight w:val="0"/>
              <w:marTop w:val="0"/>
              <w:marBottom w:val="0"/>
              <w:divBdr>
                <w:top w:val="none" w:sz="0" w:space="0" w:color="auto"/>
                <w:left w:val="none" w:sz="0" w:space="0" w:color="auto"/>
                <w:bottom w:val="none" w:sz="0" w:space="0" w:color="auto"/>
                <w:right w:val="none" w:sz="0" w:space="0" w:color="auto"/>
              </w:divBdr>
            </w:div>
          </w:divsChild>
        </w:div>
        <w:div w:id="646980799">
          <w:marLeft w:val="0"/>
          <w:marRight w:val="0"/>
          <w:marTop w:val="0"/>
          <w:marBottom w:val="0"/>
          <w:divBdr>
            <w:top w:val="none" w:sz="0" w:space="0" w:color="auto"/>
            <w:left w:val="none" w:sz="0" w:space="0" w:color="auto"/>
            <w:bottom w:val="none" w:sz="0" w:space="0" w:color="auto"/>
            <w:right w:val="none" w:sz="0" w:space="0" w:color="auto"/>
          </w:divBdr>
          <w:divsChild>
            <w:div w:id="34235228">
              <w:marLeft w:val="0"/>
              <w:marRight w:val="0"/>
              <w:marTop w:val="0"/>
              <w:marBottom w:val="0"/>
              <w:divBdr>
                <w:top w:val="none" w:sz="0" w:space="0" w:color="auto"/>
                <w:left w:val="none" w:sz="0" w:space="0" w:color="auto"/>
                <w:bottom w:val="none" w:sz="0" w:space="0" w:color="auto"/>
                <w:right w:val="none" w:sz="0" w:space="0" w:color="auto"/>
              </w:divBdr>
            </w:div>
            <w:div w:id="246614732">
              <w:marLeft w:val="0"/>
              <w:marRight w:val="0"/>
              <w:marTop w:val="0"/>
              <w:marBottom w:val="0"/>
              <w:divBdr>
                <w:top w:val="none" w:sz="0" w:space="0" w:color="auto"/>
                <w:left w:val="none" w:sz="0" w:space="0" w:color="auto"/>
                <w:bottom w:val="none" w:sz="0" w:space="0" w:color="auto"/>
                <w:right w:val="none" w:sz="0" w:space="0" w:color="auto"/>
              </w:divBdr>
            </w:div>
            <w:div w:id="1368144210">
              <w:marLeft w:val="0"/>
              <w:marRight w:val="0"/>
              <w:marTop w:val="0"/>
              <w:marBottom w:val="0"/>
              <w:divBdr>
                <w:top w:val="none" w:sz="0" w:space="0" w:color="auto"/>
                <w:left w:val="none" w:sz="0" w:space="0" w:color="auto"/>
                <w:bottom w:val="none" w:sz="0" w:space="0" w:color="auto"/>
                <w:right w:val="none" w:sz="0" w:space="0" w:color="auto"/>
              </w:divBdr>
            </w:div>
            <w:div w:id="1832477980">
              <w:marLeft w:val="0"/>
              <w:marRight w:val="0"/>
              <w:marTop w:val="0"/>
              <w:marBottom w:val="0"/>
              <w:divBdr>
                <w:top w:val="none" w:sz="0" w:space="0" w:color="auto"/>
                <w:left w:val="none" w:sz="0" w:space="0" w:color="auto"/>
                <w:bottom w:val="none" w:sz="0" w:space="0" w:color="auto"/>
                <w:right w:val="none" w:sz="0" w:space="0" w:color="auto"/>
              </w:divBdr>
            </w:div>
          </w:divsChild>
        </w:div>
        <w:div w:id="647439642">
          <w:marLeft w:val="0"/>
          <w:marRight w:val="0"/>
          <w:marTop w:val="0"/>
          <w:marBottom w:val="0"/>
          <w:divBdr>
            <w:top w:val="none" w:sz="0" w:space="0" w:color="auto"/>
            <w:left w:val="none" w:sz="0" w:space="0" w:color="auto"/>
            <w:bottom w:val="none" w:sz="0" w:space="0" w:color="auto"/>
            <w:right w:val="none" w:sz="0" w:space="0" w:color="auto"/>
          </w:divBdr>
          <w:divsChild>
            <w:div w:id="1556353173">
              <w:marLeft w:val="0"/>
              <w:marRight w:val="0"/>
              <w:marTop w:val="0"/>
              <w:marBottom w:val="0"/>
              <w:divBdr>
                <w:top w:val="none" w:sz="0" w:space="0" w:color="auto"/>
                <w:left w:val="none" w:sz="0" w:space="0" w:color="auto"/>
                <w:bottom w:val="none" w:sz="0" w:space="0" w:color="auto"/>
                <w:right w:val="none" w:sz="0" w:space="0" w:color="auto"/>
              </w:divBdr>
            </w:div>
          </w:divsChild>
        </w:div>
        <w:div w:id="687217582">
          <w:marLeft w:val="0"/>
          <w:marRight w:val="0"/>
          <w:marTop w:val="0"/>
          <w:marBottom w:val="0"/>
          <w:divBdr>
            <w:top w:val="none" w:sz="0" w:space="0" w:color="auto"/>
            <w:left w:val="none" w:sz="0" w:space="0" w:color="auto"/>
            <w:bottom w:val="none" w:sz="0" w:space="0" w:color="auto"/>
            <w:right w:val="none" w:sz="0" w:space="0" w:color="auto"/>
          </w:divBdr>
          <w:divsChild>
            <w:div w:id="1087388677">
              <w:marLeft w:val="0"/>
              <w:marRight w:val="0"/>
              <w:marTop w:val="0"/>
              <w:marBottom w:val="0"/>
              <w:divBdr>
                <w:top w:val="none" w:sz="0" w:space="0" w:color="auto"/>
                <w:left w:val="none" w:sz="0" w:space="0" w:color="auto"/>
                <w:bottom w:val="none" w:sz="0" w:space="0" w:color="auto"/>
                <w:right w:val="none" w:sz="0" w:space="0" w:color="auto"/>
              </w:divBdr>
            </w:div>
          </w:divsChild>
        </w:div>
        <w:div w:id="689642200">
          <w:marLeft w:val="0"/>
          <w:marRight w:val="0"/>
          <w:marTop w:val="0"/>
          <w:marBottom w:val="0"/>
          <w:divBdr>
            <w:top w:val="none" w:sz="0" w:space="0" w:color="auto"/>
            <w:left w:val="none" w:sz="0" w:space="0" w:color="auto"/>
            <w:bottom w:val="none" w:sz="0" w:space="0" w:color="auto"/>
            <w:right w:val="none" w:sz="0" w:space="0" w:color="auto"/>
          </w:divBdr>
          <w:divsChild>
            <w:div w:id="234973940">
              <w:marLeft w:val="0"/>
              <w:marRight w:val="0"/>
              <w:marTop w:val="0"/>
              <w:marBottom w:val="0"/>
              <w:divBdr>
                <w:top w:val="none" w:sz="0" w:space="0" w:color="auto"/>
                <w:left w:val="none" w:sz="0" w:space="0" w:color="auto"/>
                <w:bottom w:val="none" w:sz="0" w:space="0" w:color="auto"/>
                <w:right w:val="none" w:sz="0" w:space="0" w:color="auto"/>
              </w:divBdr>
            </w:div>
          </w:divsChild>
        </w:div>
        <w:div w:id="703022836">
          <w:marLeft w:val="0"/>
          <w:marRight w:val="0"/>
          <w:marTop w:val="0"/>
          <w:marBottom w:val="0"/>
          <w:divBdr>
            <w:top w:val="none" w:sz="0" w:space="0" w:color="auto"/>
            <w:left w:val="none" w:sz="0" w:space="0" w:color="auto"/>
            <w:bottom w:val="none" w:sz="0" w:space="0" w:color="auto"/>
            <w:right w:val="none" w:sz="0" w:space="0" w:color="auto"/>
          </w:divBdr>
          <w:divsChild>
            <w:div w:id="1303465710">
              <w:marLeft w:val="0"/>
              <w:marRight w:val="0"/>
              <w:marTop w:val="0"/>
              <w:marBottom w:val="0"/>
              <w:divBdr>
                <w:top w:val="none" w:sz="0" w:space="0" w:color="auto"/>
                <w:left w:val="none" w:sz="0" w:space="0" w:color="auto"/>
                <w:bottom w:val="none" w:sz="0" w:space="0" w:color="auto"/>
                <w:right w:val="none" w:sz="0" w:space="0" w:color="auto"/>
              </w:divBdr>
            </w:div>
          </w:divsChild>
        </w:div>
        <w:div w:id="706872764">
          <w:marLeft w:val="0"/>
          <w:marRight w:val="0"/>
          <w:marTop w:val="0"/>
          <w:marBottom w:val="0"/>
          <w:divBdr>
            <w:top w:val="none" w:sz="0" w:space="0" w:color="auto"/>
            <w:left w:val="none" w:sz="0" w:space="0" w:color="auto"/>
            <w:bottom w:val="none" w:sz="0" w:space="0" w:color="auto"/>
            <w:right w:val="none" w:sz="0" w:space="0" w:color="auto"/>
          </w:divBdr>
          <w:divsChild>
            <w:div w:id="1338386779">
              <w:marLeft w:val="0"/>
              <w:marRight w:val="0"/>
              <w:marTop w:val="0"/>
              <w:marBottom w:val="0"/>
              <w:divBdr>
                <w:top w:val="none" w:sz="0" w:space="0" w:color="auto"/>
                <w:left w:val="none" w:sz="0" w:space="0" w:color="auto"/>
                <w:bottom w:val="none" w:sz="0" w:space="0" w:color="auto"/>
                <w:right w:val="none" w:sz="0" w:space="0" w:color="auto"/>
              </w:divBdr>
            </w:div>
          </w:divsChild>
        </w:div>
        <w:div w:id="707755405">
          <w:marLeft w:val="0"/>
          <w:marRight w:val="0"/>
          <w:marTop w:val="0"/>
          <w:marBottom w:val="0"/>
          <w:divBdr>
            <w:top w:val="none" w:sz="0" w:space="0" w:color="auto"/>
            <w:left w:val="none" w:sz="0" w:space="0" w:color="auto"/>
            <w:bottom w:val="none" w:sz="0" w:space="0" w:color="auto"/>
            <w:right w:val="none" w:sz="0" w:space="0" w:color="auto"/>
          </w:divBdr>
          <w:divsChild>
            <w:div w:id="277218615">
              <w:marLeft w:val="0"/>
              <w:marRight w:val="0"/>
              <w:marTop w:val="0"/>
              <w:marBottom w:val="0"/>
              <w:divBdr>
                <w:top w:val="none" w:sz="0" w:space="0" w:color="auto"/>
                <w:left w:val="none" w:sz="0" w:space="0" w:color="auto"/>
                <w:bottom w:val="none" w:sz="0" w:space="0" w:color="auto"/>
                <w:right w:val="none" w:sz="0" w:space="0" w:color="auto"/>
              </w:divBdr>
            </w:div>
          </w:divsChild>
        </w:div>
        <w:div w:id="709189193">
          <w:marLeft w:val="0"/>
          <w:marRight w:val="0"/>
          <w:marTop w:val="0"/>
          <w:marBottom w:val="0"/>
          <w:divBdr>
            <w:top w:val="none" w:sz="0" w:space="0" w:color="auto"/>
            <w:left w:val="none" w:sz="0" w:space="0" w:color="auto"/>
            <w:bottom w:val="none" w:sz="0" w:space="0" w:color="auto"/>
            <w:right w:val="none" w:sz="0" w:space="0" w:color="auto"/>
          </w:divBdr>
          <w:divsChild>
            <w:div w:id="895431701">
              <w:marLeft w:val="0"/>
              <w:marRight w:val="0"/>
              <w:marTop w:val="0"/>
              <w:marBottom w:val="0"/>
              <w:divBdr>
                <w:top w:val="none" w:sz="0" w:space="0" w:color="auto"/>
                <w:left w:val="none" w:sz="0" w:space="0" w:color="auto"/>
                <w:bottom w:val="none" w:sz="0" w:space="0" w:color="auto"/>
                <w:right w:val="none" w:sz="0" w:space="0" w:color="auto"/>
              </w:divBdr>
            </w:div>
          </w:divsChild>
        </w:div>
        <w:div w:id="734860113">
          <w:marLeft w:val="0"/>
          <w:marRight w:val="0"/>
          <w:marTop w:val="0"/>
          <w:marBottom w:val="0"/>
          <w:divBdr>
            <w:top w:val="none" w:sz="0" w:space="0" w:color="auto"/>
            <w:left w:val="none" w:sz="0" w:space="0" w:color="auto"/>
            <w:bottom w:val="none" w:sz="0" w:space="0" w:color="auto"/>
            <w:right w:val="none" w:sz="0" w:space="0" w:color="auto"/>
          </w:divBdr>
          <w:divsChild>
            <w:div w:id="88890439">
              <w:marLeft w:val="0"/>
              <w:marRight w:val="0"/>
              <w:marTop w:val="0"/>
              <w:marBottom w:val="0"/>
              <w:divBdr>
                <w:top w:val="none" w:sz="0" w:space="0" w:color="auto"/>
                <w:left w:val="none" w:sz="0" w:space="0" w:color="auto"/>
                <w:bottom w:val="none" w:sz="0" w:space="0" w:color="auto"/>
                <w:right w:val="none" w:sz="0" w:space="0" w:color="auto"/>
              </w:divBdr>
            </w:div>
          </w:divsChild>
        </w:div>
        <w:div w:id="740786060">
          <w:marLeft w:val="0"/>
          <w:marRight w:val="0"/>
          <w:marTop w:val="0"/>
          <w:marBottom w:val="0"/>
          <w:divBdr>
            <w:top w:val="none" w:sz="0" w:space="0" w:color="auto"/>
            <w:left w:val="none" w:sz="0" w:space="0" w:color="auto"/>
            <w:bottom w:val="none" w:sz="0" w:space="0" w:color="auto"/>
            <w:right w:val="none" w:sz="0" w:space="0" w:color="auto"/>
          </w:divBdr>
          <w:divsChild>
            <w:div w:id="452015025">
              <w:marLeft w:val="0"/>
              <w:marRight w:val="0"/>
              <w:marTop w:val="0"/>
              <w:marBottom w:val="0"/>
              <w:divBdr>
                <w:top w:val="none" w:sz="0" w:space="0" w:color="auto"/>
                <w:left w:val="none" w:sz="0" w:space="0" w:color="auto"/>
                <w:bottom w:val="none" w:sz="0" w:space="0" w:color="auto"/>
                <w:right w:val="none" w:sz="0" w:space="0" w:color="auto"/>
              </w:divBdr>
            </w:div>
          </w:divsChild>
        </w:div>
        <w:div w:id="769549914">
          <w:marLeft w:val="0"/>
          <w:marRight w:val="0"/>
          <w:marTop w:val="0"/>
          <w:marBottom w:val="0"/>
          <w:divBdr>
            <w:top w:val="none" w:sz="0" w:space="0" w:color="auto"/>
            <w:left w:val="none" w:sz="0" w:space="0" w:color="auto"/>
            <w:bottom w:val="none" w:sz="0" w:space="0" w:color="auto"/>
            <w:right w:val="none" w:sz="0" w:space="0" w:color="auto"/>
          </w:divBdr>
          <w:divsChild>
            <w:div w:id="1346976590">
              <w:marLeft w:val="0"/>
              <w:marRight w:val="0"/>
              <w:marTop w:val="0"/>
              <w:marBottom w:val="0"/>
              <w:divBdr>
                <w:top w:val="none" w:sz="0" w:space="0" w:color="auto"/>
                <w:left w:val="none" w:sz="0" w:space="0" w:color="auto"/>
                <w:bottom w:val="none" w:sz="0" w:space="0" w:color="auto"/>
                <w:right w:val="none" w:sz="0" w:space="0" w:color="auto"/>
              </w:divBdr>
            </w:div>
          </w:divsChild>
        </w:div>
        <w:div w:id="792867562">
          <w:marLeft w:val="0"/>
          <w:marRight w:val="0"/>
          <w:marTop w:val="0"/>
          <w:marBottom w:val="0"/>
          <w:divBdr>
            <w:top w:val="none" w:sz="0" w:space="0" w:color="auto"/>
            <w:left w:val="none" w:sz="0" w:space="0" w:color="auto"/>
            <w:bottom w:val="none" w:sz="0" w:space="0" w:color="auto"/>
            <w:right w:val="none" w:sz="0" w:space="0" w:color="auto"/>
          </w:divBdr>
          <w:divsChild>
            <w:div w:id="1927109409">
              <w:marLeft w:val="0"/>
              <w:marRight w:val="0"/>
              <w:marTop w:val="0"/>
              <w:marBottom w:val="0"/>
              <w:divBdr>
                <w:top w:val="none" w:sz="0" w:space="0" w:color="auto"/>
                <w:left w:val="none" w:sz="0" w:space="0" w:color="auto"/>
                <w:bottom w:val="none" w:sz="0" w:space="0" w:color="auto"/>
                <w:right w:val="none" w:sz="0" w:space="0" w:color="auto"/>
              </w:divBdr>
            </w:div>
          </w:divsChild>
        </w:div>
        <w:div w:id="795684778">
          <w:marLeft w:val="0"/>
          <w:marRight w:val="0"/>
          <w:marTop w:val="0"/>
          <w:marBottom w:val="0"/>
          <w:divBdr>
            <w:top w:val="none" w:sz="0" w:space="0" w:color="auto"/>
            <w:left w:val="none" w:sz="0" w:space="0" w:color="auto"/>
            <w:bottom w:val="none" w:sz="0" w:space="0" w:color="auto"/>
            <w:right w:val="none" w:sz="0" w:space="0" w:color="auto"/>
          </w:divBdr>
          <w:divsChild>
            <w:div w:id="922449636">
              <w:marLeft w:val="0"/>
              <w:marRight w:val="0"/>
              <w:marTop w:val="0"/>
              <w:marBottom w:val="0"/>
              <w:divBdr>
                <w:top w:val="none" w:sz="0" w:space="0" w:color="auto"/>
                <w:left w:val="none" w:sz="0" w:space="0" w:color="auto"/>
                <w:bottom w:val="none" w:sz="0" w:space="0" w:color="auto"/>
                <w:right w:val="none" w:sz="0" w:space="0" w:color="auto"/>
              </w:divBdr>
            </w:div>
          </w:divsChild>
        </w:div>
        <w:div w:id="799611137">
          <w:marLeft w:val="0"/>
          <w:marRight w:val="0"/>
          <w:marTop w:val="0"/>
          <w:marBottom w:val="0"/>
          <w:divBdr>
            <w:top w:val="none" w:sz="0" w:space="0" w:color="auto"/>
            <w:left w:val="none" w:sz="0" w:space="0" w:color="auto"/>
            <w:bottom w:val="none" w:sz="0" w:space="0" w:color="auto"/>
            <w:right w:val="none" w:sz="0" w:space="0" w:color="auto"/>
          </w:divBdr>
          <w:divsChild>
            <w:div w:id="972903171">
              <w:marLeft w:val="0"/>
              <w:marRight w:val="0"/>
              <w:marTop w:val="0"/>
              <w:marBottom w:val="0"/>
              <w:divBdr>
                <w:top w:val="none" w:sz="0" w:space="0" w:color="auto"/>
                <w:left w:val="none" w:sz="0" w:space="0" w:color="auto"/>
                <w:bottom w:val="none" w:sz="0" w:space="0" w:color="auto"/>
                <w:right w:val="none" w:sz="0" w:space="0" w:color="auto"/>
              </w:divBdr>
            </w:div>
          </w:divsChild>
        </w:div>
        <w:div w:id="810252773">
          <w:marLeft w:val="0"/>
          <w:marRight w:val="0"/>
          <w:marTop w:val="0"/>
          <w:marBottom w:val="0"/>
          <w:divBdr>
            <w:top w:val="none" w:sz="0" w:space="0" w:color="auto"/>
            <w:left w:val="none" w:sz="0" w:space="0" w:color="auto"/>
            <w:bottom w:val="none" w:sz="0" w:space="0" w:color="auto"/>
            <w:right w:val="none" w:sz="0" w:space="0" w:color="auto"/>
          </w:divBdr>
          <w:divsChild>
            <w:div w:id="721172719">
              <w:marLeft w:val="0"/>
              <w:marRight w:val="0"/>
              <w:marTop w:val="0"/>
              <w:marBottom w:val="0"/>
              <w:divBdr>
                <w:top w:val="none" w:sz="0" w:space="0" w:color="auto"/>
                <w:left w:val="none" w:sz="0" w:space="0" w:color="auto"/>
                <w:bottom w:val="none" w:sz="0" w:space="0" w:color="auto"/>
                <w:right w:val="none" w:sz="0" w:space="0" w:color="auto"/>
              </w:divBdr>
            </w:div>
          </w:divsChild>
        </w:div>
        <w:div w:id="832641926">
          <w:marLeft w:val="0"/>
          <w:marRight w:val="0"/>
          <w:marTop w:val="0"/>
          <w:marBottom w:val="0"/>
          <w:divBdr>
            <w:top w:val="none" w:sz="0" w:space="0" w:color="auto"/>
            <w:left w:val="none" w:sz="0" w:space="0" w:color="auto"/>
            <w:bottom w:val="none" w:sz="0" w:space="0" w:color="auto"/>
            <w:right w:val="none" w:sz="0" w:space="0" w:color="auto"/>
          </w:divBdr>
          <w:divsChild>
            <w:div w:id="229004192">
              <w:marLeft w:val="0"/>
              <w:marRight w:val="0"/>
              <w:marTop w:val="0"/>
              <w:marBottom w:val="0"/>
              <w:divBdr>
                <w:top w:val="none" w:sz="0" w:space="0" w:color="auto"/>
                <w:left w:val="none" w:sz="0" w:space="0" w:color="auto"/>
                <w:bottom w:val="none" w:sz="0" w:space="0" w:color="auto"/>
                <w:right w:val="none" w:sz="0" w:space="0" w:color="auto"/>
              </w:divBdr>
            </w:div>
          </w:divsChild>
        </w:div>
        <w:div w:id="844594048">
          <w:marLeft w:val="0"/>
          <w:marRight w:val="0"/>
          <w:marTop w:val="0"/>
          <w:marBottom w:val="0"/>
          <w:divBdr>
            <w:top w:val="none" w:sz="0" w:space="0" w:color="auto"/>
            <w:left w:val="none" w:sz="0" w:space="0" w:color="auto"/>
            <w:bottom w:val="none" w:sz="0" w:space="0" w:color="auto"/>
            <w:right w:val="none" w:sz="0" w:space="0" w:color="auto"/>
          </w:divBdr>
          <w:divsChild>
            <w:div w:id="294604003">
              <w:marLeft w:val="0"/>
              <w:marRight w:val="0"/>
              <w:marTop w:val="0"/>
              <w:marBottom w:val="0"/>
              <w:divBdr>
                <w:top w:val="none" w:sz="0" w:space="0" w:color="auto"/>
                <w:left w:val="none" w:sz="0" w:space="0" w:color="auto"/>
                <w:bottom w:val="none" w:sz="0" w:space="0" w:color="auto"/>
                <w:right w:val="none" w:sz="0" w:space="0" w:color="auto"/>
              </w:divBdr>
            </w:div>
            <w:div w:id="477889662">
              <w:marLeft w:val="0"/>
              <w:marRight w:val="0"/>
              <w:marTop w:val="0"/>
              <w:marBottom w:val="0"/>
              <w:divBdr>
                <w:top w:val="none" w:sz="0" w:space="0" w:color="auto"/>
                <w:left w:val="none" w:sz="0" w:space="0" w:color="auto"/>
                <w:bottom w:val="none" w:sz="0" w:space="0" w:color="auto"/>
                <w:right w:val="none" w:sz="0" w:space="0" w:color="auto"/>
              </w:divBdr>
            </w:div>
            <w:div w:id="1457336674">
              <w:marLeft w:val="0"/>
              <w:marRight w:val="0"/>
              <w:marTop w:val="0"/>
              <w:marBottom w:val="0"/>
              <w:divBdr>
                <w:top w:val="none" w:sz="0" w:space="0" w:color="auto"/>
                <w:left w:val="none" w:sz="0" w:space="0" w:color="auto"/>
                <w:bottom w:val="none" w:sz="0" w:space="0" w:color="auto"/>
                <w:right w:val="none" w:sz="0" w:space="0" w:color="auto"/>
              </w:divBdr>
            </w:div>
          </w:divsChild>
        </w:div>
        <w:div w:id="853151337">
          <w:marLeft w:val="0"/>
          <w:marRight w:val="0"/>
          <w:marTop w:val="0"/>
          <w:marBottom w:val="0"/>
          <w:divBdr>
            <w:top w:val="none" w:sz="0" w:space="0" w:color="auto"/>
            <w:left w:val="none" w:sz="0" w:space="0" w:color="auto"/>
            <w:bottom w:val="none" w:sz="0" w:space="0" w:color="auto"/>
            <w:right w:val="none" w:sz="0" w:space="0" w:color="auto"/>
          </w:divBdr>
          <w:divsChild>
            <w:div w:id="1726833325">
              <w:marLeft w:val="0"/>
              <w:marRight w:val="0"/>
              <w:marTop w:val="0"/>
              <w:marBottom w:val="0"/>
              <w:divBdr>
                <w:top w:val="none" w:sz="0" w:space="0" w:color="auto"/>
                <w:left w:val="none" w:sz="0" w:space="0" w:color="auto"/>
                <w:bottom w:val="none" w:sz="0" w:space="0" w:color="auto"/>
                <w:right w:val="none" w:sz="0" w:space="0" w:color="auto"/>
              </w:divBdr>
            </w:div>
          </w:divsChild>
        </w:div>
        <w:div w:id="888539481">
          <w:marLeft w:val="0"/>
          <w:marRight w:val="0"/>
          <w:marTop w:val="0"/>
          <w:marBottom w:val="0"/>
          <w:divBdr>
            <w:top w:val="none" w:sz="0" w:space="0" w:color="auto"/>
            <w:left w:val="none" w:sz="0" w:space="0" w:color="auto"/>
            <w:bottom w:val="none" w:sz="0" w:space="0" w:color="auto"/>
            <w:right w:val="none" w:sz="0" w:space="0" w:color="auto"/>
          </w:divBdr>
          <w:divsChild>
            <w:div w:id="1601529501">
              <w:marLeft w:val="0"/>
              <w:marRight w:val="0"/>
              <w:marTop w:val="0"/>
              <w:marBottom w:val="0"/>
              <w:divBdr>
                <w:top w:val="none" w:sz="0" w:space="0" w:color="auto"/>
                <w:left w:val="none" w:sz="0" w:space="0" w:color="auto"/>
                <w:bottom w:val="none" w:sz="0" w:space="0" w:color="auto"/>
                <w:right w:val="none" w:sz="0" w:space="0" w:color="auto"/>
              </w:divBdr>
            </w:div>
          </w:divsChild>
        </w:div>
        <w:div w:id="913196790">
          <w:marLeft w:val="0"/>
          <w:marRight w:val="0"/>
          <w:marTop w:val="0"/>
          <w:marBottom w:val="0"/>
          <w:divBdr>
            <w:top w:val="none" w:sz="0" w:space="0" w:color="auto"/>
            <w:left w:val="none" w:sz="0" w:space="0" w:color="auto"/>
            <w:bottom w:val="none" w:sz="0" w:space="0" w:color="auto"/>
            <w:right w:val="none" w:sz="0" w:space="0" w:color="auto"/>
          </w:divBdr>
          <w:divsChild>
            <w:div w:id="1493525619">
              <w:marLeft w:val="0"/>
              <w:marRight w:val="0"/>
              <w:marTop w:val="0"/>
              <w:marBottom w:val="0"/>
              <w:divBdr>
                <w:top w:val="none" w:sz="0" w:space="0" w:color="auto"/>
                <w:left w:val="none" w:sz="0" w:space="0" w:color="auto"/>
                <w:bottom w:val="none" w:sz="0" w:space="0" w:color="auto"/>
                <w:right w:val="none" w:sz="0" w:space="0" w:color="auto"/>
              </w:divBdr>
            </w:div>
          </w:divsChild>
        </w:div>
        <w:div w:id="947201307">
          <w:marLeft w:val="0"/>
          <w:marRight w:val="0"/>
          <w:marTop w:val="0"/>
          <w:marBottom w:val="0"/>
          <w:divBdr>
            <w:top w:val="none" w:sz="0" w:space="0" w:color="auto"/>
            <w:left w:val="none" w:sz="0" w:space="0" w:color="auto"/>
            <w:bottom w:val="none" w:sz="0" w:space="0" w:color="auto"/>
            <w:right w:val="none" w:sz="0" w:space="0" w:color="auto"/>
          </w:divBdr>
          <w:divsChild>
            <w:div w:id="1456871247">
              <w:marLeft w:val="0"/>
              <w:marRight w:val="0"/>
              <w:marTop w:val="0"/>
              <w:marBottom w:val="0"/>
              <w:divBdr>
                <w:top w:val="none" w:sz="0" w:space="0" w:color="auto"/>
                <w:left w:val="none" w:sz="0" w:space="0" w:color="auto"/>
                <w:bottom w:val="none" w:sz="0" w:space="0" w:color="auto"/>
                <w:right w:val="none" w:sz="0" w:space="0" w:color="auto"/>
              </w:divBdr>
            </w:div>
          </w:divsChild>
        </w:div>
        <w:div w:id="1003361396">
          <w:marLeft w:val="0"/>
          <w:marRight w:val="0"/>
          <w:marTop w:val="0"/>
          <w:marBottom w:val="0"/>
          <w:divBdr>
            <w:top w:val="none" w:sz="0" w:space="0" w:color="auto"/>
            <w:left w:val="none" w:sz="0" w:space="0" w:color="auto"/>
            <w:bottom w:val="none" w:sz="0" w:space="0" w:color="auto"/>
            <w:right w:val="none" w:sz="0" w:space="0" w:color="auto"/>
          </w:divBdr>
          <w:divsChild>
            <w:div w:id="186987955">
              <w:marLeft w:val="0"/>
              <w:marRight w:val="0"/>
              <w:marTop w:val="0"/>
              <w:marBottom w:val="0"/>
              <w:divBdr>
                <w:top w:val="none" w:sz="0" w:space="0" w:color="auto"/>
                <w:left w:val="none" w:sz="0" w:space="0" w:color="auto"/>
                <w:bottom w:val="none" w:sz="0" w:space="0" w:color="auto"/>
                <w:right w:val="none" w:sz="0" w:space="0" w:color="auto"/>
              </w:divBdr>
            </w:div>
          </w:divsChild>
        </w:div>
        <w:div w:id="1007948818">
          <w:marLeft w:val="0"/>
          <w:marRight w:val="0"/>
          <w:marTop w:val="0"/>
          <w:marBottom w:val="0"/>
          <w:divBdr>
            <w:top w:val="none" w:sz="0" w:space="0" w:color="auto"/>
            <w:left w:val="none" w:sz="0" w:space="0" w:color="auto"/>
            <w:bottom w:val="none" w:sz="0" w:space="0" w:color="auto"/>
            <w:right w:val="none" w:sz="0" w:space="0" w:color="auto"/>
          </w:divBdr>
          <w:divsChild>
            <w:div w:id="1853566630">
              <w:marLeft w:val="0"/>
              <w:marRight w:val="0"/>
              <w:marTop w:val="0"/>
              <w:marBottom w:val="0"/>
              <w:divBdr>
                <w:top w:val="none" w:sz="0" w:space="0" w:color="auto"/>
                <w:left w:val="none" w:sz="0" w:space="0" w:color="auto"/>
                <w:bottom w:val="none" w:sz="0" w:space="0" w:color="auto"/>
                <w:right w:val="none" w:sz="0" w:space="0" w:color="auto"/>
              </w:divBdr>
            </w:div>
          </w:divsChild>
        </w:div>
        <w:div w:id="1019816642">
          <w:marLeft w:val="0"/>
          <w:marRight w:val="0"/>
          <w:marTop w:val="0"/>
          <w:marBottom w:val="0"/>
          <w:divBdr>
            <w:top w:val="none" w:sz="0" w:space="0" w:color="auto"/>
            <w:left w:val="none" w:sz="0" w:space="0" w:color="auto"/>
            <w:bottom w:val="none" w:sz="0" w:space="0" w:color="auto"/>
            <w:right w:val="none" w:sz="0" w:space="0" w:color="auto"/>
          </w:divBdr>
          <w:divsChild>
            <w:div w:id="1553924301">
              <w:marLeft w:val="0"/>
              <w:marRight w:val="0"/>
              <w:marTop w:val="0"/>
              <w:marBottom w:val="0"/>
              <w:divBdr>
                <w:top w:val="none" w:sz="0" w:space="0" w:color="auto"/>
                <w:left w:val="none" w:sz="0" w:space="0" w:color="auto"/>
                <w:bottom w:val="none" w:sz="0" w:space="0" w:color="auto"/>
                <w:right w:val="none" w:sz="0" w:space="0" w:color="auto"/>
              </w:divBdr>
            </w:div>
          </w:divsChild>
        </w:div>
        <w:div w:id="1031687915">
          <w:marLeft w:val="0"/>
          <w:marRight w:val="0"/>
          <w:marTop w:val="0"/>
          <w:marBottom w:val="0"/>
          <w:divBdr>
            <w:top w:val="none" w:sz="0" w:space="0" w:color="auto"/>
            <w:left w:val="none" w:sz="0" w:space="0" w:color="auto"/>
            <w:bottom w:val="none" w:sz="0" w:space="0" w:color="auto"/>
            <w:right w:val="none" w:sz="0" w:space="0" w:color="auto"/>
          </w:divBdr>
          <w:divsChild>
            <w:div w:id="191382818">
              <w:marLeft w:val="0"/>
              <w:marRight w:val="0"/>
              <w:marTop w:val="0"/>
              <w:marBottom w:val="0"/>
              <w:divBdr>
                <w:top w:val="none" w:sz="0" w:space="0" w:color="auto"/>
                <w:left w:val="none" w:sz="0" w:space="0" w:color="auto"/>
                <w:bottom w:val="none" w:sz="0" w:space="0" w:color="auto"/>
                <w:right w:val="none" w:sz="0" w:space="0" w:color="auto"/>
              </w:divBdr>
            </w:div>
          </w:divsChild>
        </w:div>
        <w:div w:id="1058818441">
          <w:marLeft w:val="0"/>
          <w:marRight w:val="0"/>
          <w:marTop w:val="0"/>
          <w:marBottom w:val="0"/>
          <w:divBdr>
            <w:top w:val="none" w:sz="0" w:space="0" w:color="auto"/>
            <w:left w:val="none" w:sz="0" w:space="0" w:color="auto"/>
            <w:bottom w:val="none" w:sz="0" w:space="0" w:color="auto"/>
            <w:right w:val="none" w:sz="0" w:space="0" w:color="auto"/>
          </w:divBdr>
          <w:divsChild>
            <w:div w:id="1562714863">
              <w:marLeft w:val="0"/>
              <w:marRight w:val="0"/>
              <w:marTop w:val="0"/>
              <w:marBottom w:val="0"/>
              <w:divBdr>
                <w:top w:val="none" w:sz="0" w:space="0" w:color="auto"/>
                <w:left w:val="none" w:sz="0" w:space="0" w:color="auto"/>
                <w:bottom w:val="none" w:sz="0" w:space="0" w:color="auto"/>
                <w:right w:val="none" w:sz="0" w:space="0" w:color="auto"/>
              </w:divBdr>
            </w:div>
          </w:divsChild>
        </w:div>
        <w:div w:id="1073501728">
          <w:marLeft w:val="0"/>
          <w:marRight w:val="0"/>
          <w:marTop w:val="0"/>
          <w:marBottom w:val="0"/>
          <w:divBdr>
            <w:top w:val="none" w:sz="0" w:space="0" w:color="auto"/>
            <w:left w:val="none" w:sz="0" w:space="0" w:color="auto"/>
            <w:bottom w:val="none" w:sz="0" w:space="0" w:color="auto"/>
            <w:right w:val="none" w:sz="0" w:space="0" w:color="auto"/>
          </w:divBdr>
          <w:divsChild>
            <w:div w:id="2051832469">
              <w:marLeft w:val="0"/>
              <w:marRight w:val="0"/>
              <w:marTop w:val="0"/>
              <w:marBottom w:val="0"/>
              <w:divBdr>
                <w:top w:val="none" w:sz="0" w:space="0" w:color="auto"/>
                <w:left w:val="none" w:sz="0" w:space="0" w:color="auto"/>
                <w:bottom w:val="none" w:sz="0" w:space="0" w:color="auto"/>
                <w:right w:val="none" w:sz="0" w:space="0" w:color="auto"/>
              </w:divBdr>
            </w:div>
          </w:divsChild>
        </w:div>
        <w:div w:id="1075128224">
          <w:marLeft w:val="0"/>
          <w:marRight w:val="0"/>
          <w:marTop w:val="0"/>
          <w:marBottom w:val="0"/>
          <w:divBdr>
            <w:top w:val="none" w:sz="0" w:space="0" w:color="auto"/>
            <w:left w:val="none" w:sz="0" w:space="0" w:color="auto"/>
            <w:bottom w:val="none" w:sz="0" w:space="0" w:color="auto"/>
            <w:right w:val="none" w:sz="0" w:space="0" w:color="auto"/>
          </w:divBdr>
          <w:divsChild>
            <w:div w:id="954868687">
              <w:marLeft w:val="0"/>
              <w:marRight w:val="0"/>
              <w:marTop w:val="0"/>
              <w:marBottom w:val="0"/>
              <w:divBdr>
                <w:top w:val="none" w:sz="0" w:space="0" w:color="auto"/>
                <w:left w:val="none" w:sz="0" w:space="0" w:color="auto"/>
                <w:bottom w:val="none" w:sz="0" w:space="0" w:color="auto"/>
                <w:right w:val="none" w:sz="0" w:space="0" w:color="auto"/>
              </w:divBdr>
            </w:div>
          </w:divsChild>
        </w:div>
        <w:div w:id="1088581836">
          <w:marLeft w:val="0"/>
          <w:marRight w:val="0"/>
          <w:marTop w:val="0"/>
          <w:marBottom w:val="0"/>
          <w:divBdr>
            <w:top w:val="none" w:sz="0" w:space="0" w:color="auto"/>
            <w:left w:val="none" w:sz="0" w:space="0" w:color="auto"/>
            <w:bottom w:val="none" w:sz="0" w:space="0" w:color="auto"/>
            <w:right w:val="none" w:sz="0" w:space="0" w:color="auto"/>
          </w:divBdr>
          <w:divsChild>
            <w:div w:id="940527933">
              <w:marLeft w:val="0"/>
              <w:marRight w:val="0"/>
              <w:marTop w:val="0"/>
              <w:marBottom w:val="0"/>
              <w:divBdr>
                <w:top w:val="none" w:sz="0" w:space="0" w:color="auto"/>
                <w:left w:val="none" w:sz="0" w:space="0" w:color="auto"/>
                <w:bottom w:val="none" w:sz="0" w:space="0" w:color="auto"/>
                <w:right w:val="none" w:sz="0" w:space="0" w:color="auto"/>
              </w:divBdr>
            </w:div>
          </w:divsChild>
        </w:div>
        <w:div w:id="1151992705">
          <w:marLeft w:val="0"/>
          <w:marRight w:val="0"/>
          <w:marTop w:val="0"/>
          <w:marBottom w:val="0"/>
          <w:divBdr>
            <w:top w:val="none" w:sz="0" w:space="0" w:color="auto"/>
            <w:left w:val="none" w:sz="0" w:space="0" w:color="auto"/>
            <w:bottom w:val="none" w:sz="0" w:space="0" w:color="auto"/>
            <w:right w:val="none" w:sz="0" w:space="0" w:color="auto"/>
          </w:divBdr>
          <w:divsChild>
            <w:div w:id="828179011">
              <w:marLeft w:val="0"/>
              <w:marRight w:val="0"/>
              <w:marTop w:val="0"/>
              <w:marBottom w:val="0"/>
              <w:divBdr>
                <w:top w:val="none" w:sz="0" w:space="0" w:color="auto"/>
                <w:left w:val="none" w:sz="0" w:space="0" w:color="auto"/>
                <w:bottom w:val="none" w:sz="0" w:space="0" w:color="auto"/>
                <w:right w:val="none" w:sz="0" w:space="0" w:color="auto"/>
              </w:divBdr>
            </w:div>
          </w:divsChild>
        </w:div>
        <w:div w:id="1155757511">
          <w:marLeft w:val="0"/>
          <w:marRight w:val="0"/>
          <w:marTop w:val="0"/>
          <w:marBottom w:val="0"/>
          <w:divBdr>
            <w:top w:val="none" w:sz="0" w:space="0" w:color="auto"/>
            <w:left w:val="none" w:sz="0" w:space="0" w:color="auto"/>
            <w:bottom w:val="none" w:sz="0" w:space="0" w:color="auto"/>
            <w:right w:val="none" w:sz="0" w:space="0" w:color="auto"/>
          </w:divBdr>
          <w:divsChild>
            <w:div w:id="1311599358">
              <w:marLeft w:val="0"/>
              <w:marRight w:val="0"/>
              <w:marTop w:val="0"/>
              <w:marBottom w:val="0"/>
              <w:divBdr>
                <w:top w:val="none" w:sz="0" w:space="0" w:color="auto"/>
                <w:left w:val="none" w:sz="0" w:space="0" w:color="auto"/>
                <w:bottom w:val="none" w:sz="0" w:space="0" w:color="auto"/>
                <w:right w:val="none" w:sz="0" w:space="0" w:color="auto"/>
              </w:divBdr>
            </w:div>
          </w:divsChild>
        </w:div>
        <w:div w:id="1159080506">
          <w:marLeft w:val="0"/>
          <w:marRight w:val="0"/>
          <w:marTop w:val="0"/>
          <w:marBottom w:val="0"/>
          <w:divBdr>
            <w:top w:val="none" w:sz="0" w:space="0" w:color="auto"/>
            <w:left w:val="none" w:sz="0" w:space="0" w:color="auto"/>
            <w:bottom w:val="none" w:sz="0" w:space="0" w:color="auto"/>
            <w:right w:val="none" w:sz="0" w:space="0" w:color="auto"/>
          </w:divBdr>
          <w:divsChild>
            <w:div w:id="1388643370">
              <w:marLeft w:val="0"/>
              <w:marRight w:val="0"/>
              <w:marTop w:val="0"/>
              <w:marBottom w:val="0"/>
              <w:divBdr>
                <w:top w:val="none" w:sz="0" w:space="0" w:color="auto"/>
                <w:left w:val="none" w:sz="0" w:space="0" w:color="auto"/>
                <w:bottom w:val="none" w:sz="0" w:space="0" w:color="auto"/>
                <w:right w:val="none" w:sz="0" w:space="0" w:color="auto"/>
              </w:divBdr>
            </w:div>
          </w:divsChild>
        </w:div>
        <w:div w:id="1159616564">
          <w:marLeft w:val="0"/>
          <w:marRight w:val="0"/>
          <w:marTop w:val="0"/>
          <w:marBottom w:val="0"/>
          <w:divBdr>
            <w:top w:val="none" w:sz="0" w:space="0" w:color="auto"/>
            <w:left w:val="none" w:sz="0" w:space="0" w:color="auto"/>
            <w:bottom w:val="none" w:sz="0" w:space="0" w:color="auto"/>
            <w:right w:val="none" w:sz="0" w:space="0" w:color="auto"/>
          </w:divBdr>
          <w:divsChild>
            <w:div w:id="1741437177">
              <w:marLeft w:val="0"/>
              <w:marRight w:val="0"/>
              <w:marTop w:val="0"/>
              <w:marBottom w:val="0"/>
              <w:divBdr>
                <w:top w:val="none" w:sz="0" w:space="0" w:color="auto"/>
                <w:left w:val="none" w:sz="0" w:space="0" w:color="auto"/>
                <w:bottom w:val="none" w:sz="0" w:space="0" w:color="auto"/>
                <w:right w:val="none" w:sz="0" w:space="0" w:color="auto"/>
              </w:divBdr>
            </w:div>
          </w:divsChild>
        </w:div>
        <w:div w:id="1168180868">
          <w:marLeft w:val="0"/>
          <w:marRight w:val="0"/>
          <w:marTop w:val="0"/>
          <w:marBottom w:val="0"/>
          <w:divBdr>
            <w:top w:val="none" w:sz="0" w:space="0" w:color="auto"/>
            <w:left w:val="none" w:sz="0" w:space="0" w:color="auto"/>
            <w:bottom w:val="none" w:sz="0" w:space="0" w:color="auto"/>
            <w:right w:val="none" w:sz="0" w:space="0" w:color="auto"/>
          </w:divBdr>
          <w:divsChild>
            <w:div w:id="538976858">
              <w:marLeft w:val="0"/>
              <w:marRight w:val="0"/>
              <w:marTop w:val="0"/>
              <w:marBottom w:val="0"/>
              <w:divBdr>
                <w:top w:val="none" w:sz="0" w:space="0" w:color="auto"/>
                <w:left w:val="none" w:sz="0" w:space="0" w:color="auto"/>
                <w:bottom w:val="none" w:sz="0" w:space="0" w:color="auto"/>
                <w:right w:val="none" w:sz="0" w:space="0" w:color="auto"/>
              </w:divBdr>
            </w:div>
            <w:div w:id="646670272">
              <w:marLeft w:val="0"/>
              <w:marRight w:val="0"/>
              <w:marTop w:val="0"/>
              <w:marBottom w:val="0"/>
              <w:divBdr>
                <w:top w:val="none" w:sz="0" w:space="0" w:color="auto"/>
                <w:left w:val="none" w:sz="0" w:space="0" w:color="auto"/>
                <w:bottom w:val="none" w:sz="0" w:space="0" w:color="auto"/>
                <w:right w:val="none" w:sz="0" w:space="0" w:color="auto"/>
              </w:divBdr>
            </w:div>
            <w:div w:id="949047296">
              <w:marLeft w:val="0"/>
              <w:marRight w:val="0"/>
              <w:marTop w:val="0"/>
              <w:marBottom w:val="0"/>
              <w:divBdr>
                <w:top w:val="none" w:sz="0" w:space="0" w:color="auto"/>
                <w:left w:val="none" w:sz="0" w:space="0" w:color="auto"/>
                <w:bottom w:val="none" w:sz="0" w:space="0" w:color="auto"/>
                <w:right w:val="none" w:sz="0" w:space="0" w:color="auto"/>
              </w:divBdr>
            </w:div>
            <w:div w:id="1723098504">
              <w:marLeft w:val="0"/>
              <w:marRight w:val="0"/>
              <w:marTop w:val="0"/>
              <w:marBottom w:val="0"/>
              <w:divBdr>
                <w:top w:val="none" w:sz="0" w:space="0" w:color="auto"/>
                <w:left w:val="none" w:sz="0" w:space="0" w:color="auto"/>
                <w:bottom w:val="none" w:sz="0" w:space="0" w:color="auto"/>
                <w:right w:val="none" w:sz="0" w:space="0" w:color="auto"/>
              </w:divBdr>
            </w:div>
            <w:div w:id="1973704295">
              <w:marLeft w:val="0"/>
              <w:marRight w:val="0"/>
              <w:marTop w:val="0"/>
              <w:marBottom w:val="0"/>
              <w:divBdr>
                <w:top w:val="none" w:sz="0" w:space="0" w:color="auto"/>
                <w:left w:val="none" w:sz="0" w:space="0" w:color="auto"/>
                <w:bottom w:val="none" w:sz="0" w:space="0" w:color="auto"/>
                <w:right w:val="none" w:sz="0" w:space="0" w:color="auto"/>
              </w:divBdr>
            </w:div>
          </w:divsChild>
        </w:div>
        <w:div w:id="1169294193">
          <w:marLeft w:val="0"/>
          <w:marRight w:val="0"/>
          <w:marTop w:val="0"/>
          <w:marBottom w:val="0"/>
          <w:divBdr>
            <w:top w:val="none" w:sz="0" w:space="0" w:color="auto"/>
            <w:left w:val="none" w:sz="0" w:space="0" w:color="auto"/>
            <w:bottom w:val="none" w:sz="0" w:space="0" w:color="auto"/>
            <w:right w:val="none" w:sz="0" w:space="0" w:color="auto"/>
          </w:divBdr>
          <w:divsChild>
            <w:div w:id="77214131">
              <w:marLeft w:val="0"/>
              <w:marRight w:val="0"/>
              <w:marTop w:val="0"/>
              <w:marBottom w:val="0"/>
              <w:divBdr>
                <w:top w:val="none" w:sz="0" w:space="0" w:color="auto"/>
                <w:left w:val="none" w:sz="0" w:space="0" w:color="auto"/>
                <w:bottom w:val="none" w:sz="0" w:space="0" w:color="auto"/>
                <w:right w:val="none" w:sz="0" w:space="0" w:color="auto"/>
              </w:divBdr>
            </w:div>
          </w:divsChild>
        </w:div>
        <w:div w:id="1179387722">
          <w:marLeft w:val="0"/>
          <w:marRight w:val="0"/>
          <w:marTop w:val="0"/>
          <w:marBottom w:val="0"/>
          <w:divBdr>
            <w:top w:val="none" w:sz="0" w:space="0" w:color="auto"/>
            <w:left w:val="none" w:sz="0" w:space="0" w:color="auto"/>
            <w:bottom w:val="none" w:sz="0" w:space="0" w:color="auto"/>
            <w:right w:val="none" w:sz="0" w:space="0" w:color="auto"/>
          </w:divBdr>
          <w:divsChild>
            <w:div w:id="488253150">
              <w:marLeft w:val="0"/>
              <w:marRight w:val="0"/>
              <w:marTop w:val="0"/>
              <w:marBottom w:val="0"/>
              <w:divBdr>
                <w:top w:val="none" w:sz="0" w:space="0" w:color="auto"/>
                <w:left w:val="none" w:sz="0" w:space="0" w:color="auto"/>
                <w:bottom w:val="none" w:sz="0" w:space="0" w:color="auto"/>
                <w:right w:val="none" w:sz="0" w:space="0" w:color="auto"/>
              </w:divBdr>
            </w:div>
            <w:div w:id="517551273">
              <w:marLeft w:val="0"/>
              <w:marRight w:val="0"/>
              <w:marTop w:val="0"/>
              <w:marBottom w:val="0"/>
              <w:divBdr>
                <w:top w:val="none" w:sz="0" w:space="0" w:color="auto"/>
                <w:left w:val="none" w:sz="0" w:space="0" w:color="auto"/>
                <w:bottom w:val="none" w:sz="0" w:space="0" w:color="auto"/>
                <w:right w:val="none" w:sz="0" w:space="0" w:color="auto"/>
              </w:divBdr>
            </w:div>
            <w:div w:id="523443584">
              <w:marLeft w:val="0"/>
              <w:marRight w:val="0"/>
              <w:marTop w:val="0"/>
              <w:marBottom w:val="0"/>
              <w:divBdr>
                <w:top w:val="none" w:sz="0" w:space="0" w:color="auto"/>
                <w:left w:val="none" w:sz="0" w:space="0" w:color="auto"/>
                <w:bottom w:val="none" w:sz="0" w:space="0" w:color="auto"/>
                <w:right w:val="none" w:sz="0" w:space="0" w:color="auto"/>
              </w:divBdr>
            </w:div>
            <w:div w:id="667244764">
              <w:marLeft w:val="0"/>
              <w:marRight w:val="0"/>
              <w:marTop w:val="0"/>
              <w:marBottom w:val="0"/>
              <w:divBdr>
                <w:top w:val="none" w:sz="0" w:space="0" w:color="auto"/>
                <w:left w:val="none" w:sz="0" w:space="0" w:color="auto"/>
                <w:bottom w:val="none" w:sz="0" w:space="0" w:color="auto"/>
                <w:right w:val="none" w:sz="0" w:space="0" w:color="auto"/>
              </w:divBdr>
            </w:div>
            <w:div w:id="943463474">
              <w:marLeft w:val="0"/>
              <w:marRight w:val="0"/>
              <w:marTop w:val="0"/>
              <w:marBottom w:val="0"/>
              <w:divBdr>
                <w:top w:val="none" w:sz="0" w:space="0" w:color="auto"/>
                <w:left w:val="none" w:sz="0" w:space="0" w:color="auto"/>
                <w:bottom w:val="none" w:sz="0" w:space="0" w:color="auto"/>
                <w:right w:val="none" w:sz="0" w:space="0" w:color="auto"/>
              </w:divBdr>
            </w:div>
            <w:div w:id="1285430241">
              <w:marLeft w:val="0"/>
              <w:marRight w:val="0"/>
              <w:marTop w:val="0"/>
              <w:marBottom w:val="0"/>
              <w:divBdr>
                <w:top w:val="none" w:sz="0" w:space="0" w:color="auto"/>
                <w:left w:val="none" w:sz="0" w:space="0" w:color="auto"/>
                <w:bottom w:val="none" w:sz="0" w:space="0" w:color="auto"/>
                <w:right w:val="none" w:sz="0" w:space="0" w:color="auto"/>
              </w:divBdr>
            </w:div>
            <w:div w:id="1636761619">
              <w:marLeft w:val="0"/>
              <w:marRight w:val="0"/>
              <w:marTop w:val="0"/>
              <w:marBottom w:val="0"/>
              <w:divBdr>
                <w:top w:val="none" w:sz="0" w:space="0" w:color="auto"/>
                <w:left w:val="none" w:sz="0" w:space="0" w:color="auto"/>
                <w:bottom w:val="none" w:sz="0" w:space="0" w:color="auto"/>
                <w:right w:val="none" w:sz="0" w:space="0" w:color="auto"/>
              </w:divBdr>
            </w:div>
            <w:div w:id="1703508664">
              <w:marLeft w:val="0"/>
              <w:marRight w:val="0"/>
              <w:marTop w:val="0"/>
              <w:marBottom w:val="0"/>
              <w:divBdr>
                <w:top w:val="none" w:sz="0" w:space="0" w:color="auto"/>
                <w:left w:val="none" w:sz="0" w:space="0" w:color="auto"/>
                <w:bottom w:val="none" w:sz="0" w:space="0" w:color="auto"/>
                <w:right w:val="none" w:sz="0" w:space="0" w:color="auto"/>
              </w:divBdr>
            </w:div>
          </w:divsChild>
        </w:div>
        <w:div w:id="1192648634">
          <w:marLeft w:val="0"/>
          <w:marRight w:val="0"/>
          <w:marTop w:val="0"/>
          <w:marBottom w:val="0"/>
          <w:divBdr>
            <w:top w:val="none" w:sz="0" w:space="0" w:color="auto"/>
            <w:left w:val="none" w:sz="0" w:space="0" w:color="auto"/>
            <w:bottom w:val="none" w:sz="0" w:space="0" w:color="auto"/>
            <w:right w:val="none" w:sz="0" w:space="0" w:color="auto"/>
          </w:divBdr>
          <w:divsChild>
            <w:div w:id="707947439">
              <w:marLeft w:val="0"/>
              <w:marRight w:val="0"/>
              <w:marTop w:val="0"/>
              <w:marBottom w:val="0"/>
              <w:divBdr>
                <w:top w:val="none" w:sz="0" w:space="0" w:color="auto"/>
                <w:left w:val="none" w:sz="0" w:space="0" w:color="auto"/>
                <w:bottom w:val="none" w:sz="0" w:space="0" w:color="auto"/>
                <w:right w:val="none" w:sz="0" w:space="0" w:color="auto"/>
              </w:divBdr>
            </w:div>
          </w:divsChild>
        </w:div>
        <w:div w:id="1194465155">
          <w:marLeft w:val="0"/>
          <w:marRight w:val="0"/>
          <w:marTop w:val="0"/>
          <w:marBottom w:val="0"/>
          <w:divBdr>
            <w:top w:val="none" w:sz="0" w:space="0" w:color="auto"/>
            <w:left w:val="none" w:sz="0" w:space="0" w:color="auto"/>
            <w:bottom w:val="none" w:sz="0" w:space="0" w:color="auto"/>
            <w:right w:val="none" w:sz="0" w:space="0" w:color="auto"/>
          </w:divBdr>
          <w:divsChild>
            <w:div w:id="319847358">
              <w:marLeft w:val="0"/>
              <w:marRight w:val="0"/>
              <w:marTop w:val="0"/>
              <w:marBottom w:val="0"/>
              <w:divBdr>
                <w:top w:val="none" w:sz="0" w:space="0" w:color="auto"/>
                <w:left w:val="none" w:sz="0" w:space="0" w:color="auto"/>
                <w:bottom w:val="none" w:sz="0" w:space="0" w:color="auto"/>
                <w:right w:val="none" w:sz="0" w:space="0" w:color="auto"/>
              </w:divBdr>
            </w:div>
          </w:divsChild>
        </w:div>
        <w:div w:id="1204713822">
          <w:marLeft w:val="0"/>
          <w:marRight w:val="0"/>
          <w:marTop w:val="0"/>
          <w:marBottom w:val="0"/>
          <w:divBdr>
            <w:top w:val="none" w:sz="0" w:space="0" w:color="auto"/>
            <w:left w:val="none" w:sz="0" w:space="0" w:color="auto"/>
            <w:bottom w:val="none" w:sz="0" w:space="0" w:color="auto"/>
            <w:right w:val="none" w:sz="0" w:space="0" w:color="auto"/>
          </w:divBdr>
          <w:divsChild>
            <w:div w:id="467674006">
              <w:marLeft w:val="0"/>
              <w:marRight w:val="0"/>
              <w:marTop w:val="0"/>
              <w:marBottom w:val="0"/>
              <w:divBdr>
                <w:top w:val="none" w:sz="0" w:space="0" w:color="auto"/>
                <w:left w:val="none" w:sz="0" w:space="0" w:color="auto"/>
                <w:bottom w:val="none" w:sz="0" w:space="0" w:color="auto"/>
                <w:right w:val="none" w:sz="0" w:space="0" w:color="auto"/>
              </w:divBdr>
            </w:div>
          </w:divsChild>
        </w:div>
        <w:div w:id="1210845820">
          <w:marLeft w:val="0"/>
          <w:marRight w:val="0"/>
          <w:marTop w:val="0"/>
          <w:marBottom w:val="0"/>
          <w:divBdr>
            <w:top w:val="none" w:sz="0" w:space="0" w:color="auto"/>
            <w:left w:val="none" w:sz="0" w:space="0" w:color="auto"/>
            <w:bottom w:val="none" w:sz="0" w:space="0" w:color="auto"/>
            <w:right w:val="none" w:sz="0" w:space="0" w:color="auto"/>
          </w:divBdr>
          <w:divsChild>
            <w:div w:id="314726651">
              <w:marLeft w:val="0"/>
              <w:marRight w:val="0"/>
              <w:marTop w:val="0"/>
              <w:marBottom w:val="0"/>
              <w:divBdr>
                <w:top w:val="none" w:sz="0" w:space="0" w:color="auto"/>
                <w:left w:val="none" w:sz="0" w:space="0" w:color="auto"/>
                <w:bottom w:val="none" w:sz="0" w:space="0" w:color="auto"/>
                <w:right w:val="none" w:sz="0" w:space="0" w:color="auto"/>
              </w:divBdr>
            </w:div>
          </w:divsChild>
        </w:div>
        <w:div w:id="1221136377">
          <w:marLeft w:val="0"/>
          <w:marRight w:val="0"/>
          <w:marTop w:val="0"/>
          <w:marBottom w:val="0"/>
          <w:divBdr>
            <w:top w:val="none" w:sz="0" w:space="0" w:color="auto"/>
            <w:left w:val="none" w:sz="0" w:space="0" w:color="auto"/>
            <w:bottom w:val="none" w:sz="0" w:space="0" w:color="auto"/>
            <w:right w:val="none" w:sz="0" w:space="0" w:color="auto"/>
          </w:divBdr>
          <w:divsChild>
            <w:div w:id="468860764">
              <w:marLeft w:val="0"/>
              <w:marRight w:val="0"/>
              <w:marTop w:val="0"/>
              <w:marBottom w:val="0"/>
              <w:divBdr>
                <w:top w:val="none" w:sz="0" w:space="0" w:color="auto"/>
                <w:left w:val="none" w:sz="0" w:space="0" w:color="auto"/>
                <w:bottom w:val="none" w:sz="0" w:space="0" w:color="auto"/>
                <w:right w:val="none" w:sz="0" w:space="0" w:color="auto"/>
              </w:divBdr>
            </w:div>
          </w:divsChild>
        </w:div>
        <w:div w:id="1226793956">
          <w:marLeft w:val="0"/>
          <w:marRight w:val="0"/>
          <w:marTop w:val="0"/>
          <w:marBottom w:val="0"/>
          <w:divBdr>
            <w:top w:val="none" w:sz="0" w:space="0" w:color="auto"/>
            <w:left w:val="none" w:sz="0" w:space="0" w:color="auto"/>
            <w:bottom w:val="none" w:sz="0" w:space="0" w:color="auto"/>
            <w:right w:val="none" w:sz="0" w:space="0" w:color="auto"/>
          </w:divBdr>
          <w:divsChild>
            <w:div w:id="102769074">
              <w:marLeft w:val="0"/>
              <w:marRight w:val="0"/>
              <w:marTop w:val="0"/>
              <w:marBottom w:val="0"/>
              <w:divBdr>
                <w:top w:val="none" w:sz="0" w:space="0" w:color="auto"/>
                <w:left w:val="none" w:sz="0" w:space="0" w:color="auto"/>
                <w:bottom w:val="none" w:sz="0" w:space="0" w:color="auto"/>
                <w:right w:val="none" w:sz="0" w:space="0" w:color="auto"/>
              </w:divBdr>
            </w:div>
          </w:divsChild>
        </w:div>
        <w:div w:id="1239169562">
          <w:marLeft w:val="0"/>
          <w:marRight w:val="0"/>
          <w:marTop w:val="0"/>
          <w:marBottom w:val="0"/>
          <w:divBdr>
            <w:top w:val="none" w:sz="0" w:space="0" w:color="auto"/>
            <w:left w:val="none" w:sz="0" w:space="0" w:color="auto"/>
            <w:bottom w:val="none" w:sz="0" w:space="0" w:color="auto"/>
            <w:right w:val="none" w:sz="0" w:space="0" w:color="auto"/>
          </w:divBdr>
          <w:divsChild>
            <w:div w:id="726224556">
              <w:marLeft w:val="0"/>
              <w:marRight w:val="0"/>
              <w:marTop w:val="0"/>
              <w:marBottom w:val="0"/>
              <w:divBdr>
                <w:top w:val="none" w:sz="0" w:space="0" w:color="auto"/>
                <w:left w:val="none" w:sz="0" w:space="0" w:color="auto"/>
                <w:bottom w:val="none" w:sz="0" w:space="0" w:color="auto"/>
                <w:right w:val="none" w:sz="0" w:space="0" w:color="auto"/>
              </w:divBdr>
            </w:div>
          </w:divsChild>
        </w:div>
        <w:div w:id="1243876576">
          <w:marLeft w:val="0"/>
          <w:marRight w:val="0"/>
          <w:marTop w:val="0"/>
          <w:marBottom w:val="0"/>
          <w:divBdr>
            <w:top w:val="none" w:sz="0" w:space="0" w:color="auto"/>
            <w:left w:val="none" w:sz="0" w:space="0" w:color="auto"/>
            <w:bottom w:val="none" w:sz="0" w:space="0" w:color="auto"/>
            <w:right w:val="none" w:sz="0" w:space="0" w:color="auto"/>
          </w:divBdr>
          <w:divsChild>
            <w:div w:id="1981231836">
              <w:marLeft w:val="0"/>
              <w:marRight w:val="0"/>
              <w:marTop w:val="0"/>
              <w:marBottom w:val="0"/>
              <w:divBdr>
                <w:top w:val="none" w:sz="0" w:space="0" w:color="auto"/>
                <w:left w:val="none" w:sz="0" w:space="0" w:color="auto"/>
                <w:bottom w:val="none" w:sz="0" w:space="0" w:color="auto"/>
                <w:right w:val="none" w:sz="0" w:space="0" w:color="auto"/>
              </w:divBdr>
            </w:div>
          </w:divsChild>
        </w:div>
        <w:div w:id="1263301492">
          <w:marLeft w:val="0"/>
          <w:marRight w:val="0"/>
          <w:marTop w:val="0"/>
          <w:marBottom w:val="0"/>
          <w:divBdr>
            <w:top w:val="none" w:sz="0" w:space="0" w:color="auto"/>
            <w:left w:val="none" w:sz="0" w:space="0" w:color="auto"/>
            <w:bottom w:val="none" w:sz="0" w:space="0" w:color="auto"/>
            <w:right w:val="none" w:sz="0" w:space="0" w:color="auto"/>
          </w:divBdr>
          <w:divsChild>
            <w:div w:id="1102411716">
              <w:marLeft w:val="0"/>
              <w:marRight w:val="0"/>
              <w:marTop w:val="0"/>
              <w:marBottom w:val="0"/>
              <w:divBdr>
                <w:top w:val="none" w:sz="0" w:space="0" w:color="auto"/>
                <w:left w:val="none" w:sz="0" w:space="0" w:color="auto"/>
                <w:bottom w:val="none" w:sz="0" w:space="0" w:color="auto"/>
                <w:right w:val="none" w:sz="0" w:space="0" w:color="auto"/>
              </w:divBdr>
            </w:div>
          </w:divsChild>
        </w:div>
        <w:div w:id="1297223047">
          <w:marLeft w:val="0"/>
          <w:marRight w:val="0"/>
          <w:marTop w:val="0"/>
          <w:marBottom w:val="0"/>
          <w:divBdr>
            <w:top w:val="none" w:sz="0" w:space="0" w:color="auto"/>
            <w:left w:val="none" w:sz="0" w:space="0" w:color="auto"/>
            <w:bottom w:val="none" w:sz="0" w:space="0" w:color="auto"/>
            <w:right w:val="none" w:sz="0" w:space="0" w:color="auto"/>
          </w:divBdr>
          <w:divsChild>
            <w:div w:id="2145848947">
              <w:marLeft w:val="0"/>
              <w:marRight w:val="0"/>
              <w:marTop w:val="0"/>
              <w:marBottom w:val="0"/>
              <w:divBdr>
                <w:top w:val="none" w:sz="0" w:space="0" w:color="auto"/>
                <w:left w:val="none" w:sz="0" w:space="0" w:color="auto"/>
                <w:bottom w:val="none" w:sz="0" w:space="0" w:color="auto"/>
                <w:right w:val="none" w:sz="0" w:space="0" w:color="auto"/>
              </w:divBdr>
            </w:div>
          </w:divsChild>
        </w:div>
        <w:div w:id="1302930161">
          <w:marLeft w:val="0"/>
          <w:marRight w:val="0"/>
          <w:marTop w:val="0"/>
          <w:marBottom w:val="0"/>
          <w:divBdr>
            <w:top w:val="none" w:sz="0" w:space="0" w:color="auto"/>
            <w:left w:val="none" w:sz="0" w:space="0" w:color="auto"/>
            <w:bottom w:val="none" w:sz="0" w:space="0" w:color="auto"/>
            <w:right w:val="none" w:sz="0" w:space="0" w:color="auto"/>
          </w:divBdr>
          <w:divsChild>
            <w:div w:id="228851827">
              <w:marLeft w:val="0"/>
              <w:marRight w:val="0"/>
              <w:marTop w:val="0"/>
              <w:marBottom w:val="0"/>
              <w:divBdr>
                <w:top w:val="none" w:sz="0" w:space="0" w:color="auto"/>
                <w:left w:val="none" w:sz="0" w:space="0" w:color="auto"/>
                <w:bottom w:val="none" w:sz="0" w:space="0" w:color="auto"/>
                <w:right w:val="none" w:sz="0" w:space="0" w:color="auto"/>
              </w:divBdr>
            </w:div>
            <w:div w:id="353312033">
              <w:marLeft w:val="0"/>
              <w:marRight w:val="0"/>
              <w:marTop w:val="0"/>
              <w:marBottom w:val="0"/>
              <w:divBdr>
                <w:top w:val="none" w:sz="0" w:space="0" w:color="auto"/>
                <w:left w:val="none" w:sz="0" w:space="0" w:color="auto"/>
                <w:bottom w:val="none" w:sz="0" w:space="0" w:color="auto"/>
                <w:right w:val="none" w:sz="0" w:space="0" w:color="auto"/>
              </w:divBdr>
            </w:div>
            <w:div w:id="1417093159">
              <w:marLeft w:val="0"/>
              <w:marRight w:val="0"/>
              <w:marTop w:val="0"/>
              <w:marBottom w:val="0"/>
              <w:divBdr>
                <w:top w:val="none" w:sz="0" w:space="0" w:color="auto"/>
                <w:left w:val="none" w:sz="0" w:space="0" w:color="auto"/>
                <w:bottom w:val="none" w:sz="0" w:space="0" w:color="auto"/>
                <w:right w:val="none" w:sz="0" w:space="0" w:color="auto"/>
              </w:divBdr>
            </w:div>
          </w:divsChild>
        </w:div>
        <w:div w:id="1303119863">
          <w:marLeft w:val="0"/>
          <w:marRight w:val="0"/>
          <w:marTop w:val="0"/>
          <w:marBottom w:val="0"/>
          <w:divBdr>
            <w:top w:val="none" w:sz="0" w:space="0" w:color="auto"/>
            <w:left w:val="none" w:sz="0" w:space="0" w:color="auto"/>
            <w:bottom w:val="none" w:sz="0" w:space="0" w:color="auto"/>
            <w:right w:val="none" w:sz="0" w:space="0" w:color="auto"/>
          </w:divBdr>
          <w:divsChild>
            <w:div w:id="625357706">
              <w:marLeft w:val="0"/>
              <w:marRight w:val="0"/>
              <w:marTop w:val="0"/>
              <w:marBottom w:val="0"/>
              <w:divBdr>
                <w:top w:val="none" w:sz="0" w:space="0" w:color="auto"/>
                <w:left w:val="none" w:sz="0" w:space="0" w:color="auto"/>
                <w:bottom w:val="none" w:sz="0" w:space="0" w:color="auto"/>
                <w:right w:val="none" w:sz="0" w:space="0" w:color="auto"/>
              </w:divBdr>
            </w:div>
          </w:divsChild>
        </w:div>
        <w:div w:id="1309434615">
          <w:marLeft w:val="0"/>
          <w:marRight w:val="0"/>
          <w:marTop w:val="0"/>
          <w:marBottom w:val="0"/>
          <w:divBdr>
            <w:top w:val="none" w:sz="0" w:space="0" w:color="auto"/>
            <w:left w:val="none" w:sz="0" w:space="0" w:color="auto"/>
            <w:bottom w:val="none" w:sz="0" w:space="0" w:color="auto"/>
            <w:right w:val="none" w:sz="0" w:space="0" w:color="auto"/>
          </w:divBdr>
          <w:divsChild>
            <w:div w:id="1667126673">
              <w:marLeft w:val="0"/>
              <w:marRight w:val="0"/>
              <w:marTop w:val="0"/>
              <w:marBottom w:val="0"/>
              <w:divBdr>
                <w:top w:val="none" w:sz="0" w:space="0" w:color="auto"/>
                <w:left w:val="none" w:sz="0" w:space="0" w:color="auto"/>
                <w:bottom w:val="none" w:sz="0" w:space="0" w:color="auto"/>
                <w:right w:val="none" w:sz="0" w:space="0" w:color="auto"/>
              </w:divBdr>
            </w:div>
          </w:divsChild>
        </w:div>
        <w:div w:id="1314409429">
          <w:marLeft w:val="0"/>
          <w:marRight w:val="0"/>
          <w:marTop w:val="0"/>
          <w:marBottom w:val="0"/>
          <w:divBdr>
            <w:top w:val="none" w:sz="0" w:space="0" w:color="auto"/>
            <w:left w:val="none" w:sz="0" w:space="0" w:color="auto"/>
            <w:bottom w:val="none" w:sz="0" w:space="0" w:color="auto"/>
            <w:right w:val="none" w:sz="0" w:space="0" w:color="auto"/>
          </w:divBdr>
          <w:divsChild>
            <w:div w:id="155994464">
              <w:marLeft w:val="0"/>
              <w:marRight w:val="0"/>
              <w:marTop w:val="0"/>
              <w:marBottom w:val="0"/>
              <w:divBdr>
                <w:top w:val="none" w:sz="0" w:space="0" w:color="auto"/>
                <w:left w:val="none" w:sz="0" w:space="0" w:color="auto"/>
                <w:bottom w:val="none" w:sz="0" w:space="0" w:color="auto"/>
                <w:right w:val="none" w:sz="0" w:space="0" w:color="auto"/>
              </w:divBdr>
            </w:div>
            <w:div w:id="1421638808">
              <w:marLeft w:val="0"/>
              <w:marRight w:val="0"/>
              <w:marTop w:val="0"/>
              <w:marBottom w:val="0"/>
              <w:divBdr>
                <w:top w:val="none" w:sz="0" w:space="0" w:color="auto"/>
                <w:left w:val="none" w:sz="0" w:space="0" w:color="auto"/>
                <w:bottom w:val="none" w:sz="0" w:space="0" w:color="auto"/>
                <w:right w:val="none" w:sz="0" w:space="0" w:color="auto"/>
              </w:divBdr>
            </w:div>
            <w:div w:id="1999914918">
              <w:marLeft w:val="0"/>
              <w:marRight w:val="0"/>
              <w:marTop w:val="0"/>
              <w:marBottom w:val="0"/>
              <w:divBdr>
                <w:top w:val="none" w:sz="0" w:space="0" w:color="auto"/>
                <w:left w:val="none" w:sz="0" w:space="0" w:color="auto"/>
                <w:bottom w:val="none" w:sz="0" w:space="0" w:color="auto"/>
                <w:right w:val="none" w:sz="0" w:space="0" w:color="auto"/>
              </w:divBdr>
            </w:div>
          </w:divsChild>
        </w:div>
        <w:div w:id="1316648540">
          <w:marLeft w:val="0"/>
          <w:marRight w:val="0"/>
          <w:marTop w:val="0"/>
          <w:marBottom w:val="0"/>
          <w:divBdr>
            <w:top w:val="none" w:sz="0" w:space="0" w:color="auto"/>
            <w:left w:val="none" w:sz="0" w:space="0" w:color="auto"/>
            <w:bottom w:val="none" w:sz="0" w:space="0" w:color="auto"/>
            <w:right w:val="none" w:sz="0" w:space="0" w:color="auto"/>
          </w:divBdr>
          <w:divsChild>
            <w:div w:id="963392237">
              <w:marLeft w:val="0"/>
              <w:marRight w:val="0"/>
              <w:marTop w:val="0"/>
              <w:marBottom w:val="0"/>
              <w:divBdr>
                <w:top w:val="none" w:sz="0" w:space="0" w:color="auto"/>
                <w:left w:val="none" w:sz="0" w:space="0" w:color="auto"/>
                <w:bottom w:val="none" w:sz="0" w:space="0" w:color="auto"/>
                <w:right w:val="none" w:sz="0" w:space="0" w:color="auto"/>
              </w:divBdr>
            </w:div>
            <w:div w:id="1404183664">
              <w:marLeft w:val="0"/>
              <w:marRight w:val="0"/>
              <w:marTop w:val="0"/>
              <w:marBottom w:val="0"/>
              <w:divBdr>
                <w:top w:val="none" w:sz="0" w:space="0" w:color="auto"/>
                <w:left w:val="none" w:sz="0" w:space="0" w:color="auto"/>
                <w:bottom w:val="none" w:sz="0" w:space="0" w:color="auto"/>
                <w:right w:val="none" w:sz="0" w:space="0" w:color="auto"/>
              </w:divBdr>
            </w:div>
            <w:div w:id="1876577584">
              <w:marLeft w:val="0"/>
              <w:marRight w:val="0"/>
              <w:marTop w:val="0"/>
              <w:marBottom w:val="0"/>
              <w:divBdr>
                <w:top w:val="none" w:sz="0" w:space="0" w:color="auto"/>
                <w:left w:val="none" w:sz="0" w:space="0" w:color="auto"/>
                <w:bottom w:val="none" w:sz="0" w:space="0" w:color="auto"/>
                <w:right w:val="none" w:sz="0" w:space="0" w:color="auto"/>
              </w:divBdr>
            </w:div>
          </w:divsChild>
        </w:div>
        <w:div w:id="1338390201">
          <w:marLeft w:val="0"/>
          <w:marRight w:val="0"/>
          <w:marTop w:val="0"/>
          <w:marBottom w:val="0"/>
          <w:divBdr>
            <w:top w:val="none" w:sz="0" w:space="0" w:color="auto"/>
            <w:left w:val="none" w:sz="0" w:space="0" w:color="auto"/>
            <w:bottom w:val="none" w:sz="0" w:space="0" w:color="auto"/>
            <w:right w:val="none" w:sz="0" w:space="0" w:color="auto"/>
          </w:divBdr>
          <w:divsChild>
            <w:div w:id="297221109">
              <w:marLeft w:val="0"/>
              <w:marRight w:val="0"/>
              <w:marTop w:val="0"/>
              <w:marBottom w:val="0"/>
              <w:divBdr>
                <w:top w:val="none" w:sz="0" w:space="0" w:color="auto"/>
                <w:left w:val="none" w:sz="0" w:space="0" w:color="auto"/>
                <w:bottom w:val="none" w:sz="0" w:space="0" w:color="auto"/>
                <w:right w:val="none" w:sz="0" w:space="0" w:color="auto"/>
              </w:divBdr>
            </w:div>
          </w:divsChild>
        </w:div>
        <w:div w:id="1339388816">
          <w:marLeft w:val="0"/>
          <w:marRight w:val="0"/>
          <w:marTop w:val="0"/>
          <w:marBottom w:val="0"/>
          <w:divBdr>
            <w:top w:val="none" w:sz="0" w:space="0" w:color="auto"/>
            <w:left w:val="none" w:sz="0" w:space="0" w:color="auto"/>
            <w:bottom w:val="none" w:sz="0" w:space="0" w:color="auto"/>
            <w:right w:val="none" w:sz="0" w:space="0" w:color="auto"/>
          </w:divBdr>
          <w:divsChild>
            <w:div w:id="1098792279">
              <w:marLeft w:val="0"/>
              <w:marRight w:val="0"/>
              <w:marTop w:val="0"/>
              <w:marBottom w:val="0"/>
              <w:divBdr>
                <w:top w:val="none" w:sz="0" w:space="0" w:color="auto"/>
                <w:left w:val="none" w:sz="0" w:space="0" w:color="auto"/>
                <w:bottom w:val="none" w:sz="0" w:space="0" w:color="auto"/>
                <w:right w:val="none" w:sz="0" w:space="0" w:color="auto"/>
              </w:divBdr>
            </w:div>
          </w:divsChild>
        </w:div>
        <w:div w:id="1340277960">
          <w:marLeft w:val="0"/>
          <w:marRight w:val="0"/>
          <w:marTop w:val="0"/>
          <w:marBottom w:val="0"/>
          <w:divBdr>
            <w:top w:val="none" w:sz="0" w:space="0" w:color="auto"/>
            <w:left w:val="none" w:sz="0" w:space="0" w:color="auto"/>
            <w:bottom w:val="none" w:sz="0" w:space="0" w:color="auto"/>
            <w:right w:val="none" w:sz="0" w:space="0" w:color="auto"/>
          </w:divBdr>
          <w:divsChild>
            <w:div w:id="1164710632">
              <w:marLeft w:val="0"/>
              <w:marRight w:val="0"/>
              <w:marTop w:val="0"/>
              <w:marBottom w:val="0"/>
              <w:divBdr>
                <w:top w:val="none" w:sz="0" w:space="0" w:color="auto"/>
                <w:left w:val="none" w:sz="0" w:space="0" w:color="auto"/>
                <w:bottom w:val="none" w:sz="0" w:space="0" w:color="auto"/>
                <w:right w:val="none" w:sz="0" w:space="0" w:color="auto"/>
              </w:divBdr>
            </w:div>
          </w:divsChild>
        </w:div>
        <w:div w:id="1344479686">
          <w:marLeft w:val="0"/>
          <w:marRight w:val="0"/>
          <w:marTop w:val="0"/>
          <w:marBottom w:val="0"/>
          <w:divBdr>
            <w:top w:val="none" w:sz="0" w:space="0" w:color="auto"/>
            <w:left w:val="none" w:sz="0" w:space="0" w:color="auto"/>
            <w:bottom w:val="none" w:sz="0" w:space="0" w:color="auto"/>
            <w:right w:val="none" w:sz="0" w:space="0" w:color="auto"/>
          </w:divBdr>
          <w:divsChild>
            <w:div w:id="83498371">
              <w:marLeft w:val="0"/>
              <w:marRight w:val="0"/>
              <w:marTop w:val="0"/>
              <w:marBottom w:val="0"/>
              <w:divBdr>
                <w:top w:val="none" w:sz="0" w:space="0" w:color="auto"/>
                <w:left w:val="none" w:sz="0" w:space="0" w:color="auto"/>
                <w:bottom w:val="none" w:sz="0" w:space="0" w:color="auto"/>
                <w:right w:val="none" w:sz="0" w:space="0" w:color="auto"/>
              </w:divBdr>
            </w:div>
          </w:divsChild>
        </w:div>
        <w:div w:id="1376079838">
          <w:marLeft w:val="0"/>
          <w:marRight w:val="0"/>
          <w:marTop w:val="0"/>
          <w:marBottom w:val="0"/>
          <w:divBdr>
            <w:top w:val="none" w:sz="0" w:space="0" w:color="auto"/>
            <w:left w:val="none" w:sz="0" w:space="0" w:color="auto"/>
            <w:bottom w:val="none" w:sz="0" w:space="0" w:color="auto"/>
            <w:right w:val="none" w:sz="0" w:space="0" w:color="auto"/>
          </w:divBdr>
          <w:divsChild>
            <w:div w:id="1085031718">
              <w:marLeft w:val="0"/>
              <w:marRight w:val="0"/>
              <w:marTop w:val="0"/>
              <w:marBottom w:val="0"/>
              <w:divBdr>
                <w:top w:val="none" w:sz="0" w:space="0" w:color="auto"/>
                <w:left w:val="none" w:sz="0" w:space="0" w:color="auto"/>
                <w:bottom w:val="none" w:sz="0" w:space="0" w:color="auto"/>
                <w:right w:val="none" w:sz="0" w:space="0" w:color="auto"/>
              </w:divBdr>
            </w:div>
          </w:divsChild>
        </w:div>
        <w:div w:id="1406339689">
          <w:marLeft w:val="0"/>
          <w:marRight w:val="0"/>
          <w:marTop w:val="0"/>
          <w:marBottom w:val="0"/>
          <w:divBdr>
            <w:top w:val="none" w:sz="0" w:space="0" w:color="auto"/>
            <w:left w:val="none" w:sz="0" w:space="0" w:color="auto"/>
            <w:bottom w:val="none" w:sz="0" w:space="0" w:color="auto"/>
            <w:right w:val="none" w:sz="0" w:space="0" w:color="auto"/>
          </w:divBdr>
          <w:divsChild>
            <w:div w:id="1108500732">
              <w:marLeft w:val="0"/>
              <w:marRight w:val="0"/>
              <w:marTop w:val="0"/>
              <w:marBottom w:val="0"/>
              <w:divBdr>
                <w:top w:val="none" w:sz="0" w:space="0" w:color="auto"/>
                <w:left w:val="none" w:sz="0" w:space="0" w:color="auto"/>
                <w:bottom w:val="none" w:sz="0" w:space="0" w:color="auto"/>
                <w:right w:val="none" w:sz="0" w:space="0" w:color="auto"/>
              </w:divBdr>
            </w:div>
          </w:divsChild>
        </w:div>
        <w:div w:id="1439448962">
          <w:marLeft w:val="0"/>
          <w:marRight w:val="0"/>
          <w:marTop w:val="0"/>
          <w:marBottom w:val="0"/>
          <w:divBdr>
            <w:top w:val="none" w:sz="0" w:space="0" w:color="auto"/>
            <w:left w:val="none" w:sz="0" w:space="0" w:color="auto"/>
            <w:bottom w:val="none" w:sz="0" w:space="0" w:color="auto"/>
            <w:right w:val="none" w:sz="0" w:space="0" w:color="auto"/>
          </w:divBdr>
          <w:divsChild>
            <w:div w:id="714812264">
              <w:marLeft w:val="0"/>
              <w:marRight w:val="0"/>
              <w:marTop w:val="0"/>
              <w:marBottom w:val="0"/>
              <w:divBdr>
                <w:top w:val="none" w:sz="0" w:space="0" w:color="auto"/>
                <w:left w:val="none" w:sz="0" w:space="0" w:color="auto"/>
                <w:bottom w:val="none" w:sz="0" w:space="0" w:color="auto"/>
                <w:right w:val="none" w:sz="0" w:space="0" w:color="auto"/>
              </w:divBdr>
            </w:div>
          </w:divsChild>
        </w:div>
        <w:div w:id="1458134643">
          <w:marLeft w:val="0"/>
          <w:marRight w:val="0"/>
          <w:marTop w:val="0"/>
          <w:marBottom w:val="0"/>
          <w:divBdr>
            <w:top w:val="none" w:sz="0" w:space="0" w:color="auto"/>
            <w:left w:val="none" w:sz="0" w:space="0" w:color="auto"/>
            <w:bottom w:val="none" w:sz="0" w:space="0" w:color="auto"/>
            <w:right w:val="none" w:sz="0" w:space="0" w:color="auto"/>
          </w:divBdr>
          <w:divsChild>
            <w:div w:id="1402362081">
              <w:marLeft w:val="0"/>
              <w:marRight w:val="0"/>
              <w:marTop w:val="0"/>
              <w:marBottom w:val="0"/>
              <w:divBdr>
                <w:top w:val="none" w:sz="0" w:space="0" w:color="auto"/>
                <w:left w:val="none" w:sz="0" w:space="0" w:color="auto"/>
                <w:bottom w:val="none" w:sz="0" w:space="0" w:color="auto"/>
                <w:right w:val="none" w:sz="0" w:space="0" w:color="auto"/>
              </w:divBdr>
            </w:div>
          </w:divsChild>
        </w:div>
        <w:div w:id="1459758103">
          <w:marLeft w:val="0"/>
          <w:marRight w:val="0"/>
          <w:marTop w:val="0"/>
          <w:marBottom w:val="0"/>
          <w:divBdr>
            <w:top w:val="none" w:sz="0" w:space="0" w:color="auto"/>
            <w:left w:val="none" w:sz="0" w:space="0" w:color="auto"/>
            <w:bottom w:val="none" w:sz="0" w:space="0" w:color="auto"/>
            <w:right w:val="none" w:sz="0" w:space="0" w:color="auto"/>
          </w:divBdr>
          <w:divsChild>
            <w:div w:id="601455023">
              <w:marLeft w:val="0"/>
              <w:marRight w:val="0"/>
              <w:marTop w:val="0"/>
              <w:marBottom w:val="0"/>
              <w:divBdr>
                <w:top w:val="none" w:sz="0" w:space="0" w:color="auto"/>
                <w:left w:val="none" w:sz="0" w:space="0" w:color="auto"/>
                <w:bottom w:val="none" w:sz="0" w:space="0" w:color="auto"/>
                <w:right w:val="none" w:sz="0" w:space="0" w:color="auto"/>
              </w:divBdr>
            </w:div>
          </w:divsChild>
        </w:div>
        <w:div w:id="1460605962">
          <w:marLeft w:val="0"/>
          <w:marRight w:val="0"/>
          <w:marTop w:val="0"/>
          <w:marBottom w:val="0"/>
          <w:divBdr>
            <w:top w:val="none" w:sz="0" w:space="0" w:color="auto"/>
            <w:left w:val="none" w:sz="0" w:space="0" w:color="auto"/>
            <w:bottom w:val="none" w:sz="0" w:space="0" w:color="auto"/>
            <w:right w:val="none" w:sz="0" w:space="0" w:color="auto"/>
          </w:divBdr>
          <w:divsChild>
            <w:div w:id="256134438">
              <w:marLeft w:val="0"/>
              <w:marRight w:val="0"/>
              <w:marTop w:val="0"/>
              <w:marBottom w:val="0"/>
              <w:divBdr>
                <w:top w:val="none" w:sz="0" w:space="0" w:color="auto"/>
                <w:left w:val="none" w:sz="0" w:space="0" w:color="auto"/>
                <w:bottom w:val="none" w:sz="0" w:space="0" w:color="auto"/>
                <w:right w:val="none" w:sz="0" w:space="0" w:color="auto"/>
              </w:divBdr>
            </w:div>
          </w:divsChild>
        </w:div>
        <w:div w:id="1466387746">
          <w:marLeft w:val="0"/>
          <w:marRight w:val="0"/>
          <w:marTop w:val="0"/>
          <w:marBottom w:val="0"/>
          <w:divBdr>
            <w:top w:val="none" w:sz="0" w:space="0" w:color="auto"/>
            <w:left w:val="none" w:sz="0" w:space="0" w:color="auto"/>
            <w:bottom w:val="none" w:sz="0" w:space="0" w:color="auto"/>
            <w:right w:val="none" w:sz="0" w:space="0" w:color="auto"/>
          </w:divBdr>
          <w:divsChild>
            <w:div w:id="1313438511">
              <w:marLeft w:val="0"/>
              <w:marRight w:val="0"/>
              <w:marTop w:val="0"/>
              <w:marBottom w:val="0"/>
              <w:divBdr>
                <w:top w:val="none" w:sz="0" w:space="0" w:color="auto"/>
                <w:left w:val="none" w:sz="0" w:space="0" w:color="auto"/>
                <w:bottom w:val="none" w:sz="0" w:space="0" w:color="auto"/>
                <w:right w:val="none" w:sz="0" w:space="0" w:color="auto"/>
              </w:divBdr>
            </w:div>
            <w:div w:id="1908688733">
              <w:marLeft w:val="0"/>
              <w:marRight w:val="0"/>
              <w:marTop w:val="0"/>
              <w:marBottom w:val="0"/>
              <w:divBdr>
                <w:top w:val="none" w:sz="0" w:space="0" w:color="auto"/>
                <w:left w:val="none" w:sz="0" w:space="0" w:color="auto"/>
                <w:bottom w:val="none" w:sz="0" w:space="0" w:color="auto"/>
                <w:right w:val="none" w:sz="0" w:space="0" w:color="auto"/>
              </w:divBdr>
            </w:div>
          </w:divsChild>
        </w:div>
        <w:div w:id="1469669107">
          <w:marLeft w:val="0"/>
          <w:marRight w:val="0"/>
          <w:marTop w:val="0"/>
          <w:marBottom w:val="0"/>
          <w:divBdr>
            <w:top w:val="none" w:sz="0" w:space="0" w:color="auto"/>
            <w:left w:val="none" w:sz="0" w:space="0" w:color="auto"/>
            <w:bottom w:val="none" w:sz="0" w:space="0" w:color="auto"/>
            <w:right w:val="none" w:sz="0" w:space="0" w:color="auto"/>
          </w:divBdr>
          <w:divsChild>
            <w:div w:id="799490822">
              <w:marLeft w:val="0"/>
              <w:marRight w:val="0"/>
              <w:marTop w:val="0"/>
              <w:marBottom w:val="0"/>
              <w:divBdr>
                <w:top w:val="none" w:sz="0" w:space="0" w:color="auto"/>
                <w:left w:val="none" w:sz="0" w:space="0" w:color="auto"/>
                <w:bottom w:val="none" w:sz="0" w:space="0" w:color="auto"/>
                <w:right w:val="none" w:sz="0" w:space="0" w:color="auto"/>
              </w:divBdr>
            </w:div>
          </w:divsChild>
        </w:div>
        <w:div w:id="1471704668">
          <w:marLeft w:val="0"/>
          <w:marRight w:val="0"/>
          <w:marTop w:val="0"/>
          <w:marBottom w:val="0"/>
          <w:divBdr>
            <w:top w:val="none" w:sz="0" w:space="0" w:color="auto"/>
            <w:left w:val="none" w:sz="0" w:space="0" w:color="auto"/>
            <w:bottom w:val="none" w:sz="0" w:space="0" w:color="auto"/>
            <w:right w:val="none" w:sz="0" w:space="0" w:color="auto"/>
          </w:divBdr>
          <w:divsChild>
            <w:div w:id="372970225">
              <w:marLeft w:val="0"/>
              <w:marRight w:val="0"/>
              <w:marTop w:val="0"/>
              <w:marBottom w:val="0"/>
              <w:divBdr>
                <w:top w:val="none" w:sz="0" w:space="0" w:color="auto"/>
                <w:left w:val="none" w:sz="0" w:space="0" w:color="auto"/>
                <w:bottom w:val="none" w:sz="0" w:space="0" w:color="auto"/>
                <w:right w:val="none" w:sz="0" w:space="0" w:color="auto"/>
              </w:divBdr>
            </w:div>
            <w:div w:id="747381798">
              <w:marLeft w:val="0"/>
              <w:marRight w:val="0"/>
              <w:marTop w:val="0"/>
              <w:marBottom w:val="0"/>
              <w:divBdr>
                <w:top w:val="none" w:sz="0" w:space="0" w:color="auto"/>
                <w:left w:val="none" w:sz="0" w:space="0" w:color="auto"/>
                <w:bottom w:val="none" w:sz="0" w:space="0" w:color="auto"/>
                <w:right w:val="none" w:sz="0" w:space="0" w:color="auto"/>
              </w:divBdr>
            </w:div>
            <w:div w:id="1217936412">
              <w:marLeft w:val="0"/>
              <w:marRight w:val="0"/>
              <w:marTop w:val="0"/>
              <w:marBottom w:val="0"/>
              <w:divBdr>
                <w:top w:val="none" w:sz="0" w:space="0" w:color="auto"/>
                <w:left w:val="none" w:sz="0" w:space="0" w:color="auto"/>
                <w:bottom w:val="none" w:sz="0" w:space="0" w:color="auto"/>
                <w:right w:val="none" w:sz="0" w:space="0" w:color="auto"/>
              </w:divBdr>
            </w:div>
          </w:divsChild>
        </w:div>
        <w:div w:id="1472821865">
          <w:marLeft w:val="0"/>
          <w:marRight w:val="0"/>
          <w:marTop w:val="0"/>
          <w:marBottom w:val="0"/>
          <w:divBdr>
            <w:top w:val="none" w:sz="0" w:space="0" w:color="auto"/>
            <w:left w:val="none" w:sz="0" w:space="0" w:color="auto"/>
            <w:bottom w:val="none" w:sz="0" w:space="0" w:color="auto"/>
            <w:right w:val="none" w:sz="0" w:space="0" w:color="auto"/>
          </w:divBdr>
          <w:divsChild>
            <w:div w:id="1911041396">
              <w:marLeft w:val="0"/>
              <w:marRight w:val="0"/>
              <w:marTop w:val="0"/>
              <w:marBottom w:val="0"/>
              <w:divBdr>
                <w:top w:val="none" w:sz="0" w:space="0" w:color="auto"/>
                <w:left w:val="none" w:sz="0" w:space="0" w:color="auto"/>
                <w:bottom w:val="none" w:sz="0" w:space="0" w:color="auto"/>
                <w:right w:val="none" w:sz="0" w:space="0" w:color="auto"/>
              </w:divBdr>
            </w:div>
          </w:divsChild>
        </w:div>
        <w:div w:id="1495295384">
          <w:marLeft w:val="0"/>
          <w:marRight w:val="0"/>
          <w:marTop w:val="0"/>
          <w:marBottom w:val="0"/>
          <w:divBdr>
            <w:top w:val="none" w:sz="0" w:space="0" w:color="auto"/>
            <w:left w:val="none" w:sz="0" w:space="0" w:color="auto"/>
            <w:bottom w:val="none" w:sz="0" w:space="0" w:color="auto"/>
            <w:right w:val="none" w:sz="0" w:space="0" w:color="auto"/>
          </w:divBdr>
          <w:divsChild>
            <w:div w:id="2017611136">
              <w:marLeft w:val="0"/>
              <w:marRight w:val="0"/>
              <w:marTop w:val="0"/>
              <w:marBottom w:val="0"/>
              <w:divBdr>
                <w:top w:val="none" w:sz="0" w:space="0" w:color="auto"/>
                <w:left w:val="none" w:sz="0" w:space="0" w:color="auto"/>
                <w:bottom w:val="none" w:sz="0" w:space="0" w:color="auto"/>
                <w:right w:val="none" w:sz="0" w:space="0" w:color="auto"/>
              </w:divBdr>
            </w:div>
          </w:divsChild>
        </w:div>
        <w:div w:id="1508789225">
          <w:marLeft w:val="0"/>
          <w:marRight w:val="0"/>
          <w:marTop w:val="0"/>
          <w:marBottom w:val="0"/>
          <w:divBdr>
            <w:top w:val="none" w:sz="0" w:space="0" w:color="auto"/>
            <w:left w:val="none" w:sz="0" w:space="0" w:color="auto"/>
            <w:bottom w:val="none" w:sz="0" w:space="0" w:color="auto"/>
            <w:right w:val="none" w:sz="0" w:space="0" w:color="auto"/>
          </w:divBdr>
          <w:divsChild>
            <w:div w:id="1222138115">
              <w:marLeft w:val="0"/>
              <w:marRight w:val="0"/>
              <w:marTop w:val="0"/>
              <w:marBottom w:val="0"/>
              <w:divBdr>
                <w:top w:val="none" w:sz="0" w:space="0" w:color="auto"/>
                <w:left w:val="none" w:sz="0" w:space="0" w:color="auto"/>
                <w:bottom w:val="none" w:sz="0" w:space="0" w:color="auto"/>
                <w:right w:val="none" w:sz="0" w:space="0" w:color="auto"/>
              </w:divBdr>
            </w:div>
          </w:divsChild>
        </w:div>
        <w:div w:id="1520508178">
          <w:marLeft w:val="0"/>
          <w:marRight w:val="0"/>
          <w:marTop w:val="0"/>
          <w:marBottom w:val="0"/>
          <w:divBdr>
            <w:top w:val="none" w:sz="0" w:space="0" w:color="auto"/>
            <w:left w:val="none" w:sz="0" w:space="0" w:color="auto"/>
            <w:bottom w:val="none" w:sz="0" w:space="0" w:color="auto"/>
            <w:right w:val="none" w:sz="0" w:space="0" w:color="auto"/>
          </w:divBdr>
          <w:divsChild>
            <w:div w:id="1170675456">
              <w:marLeft w:val="0"/>
              <w:marRight w:val="0"/>
              <w:marTop w:val="0"/>
              <w:marBottom w:val="0"/>
              <w:divBdr>
                <w:top w:val="none" w:sz="0" w:space="0" w:color="auto"/>
                <w:left w:val="none" w:sz="0" w:space="0" w:color="auto"/>
                <w:bottom w:val="none" w:sz="0" w:space="0" w:color="auto"/>
                <w:right w:val="none" w:sz="0" w:space="0" w:color="auto"/>
              </w:divBdr>
            </w:div>
          </w:divsChild>
        </w:div>
        <w:div w:id="1549143999">
          <w:marLeft w:val="0"/>
          <w:marRight w:val="0"/>
          <w:marTop w:val="0"/>
          <w:marBottom w:val="0"/>
          <w:divBdr>
            <w:top w:val="none" w:sz="0" w:space="0" w:color="auto"/>
            <w:left w:val="none" w:sz="0" w:space="0" w:color="auto"/>
            <w:bottom w:val="none" w:sz="0" w:space="0" w:color="auto"/>
            <w:right w:val="none" w:sz="0" w:space="0" w:color="auto"/>
          </w:divBdr>
          <w:divsChild>
            <w:div w:id="31077575">
              <w:marLeft w:val="0"/>
              <w:marRight w:val="0"/>
              <w:marTop w:val="0"/>
              <w:marBottom w:val="0"/>
              <w:divBdr>
                <w:top w:val="none" w:sz="0" w:space="0" w:color="auto"/>
                <w:left w:val="none" w:sz="0" w:space="0" w:color="auto"/>
                <w:bottom w:val="none" w:sz="0" w:space="0" w:color="auto"/>
                <w:right w:val="none" w:sz="0" w:space="0" w:color="auto"/>
              </w:divBdr>
            </w:div>
          </w:divsChild>
        </w:div>
        <w:div w:id="1553618740">
          <w:marLeft w:val="0"/>
          <w:marRight w:val="0"/>
          <w:marTop w:val="0"/>
          <w:marBottom w:val="0"/>
          <w:divBdr>
            <w:top w:val="none" w:sz="0" w:space="0" w:color="auto"/>
            <w:left w:val="none" w:sz="0" w:space="0" w:color="auto"/>
            <w:bottom w:val="none" w:sz="0" w:space="0" w:color="auto"/>
            <w:right w:val="none" w:sz="0" w:space="0" w:color="auto"/>
          </w:divBdr>
          <w:divsChild>
            <w:div w:id="121000681">
              <w:marLeft w:val="0"/>
              <w:marRight w:val="0"/>
              <w:marTop w:val="0"/>
              <w:marBottom w:val="0"/>
              <w:divBdr>
                <w:top w:val="none" w:sz="0" w:space="0" w:color="auto"/>
                <w:left w:val="none" w:sz="0" w:space="0" w:color="auto"/>
                <w:bottom w:val="none" w:sz="0" w:space="0" w:color="auto"/>
                <w:right w:val="none" w:sz="0" w:space="0" w:color="auto"/>
              </w:divBdr>
            </w:div>
          </w:divsChild>
        </w:div>
        <w:div w:id="1556352193">
          <w:marLeft w:val="0"/>
          <w:marRight w:val="0"/>
          <w:marTop w:val="0"/>
          <w:marBottom w:val="0"/>
          <w:divBdr>
            <w:top w:val="none" w:sz="0" w:space="0" w:color="auto"/>
            <w:left w:val="none" w:sz="0" w:space="0" w:color="auto"/>
            <w:bottom w:val="none" w:sz="0" w:space="0" w:color="auto"/>
            <w:right w:val="none" w:sz="0" w:space="0" w:color="auto"/>
          </w:divBdr>
          <w:divsChild>
            <w:div w:id="1427923884">
              <w:marLeft w:val="0"/>
              <w:marRight w:val="0"/>
              <w:marTop w:val="0"/>
              <w:marBottom w:val="0"/>
              <w:divBdr>
                <w:top w:val="none" w:sz="0" w:space="0" w:color="auto"/>
                <w:left w:val="none" w:sz="0" w:space="0" w:color="auto"/>
                <w:bottom w:val="none" w:sz="0" w:space="0" w:color="auto"/>
                <w:right w:val="none" w:sz="0" w:space="0" w:color="auto"/>
              </w:divBdr>
            </w:div>
          </w:divsChild>
        </w:div>
        <w:div w:id="1561281665">
          <w:marLeft w:val="0"/>
          <w:marRight w:val="0"/>
          <w:marTop w:val="0"/>
          <w:marBottom w:val="0"/>
          <w:divBdr>
            <w:top w:val="none" w:sz="0" w:space="0" w:color="auto"/>
            <w:left w:val="none" w:sz="0" w:space="0" w:color="auto"/>
            <w:bottom w:val="none" w:sz="0" w:space="0" w:color="auto"/>
            <w:right w:val="none" w:sz="0" w:space="0" w:color="auto"/>
          </w:divBdr>
          <w:divsChild>
            <w:div w:id="89543569">
              <w:marLeft w:val="0"/>
              <w:marRight w:val="0"/>
              <w:marTop w:val="0"/>
              <w:marBottom w:val="0"/>
              <w:divBdr>
                <w:top w:val="none" w:sz="0" w:space="0" w:color="auto"/>
                <w:left w:val="none" w:sz="0" w:space="0" w:color="auto"/>
                <w:bottom w:val="none" w:sz="0" w:space="0" w:color="auto"/>
                <w:right w:val="none" w:sz="0" w:space="0" w:color="auto"/>
              </w:divBdr>
            </w:div>
            <w:div w:id="179010000">
              <w:marLeft w:val="0"/>
              <w:marRight w:val="0"/>
              <w:marTop w:val="0"/>
              <w:marBottom w:val="0"/>
              <w:divBdr>
                <w:top w:val="none" w:sz="0" w:space="0" w:color="auto"/>
                <w:left w:val="none" w:sz="0" w:space="0" w:color="auto"/>
                <w:bottom w:val="none" w:sz="0" w:space="0" w:color="auto"/>
                <w:right w:val="none" w:sz="0" w:space="0" w:color="auto"/>
              </w:divBdr>
            </w:div>
          </w:divsChild>
        </w:div>
        <w:div w:id="1565725462">
          <w:marLeft w:val="0"/>
          <w:marRight w:val="0"/>
          <w:marTop w:val="0"/>
          <w:marBottom w:val="0"/>
          <w:divBdr>
            <w:top w:val="none" w:sz="0" w:space="0" w:color="auto"/>
            <w:left w:val="none" w:sz="0" w:space="0" w:color="auto"/>
            <w:bottom w:val="none" w:sz="0" w:space="0" w:color="auto"/>
            <w:right w:val="none" w:sz="0" w:space="0" w:color="auto"/>
          </w:divBdr>
          <w:divsChild>
            <w:div w:id="420219453">
              <w:marLeft w:val="0"/>
              <w:marRight w:val="0"/>
              <w:marTop w:val="0"/>
              <w:marBottom w:val="0"/>
              <w:divBdr>
                <w:top w:val="none" w:sz="0" w:space="0" w:color="auto"/>
                <w:left w:val="none" w:sz="0" w:space="0" w:color="auto"/>
                <w:bottom w:val="none" w:sz="0" w:space="0" w:color="auto"/>
                <w:right w:val="none" w:sz="0" w:space="0" w:color="auto"/>
              </w:divBdr>
            </w:div>
          </w:divsChild>
        </w:div>
        <w:div w:id="1574466843">
          <w:marLeft w:val="0"/>
          <w:marRight w:val="0"/>
          <w:marTop w:val="0"/>
          <w:marBottom w:val="0"/>
          <w:divBdr>
            <w:top w:val="none" w:sz="0" w:space="0" w:color="auto"/>
            <w:left w:val="none" w:sz="0" w:space="0" w:color="auto"/>
            <w:bottom w:val="none" w:sz="0" w:space="0" w:color="auto"/>
            <w:right w:val="none" w:sz="0" w:space="0" w:color="auto"/>
          </w:divBdr>
          <w:divsChild>
            <w:div w:id="988677837">
              <w:marLeft w:val="0"/>
              <w:marRight w:val="0"/>
              <w:marTop w:val="0"/>
              <w:marBottom w:val="0"/>
              <w:divBdr>
                <w:top w:val="none" w:sz="0" w:space="0" w:color="auto"/>
                <w:left w:val="none" w:sz="0" w:space="0" w:color="auto"/>
                <w:bottom w:val="none" w:sz="0" w:space="0" w:color="auto"/>
                <w:right w:val="none" w:sz="0" w:space="0" w:color="auto"/>
              </w:divBdr>
            </w:div>
          </w:divsChild>
        </w:div>
        <w:div w:id="1585643767">
          <w:marLeft w:val="0"/>
          <w:marRight w:val="0"/>
          <w:marTop w:val="0"/>
          <w:marBottom w:val="0"/>
          <w:divBdr>
            <w:top w:val="none" w:sz="0" w:space="0" w:color="auto"/>
            <w:left w:val="none" w:sz="0" w:space="0" w:color="auto"/>
            <w:bottom w:val="none" w:sz="0" w:space="0" w:color="auto"/>
            <w:right w:val="none" w:sz="0" w:space="0" w:color="auto"/>
          </w:divBdr>
          <w:divsChild>
            <w:div w:id="1926955064">
              <w:marLeft w:val="0"/>
              <w:marRight w:val="0"/>
              <w:marTop w:val="0"/>
              <w:marBottom w:val="0"/>
              <w:divBdr>
                <w:top w:val="none" w:sz="0" w:space="0" w:color="auto"/>
                <w:left w:val="none" w:sz="0" w:space="0" w:color="auto"/>
                <w:bottom w:val="none" w:sz="0" w:space="0" w:color="auto"/>
                <w:right w:val="none" w:sz="0" w:space="0" w:color="auto"/>
              </w:divBdr>
            </w:div>
          </w:divsChild>
        </w:div>
        <w:div w:id="1590701176">
          <w:marLeft w:val="0"/>
          <w:marRight w:val="0"/>
          <w:marTop w:val="0"/>
          <w:marBottom w:val="0"/>
          <w:divBdr>
            <w:top w:val="none" w:sz="0" w:space="0" w:color="auto"/>
            <w:left w:val="none" w:sz="0" w:space="0" w:color="auto"/>
            <w:bottom w:val="none" w:sz="0" w:space="0" w:color="auto"/>
            <w:right w:val="none" w:sz="0" w:space="0" w:color="auto"/>
          </w:divBdr>
          <w:divsChild>
            <w:div w:id="1850102328">
              <w:marLeft w:val="0"/>
              <w:marRight w:val="0"/>
              <w:marTop w:val="0"/>
              <w:marBottom w:val="0"/>
              <w:divBdr>
                <w:top w:val="none" w:sz="0" w:space="0" w:color="auto"/>
                <w:left w:val="none" w:sz="0" w:space="0" w:color="auto"/>
                <w:bottom w:val="none" w:sz="0" w:space="0" w:color="auto"/>
                <w:right w:val="none" w:sz="0" w:space="0" w:color="auto"/>
              </w:divBdr>
            </w:div>
          </w:divsChild>
        </w:div>
        <w:div w:id="1593975011">
          <w:marLeft w:val="0"/>
          <w:marRight w:val="0"/>
          <w:marTop w:val="0"/>
          <w:marBottom w:val="0"/>
          <w:divBdr>
            <w:top w:val="none" w:sz="0" w:space="0" w:color="auto"/>
            <w:left w:val="none" w:sz="0" w:space="0" w:color="auto"/>
            <w:bottom w:val="none" w:sz="0" w:space="0" w:color="auto"/>
            <w:right w:val="none" w:sz="0" w:space="0" w:color="auto"/>
          </w:divBdr>
          <w:divsChild>
            <w:div w:id="924144321">
              <w:marLeft w:val="0"/>
              <w:marRight w:val="0"/>
              <w:marTop w:val="0"/>
              <w:marBottom w:val="0"/>
              <w:divBdr>
                <w:top w:val="none" w:sz="0" w:space="0" w:color="auto"/>
                <w:left w:val="none" w:sz="0" w:space="0" w:color="auto"/>
                <w:bottom w:val="none" w:sz="0" w:space="0" w:color="auto"/>
                <w:right w:val="none" w:sz="0" w:space="0" w:color="auto"/>
              </w:divBdr>
            </w:div>
          </w:divsChild>
        </w:div>
        <w:div w:id="1619675139">
          <w:marLeft w:val="0"/>
          <w:marRight w:val="0"/>
          <w:marTop w:val="0"/>
          <w:marBottom w:val="0"/>
          <w:divBdr>
            <w:top w:val="none" w:sz="0" w:space="0" w:color="auto"/>
            <w:left w:val="none" w:sz="0" w:space="0" w:color="auto"/>
            <w:bottom w:val="none" w:sz="0" w:space="0" w:color="auto"/>
            <w:right w:val="none" w:sz="0" w:space="0" w:color="auto"/>
          </w:divBdr>
          <w:divsChild>
            <w:div w:id="1278173453">
              <w:marLeft w:val="0"/>
              <w:marRight w:val="0"/>
              <w:marTop w:val="0"/>
              <w:marBottom w:val="0"/>
              <w:divBdr>
                <w:top w:val="none" w:sz="0" w:space="0" w:color="auto"/>
                <w:left w:val="none" w:sz="0" w:space="0" w:color="auto"/>
                <w:bottom w:val="none" w:sz="0" w:space="0" w:color="auto"/>
                <w:right w:val="none" w:sz="0" w:space="0" w:color="auto"/>
              </w:divBdr>
            </w:div>
          </w:divsChild>
        </w:div>
        <w:div w:id="1624992585">
          <w:marLeft w:val="0"/>
          <w:marRight w:val="0"/>
          <w:marTop w:val="0"/>
          <w:marBottom w:val="0"/>
          <w:divBdr>
            <w:top w:val="none" w:sz="0" w:space="0" w:color="auto"/>
            <w:left w:val="none" w:sz="0" w:space="0" w:color="auto"/>
            <w:bottom w:val="none" w:sz="0" w:space="0" w:color="auto"/>
            <w:right w:val="none" w:sz="0" w:space="0" w:color="auto"/>
          </w:divBdr>
          <w:divsChild>
            <w:div w:id="1504128963">
              <w:marLeft w:val="0"/>
              <w:marRight w:val="0"/>
              <w:marTop w:val="0"/>
              <w:marBottom w:val="0"/>
              <w:divBdr>
                <w:top w:val="none" w:sz="0" w:space="0" w:color="auto"/>
                <w:left w:val="none" w:sz="0" w:space="0" w:color="auto"/>
                <w:bottom w:val="none" w:sz="0" w:space="0" w:color="auto"/>
                <w:right w:val="none" w:sz="0" w:space="0" w:color="auto"/>
              </w:divBdr>
            </w:div>
          </w:divsChild>
        </w:div>
        <w:div w:id="1636988176">
          <w:marLeft w:val="0"/>
          <w:marRight w:val="0"/>
          <w:marTop w:val="0"/>
          <w:marBottom w:val="0"/>
          <w:divBdr>
            <w:top w:val="none" w:sz="0" w:space="0" w:color="auto"/>
            <w:left w:val="none" w:sz="0" w:space="0" w:color="auto"/>
            <w:bottom w:val="none" w:sz="0" w:space="0" w:color="auto"/>
            <w:right w:val="none" w:sz="0" w:space="0" w:color="auto"/>
          </w:divBdr>
          <w:divsChild>
            <w:div w:id="224070869">
              <w:marLeft w:val="0"/>
              <w:marRight w:val="0"/>
              <w:marTop w:val="0"/>
              <w:marBottom w:val="0"/>
              <w:divBdr>
                <w:top w:val="none" w:sz="0" w:space="0" w:color="auto"/>
                <w:left w:val="none" w:sz="0" w:space="0" w:color="auto"/>
                <w:bottom w:val="none" w:sz="0" w:space="0" w:color="auto"/>
                <w:right w:val="none" w:sz="0" w:space="0" w:color="auto"/>
              </w:divBdr>
            </w:div>
            <w:div w:id="539978059">
              <w:marLeft w:val="0"/>
              <w:marRight w:val="0"/>
              <w:marTop w:val="0"/>
              <w:marBottom w:val="0"/>
              <w:divBdr>
                <w:top w:val="none" w:sz="0" w:space="0" w:color="auto"/>
                <w:left w:val="none" w:sz="0" w:space="0" w:color="auto"/>
                <w:bottom w:val="none" w:sz="0" w:space="0" w:color="auto"/>
                <w:right w:val="none" w:sz="0" w:space="0" w:color="auto"/>
              </w:divBdr>
            </w:div>
            <w:div w:id="640772011">
              <w:marLeft w:val="0"/>
              <w:marRight w:val="0"/>
              <w:marTop w:val="0"/>
              <w:marBottom w:val="0"/>
              <w:divBdr>
                <w:top w:val="none" w:sz="0" w:space="0" w:color="auto"/>
                <w:left w:val="none" w:sz="0" w:space="0" w:color="auto"/>
                <w:bottom w:val="none" w:sz="0" w:space="0" w:color="auto"/>
                <w:right w:val="none" w:sz="0" w:space="0" w:color="auto"/>
              </w:divBdr>
            </w:div>
            <w:div w:id="745146101">
              <w:marLeft w:val="0"/>
              <w:marRight w:val="0"/>
              <w:marTop w:val="0"/>
              <w:marBottom w:val="0"/>
              <w:divBdr>
                <w:top w:val="none" w:sz="0" w:space="0" w:color="auto"/>
                <w:left w:val="none" w:sz="0" w:space="0" w:color="auto"/>
                <w:bottom w:val="none" w:sz="0" w:space="0" w:color="auto"/>
                <w:right w:val="none" w:sz="0" w:space="0" w:color="auto"/>
              </w:divBdr>
            </w:div>
            <w:div w:id="1219171220">
              <w:marLeft w:val="0"/>
              <w:marRight w:val="0"/>
              <w:marTop w:val="0"/>
              <w:marBottom w:val="0"/>
              <w:divBdr>
                <w:top w:val="none" w:sz="0" w:space="0" w:color="auto"/>
                <w:left w:val="none" w:sz="0" w:space="0" w:color="auto"/>
                <w:bottom w:val="none" w:sz="0" w:space="0" w:color="auto"/>
                <w:right w:val="none" w:sz="0" w:space="0" w:color="auto"/>
              </w:divBdr>
            </w:div>
            <w:div w:id="1456486146">
              <w:marLeft w:val="0"/>
              <w:marRight w:val="0"/>
              <w:marTop w:val="0"/>
              <w:marBottom w:val="0"/>
              <w:divBdr>
                <w:top w:val="none" w:sz="0" w:space="0" w:color="auto"/>
                <w:left w:val="none" w:sz="0" w:space="0" w:color="auto"/>
                <w:bottom w:val="none" w:sz="0" w:space="0" w:color="auto"/>
                <w:right w:val="none" w:sz="0" w:space="0" w:color="auto"/>
              </w:divBdr>
            </w:div>
            <w:div w:id="1726757628">
              <w:marLeft w:val="0"/>
              <w:marRight w:val="0"/>
              <w:marTop w:val="0"/>
              <w:marBottom w:val="0"/>
              <w:divBdr>
                <w:top w:val="none" w:sz="0" w:space="0" w:color="auto"/>
                <w:left w:val="none" w:sz="0" w:space="0" w:color="auto"/>
                <w:bottom w:val="none" w:sz="0" w:space="0" w:color="auto"/>
                <w:right w:val="none" w:sz="0" w:space="0" w:color="auto"/>
              </w:divBdr>
            </w:div>
            <w:div w:id="1810856454">
              <w:marLeft w:val="0"/>
              <w:marRight w:val="0"/>
              <w:marTop w:val="0"/>
              <w:marBottom w:val="0"/>
              <w:divBdr>
                <w:top w:val="none" w:sz="0" w:space="0" w:color="auto"/>
                <w:left w:val="none" w:sz="0" w:space="0" w:color="auto"/>
                <w:bottom w:val="none" w:sz="0" w:space="0" w:color="auto"/>
                <w:right w:val="none" w:sz="0" w:space="0" w:color="auto"/>
              </w:divBdr>
            </w:div>
            <w:div w:id="2009675581">
              <w:marLeft w:val="0"/>
              <w:marRight w:val="0"/>
              <w:marTop w:val="0"/>
              <w:marBottom w:val="0"/>
              <w:divBdr>
                <w:top w:val="none" w:sz="0" w:space="0" w:color="auto"/>
                <w:left w:val="none" w:sz="0" w:space="0" w:color="auto"/>
                <w:bottom w:val="none" w:sz="0" w:space="0" w:color="auto"/>
                <w:right w:val="none" w:sz="0" w:space="0" w:color="auto"/>
              </w:divBdr>
            </w:div>
          </w:divsChild>
        </w:div>
        <w:div w:id="1642927996">
          <w:marLeft w:val="0"/>
          <w:marRight w:val="0"/>
          <w:marTop w:val="0"/>
          <w:marBottom w:val="0"/>
          <w:divBdr>
            <w:top w:val="none" w:sz="0" w:space="0" w:color="auto"/>
            <w:left w:val="none" w:sz="0" w:space="0" w:color="auto"/>
            <w:bottom w:val="none" w:sz="0" w:space="0" w:color="auto"/>
            <w:right w:val="none" w:sz="0" w:space="0" w:color="auto"/>
          </w:divBdr>
          <w:divsChild>
            <w:div w:id="1697997236">
              <w:marLeft w:val="0"/>
              <w:marRight w:val="0"/>
              <w:marTop w:val="0"/>
              <w:marBottom w:val="0"/>
              <w:divBdr>
                <w:top w:val="none" w:sz="0" w:space="0" w:color="auto"/>
                <w:left w:val="none" w:sz="0" w:space="0" w:color="auto"/>
                <w:bottom w:val="none" w:sz="0" w:space="0" w:color="auto"/>
                <w:right w:val="none" w:sz="0" w:space="0" w:color="auto"/>
              </w:divBdr>
            </w:div>
          </w:divsChild>
        </w:div>
        <w:div w:id="1652979501">
          <w:marLeft w:val="0"/>
          <w:marRight w:val="0"/>
          <w:marTop w:val="0"/>
          <w:marBottom w:val="0"/>
          <w:divBdr>
            <w:top w:val="none" w:sz="0" w:space="0" w:color="auto"/>
            <w:left w:val="none" w:sz="0" w:space="0" w:color="auto"/>
            <w:bottom w:val="none" w:sz="0" w:space="0" w:color="auto"/>
            <w:right w:val="none" w:sz="0" w:space="0" w:color="auto"/>
          </w:divBdr>
          <w:divsChild>
            <w:div w:id="1703902903">
              <w:marLeft w:val="0"/>
              <w:marRight w:val="0"/>
              <w:marTop w:val="0"/>
              <w:marBottom w:val="0"/>
              <w:divBdr>
                <w:top w:val="none" w:sz="0" w:space="0" w:color="auto"/>
                <w:left w:val="none" w:sz="0" w:space="0" w:color="auto"/>
                <w:bottom w:val="none" w:sz="0" w:space="0" w:color="auto"/>
                <w:right w:val="none" w:sz="0" w:space="0" w:color="auto"/>
              </w:divBdr>
            </w:div>
          </w:divsChild>
        </w:div>
        <w:div w:id="1658000491">
          <w:marLeft w:val="0"/>
          <w:marRight w:val="0"/>
          <w:marTop w:val="0"/>
          <w:marBottom w:val="0"/>
          <w:divBdr>
            <w:top w:val="none" w:sz="0" w:space="0" w:color="auto"/>
            <w:left w:val="none" w:sz="0" w:space="0" w:color="auto"/>
            <w:bottom w:val="none" w:sz="0" w:space="0" w:color="auto"/>
            <w:right w:val="none" w:sz="0" w:space="0" w:color="auto"/>
          </w:divBdr>
          <w:divsChild>
            <w:div w:id="599487338">
              <w:marLeft w:val="0"/>
              <w:marRight w:val="0"/>
              <w:marTop w:val="0"/>
              <w:marBottom w:val="0"/>
              <w:divBdr>
                <w:top w:val="none" w:sz="0" w:space="0" w:color="auto"/>
                <w:left w:val="none" w:sz="0" w:space="0" w:color="auto"/>
                <w:bottom w:val="none" w:sz="0" w:space="0" w:color="auto"/>
                <w:right w:val="none" w:sz="0" w:space="0" w:color="auto"/>
              </w:divBdr>
            </w:div>
          </w:divsChild>
        </w:div>
        <w:div w:id="1683513391">
          <w:marLeft w:val="0"/>
          <w:marRight w:val="0"/>
          <w:marTop w:val="0"/>
          <w:marBottom w:val="0"/>
          <w:divBdr>
            <w:top w:val="none" w:sz="0" w:space="0" w:color="auto"/>
            <w:left w:val="none" w:sz="0" w:space="0" w:color="auto"/>
            <w:bottom w:val="none" w:sz="0" w:space="0" w:color="auto"/>
            <w:right w:val="none" w:sz="0" w:space="0" w:color="auto"/>
          </w:divBdr>
          <w:divsChild>
            <w:div w:id="67700442">
              <w:marLeft w:val="0"/>
              <w:marRight w:val="0"/>
              <w:marTop w:val="0"/>
              <w:marBottom w:val="0"/>
              <w:divBdr>
                <w:top w:val="none" w:sz="0" w:space="0" w:color="auto"/>
                <w:left w:val="none" w:sz="0" w:space="0" w:color="auto"/>
                <w:bottom w:val="none" w:sz="0" w:space="0" w:color="auto"/>
                <w:right w:val="none" w:sz="0" w:space="0" w:color="auto"/>
              </w:divBdr>
            </w:div>
          </w:divsChild>
        </w:div>
        <w:div w:id="1704592266">
          <w:marLeft w:val="0"/>
          <w:marRight w:val="0"/>
          <w:marTop w:val="0"/>
          <w:marBottom w:val="0"/>
          <w:divBdr>
            <w:top w:val="none" w:sz="0" w:space="0" w:color="auto"/>
            <w:left w:val="none" w:sz="0" w:space="0" w:color="auto"/>
            <w:bottom w:val="none" w:sz="0" w:space="0" w:color="auto"/>
            <w:right w:val="none" w:sz="0" w:space="0" w:color="auto"/>
          </w:divBdr>
          <w:divsChild>
            <w:div w:id="1227110316">
              <w:marLeft w:val="0"/>
              <w:marRight w:val="0"/>
              <w:marTop w:val="0"/>
              <w:marBottom w:val="0"/>
              <w:divBdr>
                <w:top w:val="none" w:sz="0" w:space="0" w:color="auto"/>
                <w:left w:val="none" w:sz="0" w:space="0" w:color="auto"/>
                <w:bottom w:val="none" w:sz="0" w:space="0" w:color="auto"/>
                <w:right w:val="none" w:sz="0" w:space="0" w:color="auto"/>
              </w:divBdr>
            </w:div>
          </w:divsChild>
        </w:div>
        <w:div w:id="1741444010">
          <w:marLeft w:val="0"/>
          <w:marRight w:val="0"/>
          <w:marTop w:val="0"/>
          <w:marBottom w:val="0"/>
          <w:divBdr>
            <w:top w:val="none" w:sz="0" w:space="0" w:color="auto"/>
            <w:left w:val="none" w:sz="0" w:space="0" w:color="auto"/>
            <w:bottom w:val="none" w:sz="0" w:space="0" w:color="auto"/>
            <w:right w:val="none" w:sz="0" w:space="0" w:color="auto"/>
          </w:divBdr>
          <w:divsChild>
            <w:div w:id="78409785">
              <w:marLeft w:val="0"/>
              <w:marRight w:val="0"/>
              <w:marTop w:val="0"/>
              <w:marBottom w:val="0"/>
              <w:divBdr>
                <w:top w:val="none" w:sz="0" w:space="0" w:color="auto"/>
                <w:left w:val="none" w:sz="0" w:space="0" w:color="auto"/>
                <w:bottom w:val="none" w:sz="0" w:space="0" w:color="auto"/>
                <w:right w:val="none" w:sz="0" w:space="0" w:color="auto"/>
              </w:divBdr>
            </w:div>
          </w:divsChild>
        </w:div>
        <w:div w:id="1750155741">
          <w:marLeft w:val="0"/>
          <w:marRight w:val="0"/>
          <w:marTop w:val="0"/>
          <w:marBottom w:val="0"/>
          <w:divBdr>
            <w:top w:val="none" w:sz="0" w:space="0" w:color="auto"/>
            <w:left w:val="none" w:sz="0" w:space="0" w:color="auto"/>
            <w:bottom w:val="none" w:sz="0" w:space="0" w:color="auto"/>
            <w:right w:val="none" w:sz="0" w:space="0" w:color="auto"/>
          </w:divBdr>
          <w:divsChild>
            <w:div w:id="2134322786">
              <w:marLeft w:val="0"/>
              <w:marRight w:val="0"/>
              <w:marTop w:val="0"/>
              <w:marBottom w:val="0"/>
              <w:divBdr>
                <w:top w:val="none" w:sz="0" w:space="0" w:color="auto"/>
                <w:left w:val="none" w:sz="0" w:space="0" w:color="auto"/>
                <w:bottom w:val="none" w:sz="0" w:space="0" w:color="auto"/>
                <w:right w:val="none" w:sz="0" w:space="0" w:color="auto"/>
              </w:divBdr>
            </w:div>
          </w:divsChild>
        </w:div>
        <w:div w:id="1754859362">
          <w:marLeft w:val="0"/>
          <w:marRight w:val="0"/>
          <w:marTop w:val="0"/>
          <w:marBottom w:val="0"/>
          <w:divBdr>
            <w:top w:val="none" w:sz="0" w:space="0" w:color="auto"/>
            <w:left w:val="none" w:sz="0" w:space="0" w:color="auto"/>
            <w:bottom w:val="none" w:sz="0" w:space="0" w:color="auto"/>
            <w:right w:val="none" w:sz="0" w:space="0" w:color="auto"/>
          </w:divBdr>
          <w:divsChild>
            <w:div w:id="282157208">
              <w:marLeft w:val="0"/>
              <w:marRight w:val="0"/>
              <w:marTop w:val="0"/>
              <w:marBottom w:val="0"/>
              <w:divBdr>
                <w:top w:val="none" w:sz="0" w:space="0" w:color="auto"/>
                <w:left w:val="none" w:sz="0" w:space="0" w:color="auto"/>
                <w:bottom w:val="none" w:sz="0" w:space="0" w:color="auto"/>
                <w:right w:val="none" w:sz="0" w:space="0" w:color="auto"/>
              </w:divBdr>
            </w:div>
            <w:div w:id="319117918">
              <w:marLeft w:val="0"/>
              <w:marRight w:val="0"/>
              <w:marTop w:val="0"/>
              <w:marBottom w:val="0"/>
              <w:divBdr>
                <w:top w:val="none" w:sz="0" w:space="0" w:color="auto"/>
                <w:left w:val="none" w:sz="0" w:space="0" w:color="auto"/>
                <w:bottom w:val="none" w:sz="0" w:space="0" w:color="auto"/>
                <w:right w:val="none" w:sz="0" w:space="0" w:color="auto"/>
              </w:divBdr>
            </w:div>
            <w:div w:id="1470395848">
              <w:marLeft w:val="0"/>
              <w:marRight w:val="0"/>
              <w:marTop w:val="0"/>
              <w:marBottom w:val="0"/>
              <w:divBdr>
                <w:top w:val="none" w:sz="0" w:space="0" w:color="auto"/>
                <w:left w:val="none" w:sz="0" w:space="0" w:color="auto"/>
                <w:bottom w:val="none" w:sz="0" w:space="0" w:color="auto"/>
                <w:right w:val="none" w:sz="0" w:space="0" w:color="auto"/>
              </w:divBdr>
            </w:div>
            <w:div w:id="1595825466">
              <w:marLeft w:val="0"/>
              <w:marRight w:val="0"/>
              <w:marTop w:val="0"/>
              <w:marBottom w:val="0"/>
              <w:divBdr>
                <w:top w:val="none" w:sz="0" w:space="0" w:color="auto"/>
                <w:left w:val="none" w:sz="0" w:space="0" w:color="auto"/>
                <w:bottom w:val="none" w:sz="0" w:space="0" w:color="auto"/>
                <w:right w:val="none" w:sz="0" w:space="0" w:color="auto"/>
              </w:divBdr>
            </w:div>
          </w:divsChild>
        </w:div>
        <w:div w:id="1764642557">
          <w:marLeft w:val="0"/>
          <w:marRight w:val="0"/>
          <w:marTop w:val="0"/>
          <w:marBottom w:val="0"/>
          <w:divBdr>
            <w:top w:val="none" w:sz="0" w:space="0" w:color="auto"/>
            <w:left w:val="none" w:sz="0" w:space="0" w:color="auto"/>
            <w:bottom w:val="none" w:sz="0" w:space="0" w:color="auto"/>
            <w:right w:val="none" w:sz="0" w:space="0" w:color="auto"/>
          </w:divBdr>
          <w:divsChild>
            <w:div w:id="1210532041">
              <w:marLeft w:val="0"/>
              <w:marRight w:val="0"/>
              <w:marTop w:val="0"/>
              <w:marBottom w:val="0"/>
              <w:divBdr>
                <w:top w:val="none" w:sz="0" w:space="0" w:color="auto"/>
                <w:left w:val="none" w:sz="0" w:space="0" w:color="auto"/>
                <w:bottom w:val="none" w:sz="0" w:space="0" w:color="auto"/>
                <w:right w:val="none" w:sz="0" w:space="0" w:color="auto"/>
              </w:divBdr>
            </w:div>
          </w:divsChild>
        </w:div>
        <w:div w:id="1773352592">
          <w:marLeft w:val="0"/>
          <w:marRight w:val="0"/>
          <w:marTop w:val="0"/>
          <w:marBottom w:val="0"/>
          <w:divBdr>
            <w:top w:val="none" w:sz="0" w:space="0" w:color="auto"/>
            <w:left w:val="none" w:sz="0" w:space="0" w:color="auto"/>
            <w:bottom w:val="none" w:sz="0" w:space="0" w:color="auto"/>
            <w:right w:val="none" w:sz="0" w:space="0" w:color="auto"/>
          </w:divBdr>
          <w:divsChild>
            <w:div w:id="37895994">
              <w:marLeft w:val="0"/>
              <w:marRight w:val="0"/>
              <w:marTop w:val="0"/>
              <w:marBottom w:val="0"/>
              <w:divBdr>
                <w:top w:val="none" w:sz="0" w:space="0" w:color="auto"/>
                <w:left w:val="none" w:sz="0" w:space="0" w:color="auto"/>
                <w:bottom w:val="none" w:sz="0" w:space="0" w:color="auto"/>
                <w:right w:val="none" w:sz="0" w:space="0" w:color="auto"/>
              </w:divBdr>
            </w:div>
            <w:div w:id="195194738">
              <w:marLeft w:val="0"/>
              <w:marRight w:val="0"/>
              <w:marTop w:val="0"/>
              <w:marBottom w:val="0"/>
              <w:divBdr>
                <w:top w:val="none" w:sz="0" w:space="0" w:color="auto"/>
                <w:left w:val="none" w:sz="0" w:space="0" w:color="auto"/>
                <w:bottom w:val="none" w:sz="0" w:space="0" w:color="auto"/>
                <w:right w:val="none" w:sz="0" w:space="0" w:color="auto"/>
              </w:divBdr>
            </w:div>
            <w:div w:id="897863912">
              <w:marLeft w:val="0"/>
              <w:marRight w:val="0"/>
              <w:marTop w:val="0"/>
              <w:marBottom w:val="0"/>
              <w:divBdr>
                <w:top w:val="none" w:sz="0" w:space="0" w:color="auto"/>
                <w:left w:val="none" w:sz="0" w:space="0" w:color="auto"/>
                <w:bottom w:val="none" w:sz="0" w:space="0" w:color="auto"/>
                <w:right w:val="none" w:sz="0" w:space="0" w:color="auto"/>
              </w:divBdr>
            </w:div>
          </w:divsChild>
        </w:div>
        <w:div w:id="1776631847">
          <w:marLeft w:val="0"/>
          <w:marRight w:val="0"/>
          <w:marTop w:val="0"/>
          <w:marBottom w:val="0"/>
          <w:divBdr>
            <w:top w:val="none" w:sz="0" w:space="0" w:color="auto"/>
            <w:left w:val="none" w:sz="0" w:space="0" w:color="auto"/>
            <w:bottom w:val="none" w:sz="0" w:space="0" w:color="auto"/>
            <w:right w:val="none" w:sz="0" w:space="0" w:color="auto"/>
          </w:divBdr>
          <w:divsChild>
            <w:div w:id="944270750">
              <w:marLeft w:val="0"/>
              <w:marRight w:val="0"/>
              <w:marTop w:val="0"/>
              <w:marBottom w:val="0"/>
              <w:divBdr>
                <w:top w:val="none" w:sz="0" w:space="0" w:color="auto"/>
                <w:left w:val="none" w:sz="0" w:space="0" w:color="auto"/>
                <w:bottom w:val="none" w:sz="0" w:space="0" w:color="auto"/>
                <w:right w:val="none" w:sz="0" w:space="0" w:color="auto"/>
              </w:divBdr>
            </w:div>
          </w:divsChild>
        </w:div>
        <w:div w:id="1776749134">
          <w:marLeft w:val="0"/>
          <w:marRight w:val="0"/>
          <w:marTop w:val="0"/>
          <w:marBottom w:val="0"/>
          <w:divBdr>
            <w:top w:val="none" w:sz="0" w:space="0" w:color="auto"/>
            <w:left w:val="none" w:sz="0" w:space="0" w:color="auto"/>
            <w:bottom w:val="none" w:sz="0" w:space="0" w:color="auto"/>
            <w:right w:val="none" w:sz="0" w:space="0" w:color="auto"/>
          </w:divBdr>
          <w:divsChild>
            <w:div w:id="2117284507">
              <w:marLeft w:val="0"/>
              <w:marRight w:val="0"/>
              <w:marTop w:val="0"/>
              <w:marBottom w:val="0"/>
              <w:divBdr>
                <w:top w:val="none" w:sz="0" w:space="0" w:color="auto"/>
                <w:left w:val="none" w:sz="0" w:space="0" w:color="auto"/>
                <w:bottom w:val="none" w:sz="0" w:space="0" w:color="auto"/>
                <w:right w:val="none" w:sz="0" w:space="0" w:color="auto"/>
              </w:divBdr>
            </w:div>
          </w:divsChild>
        </w:div>
        <w:div w:id="1824226878">
          <w:marLeft w:val="0"/>
          <w:marRight w:val="0"/>
          <w:marTop w:val="0"/>
          <w:marBottom w:val="0"/>
          <w:divBdr>
            <w:top w:val="none" w:sz="0" w:space="0" w:color="auto"/>
            <w:left w:val="none" w:sz="0" w:space="0" w:color="auto"/>
            <w:bottom w:val="none" w:sz="0" w:space="0" w:color="auto"/>
            <w:right w:val="none" w:sz="0" w:space="0" w:color="auto"/>
          </w:divBdr>
          <w:divsChild>
            <w:div w:id="1972903734">
              <w:marLeft w:val="0"/>
              <w:marRight w:val="0"/>
              <w:marTop w:val="0"/>
              <w:marBottom w:val="0"/>
              <w:divBdr>
                <w:top w:val="none" w:sz="0" w:space="0" w:color="auto"/>
                <w:left w:val="none" w:sz="0" w:space="0" w:color="auto"/>
                <w:bottom w:val="none" w:sz="0" w:space="0" w:color="auto"/>
                <w:right w:val="none" w:sz="0" w:space="0" w:color="auto"/>
              </w:divBdr>
            </w:div>
          </w:divsChild>
        </w:div>
        <w:div w:id="1827895576">
          <w:marLeft w:val="0"/>
          <w:marRight w:val="0"/>
          <w:marTop w:val="0"/>
          <w:marBottom w:val="0"/>
          <w:divBdr>
            <w:top w:val="none" w:sz="0" w:space="0" w:color="auto"/>
            <w:left w:val="none" w:sz="0" w:space="0" w:color="auto"/>
            <w:bottom w:val="none" w:sz="0" w:space="0" w:color="auto"/>
            <w:right w:val="none" w:sz="0" w:space="0" w:color="auto"/>
          </w:divBdr>
          <w:divsChild>
            <w:div w:id="435516046">
              <w:marLeft w:val="0"/>
              <w:marRight w:val="0"/>
              <w:marTop w:val="0"/>
              <w:marBottom w:val="0"/>
              <w:divBdr>
                <w:top w:val="none" w:sz="0" w:space="0" w:color="auto"/>
                <w:left w:val="none" w:sz="0" w:space="0" w:color="auto"/>
                <w:bottom w:val="none" w:sz="0" w:space="0" w:color="auto"/>
                <w:right w:val="none" w:sz="0" w:space="0" w:color="auto"/>
              </w:divBdr>
            </w:div>
          </w:divsChild>
        </w:div>
        <w:div w:id="1838879782">
          <w:marLeft w:val="0"/>
          <w:marRight w:val="0"/>
          <w:marTop w:val="0"/>
          <w:marBottom w:val="0"/>
          <w:divBdr>
            <w:top w:val="none" w:sz="0" w:space="0" w:color="auto"/>
            <w:left w:val="none" w:sz="0" w:space="0" w:color="auto"/>
            <w:bottom w:val="none" w:sz="0" w:space="0" w:color="auto"/>
            <w:right w:val="none" w:sz="0" w:space="0" w:color="auto"/>
          </w:divBdr>
          <w:divsChild>
            <w:div w:id="1127554256">
              <w:marLeft w:val="0"/>
              <w:marRight w:val="0"/>
              <w:marTop w:val="0"/>
              <w:marBottom w:val="0"/>
              <w:divBdr>
                <w:top w:val="none" w:sz="0" w:space="0" w:color="auto"/>
                <w:left w:val="none" w:sz="0" w:space="0" w:color="auto"/>
                <w:bottom w:val="none" w:sz="0" w:space="0" w:color="auto"/>
                <w:right w:val="none" w:sz="0" w:space="0" w:color="auto"/>
              </w:divBdr>
            </w:div>
          </w:divsChild>
        </w:div>
        <w:div w:id="1894852143">
          <w:marLeft w:val="0"/>
          <w:marRight w:val="0"/>
          <w:marTop w:val="0"/>
          <w:marBottom w:val="0"/>
          <w:divBdr>
            <w:top w:val="none" w:sz="0" w:space="0" w:color="auto"/>
            <w:left w:val="none" w:sz="0" w:space="0" w:color="auto"/>
            <w:bottom w:val="none" w:sz="0" w:space="0" w:color="auto"/>
            <w:right w:val="none" w:sz="0" w:space="0" w:color="auto"/>
          </w:divBdr>
          <w:divsChild>
            <w:div w:id="1532494407">
              <w:marLeft w:val="0"/>
              <w:marRight w:val="0"/>
              <w:marTop w:val="0"/>
              <w:marBottom w:val="0"/>
              <w:divBdr>
                <w:top w:val="none" w:sz="0" w:space="0" w:color="auto"/>
                <w:left w:val="none" w:sz="0" w:space="0" w:color="auto"/>
                <w:bottom w:val="none" w:sz="0" w:space="0" w:color="auto"/>
                <w:right w:val="none" w:sz="0" w:space="0" w:color="auto"/>
              </w:divBdr>
            </w:div>
            <w:div w:id="1579093973">
              <w:marLeft w:val="0"/>
              <w:marRight w:val="0"/>
              <w:marTop w:val="0"/>
              <w:marBottom w:val="0"/>
              <w:divBdr>
                <w:top w:val="none" w:sz="0" w:space="0" w:color="auto"/>
                <w:left w:val="none" w:sz="0" w:space="0" w:color="auto"/>
                <w:bottom w:val="none" w:sz="0" w:space="0" w:color="auto"/>
                <w:right w:val="none" w:sz="0" w:space="0" w:color="auto"/>
              </w:divBdr>
            </w:div>
            <w:div w:id="1851989844">
              <w:marLeft w:val="0"/>
              <w:marRight w:val="0"/>
              <w:marTop w:val="0"/>
              <w:marBottom w:val="0"/>
              <w:divBdr>
                <w:top w:val="none" w:sz="0" w:space="0" w:color="auto"/>
                <w:left w:val="none" w:sz="0" w:space="0" w:color="auto"/>
                <w:bottom w:val="none" w:sz="0" w:space="0" w:color="auto"/>
                <w:right w:val="none" w:sz="0" w:space="0" w:color="auto"/>
              </w:divBdr>
            </w:div>
          </w:divsChild>
        </w:div>
        <w:div w:id="1897349265">
          <w:marLeft w:val="0"/>
          <w:marRight w:val="0"/>
          <w:marTop w:val="0"/>
          <w:marBottom w:val="0"/>
          <w:divBdr>
            <w:top w:val="none" w:sz="0" w:space="0" w:color="auto"/>
            <w:left w:val="none" w:sz="0" w:space="0" w:color="auto"/>
            <w:bottom w:val="none" w:sz="0" w:space="0" w:color="auto"/>
            <w:right w:val="none" w:sz="0" w:space="0" w:color="auto"/>
          </w:divBdr>
          <w:divsChild>
            <w:div w:id="100297131">
              <w:marLeft w:val="0"/>
              <w:marRight w:val="0"/>
              <w:marTop w:val="0"/>
              <w:marBottom w:val="0"/>
              <w:divBdr>
                <w:top w:val="none" w:sz="0" w:space="0" w:color="auto"/>
                <w:left w:val="none" w:sz="0" w:space="0" w:color="auto"/>
                <w:bottom w:val="none" w:sz="0" w:space="0" w:color="auto"/>
                <w:right w:val="none" w:sz="0" w:space="0" w:color="auto"/>
              </w:divBdr>
            </w:div>
          </w:divsChild>
        </w:div>
        <w:div w:id="1934196503">
          <w:marLeft w:val="0"/>
          <w:marRight w:val="0"/>
          <w:marTop w:val="0"/>
          <w:marBottom w:val="0"/>
          <w:divBdr>
            <w:top w:val="none" w:sz="0" w:space="0" w:color="auto"/>
            <w:left w:val="none" w:sz="0" w:space="0" w:color="auto"/>
            <w:bottom w:val="none" w:sz="0" w:space="0" w:color="auto"/>
            <w:right w:val="none" w:sz="0" w:space="0" w:color="auto"/>
          </w:divBdr>
          <w:divsChild>
            <w:div w:id="1520119577">
              <w:marLeft w:val="0"/>
              <w:marRight w:val="0"/>
              <w:marTop w:val="0"/>
              <w:marBottom w:val="0"/>
              <w:divBdr>
                <w:top w:val="none" w:sz="0" w:space="0" w:color="auto"/>
                <w:left w:val="none" w:sz="0" w:space="0" w:color="auto"/>
                <w:bottom w:val="none" w:sz="0" w:space="0" w:color="auto"/>
                <w:right w:val="none" w:sz="0" w:space="0" w:color="auto"/>
              </w:divBdr>
            </w:div>
          </w:divsChild>
        </w:div>
        <w:div w:id="1947543640">
          <w:marLeft w:val="0"/>
          <w:marRight w:val="0"/>
          <w:marTop w:val="0"/>
          <w:marBottom w:val="0"/>
          <w:divBdr>
            <w:top w:val="none" w:sz="0" w:space="0" w:color="auto"/>
            <w:left w:val="none" w:sz="0" w:space="0" w:color="auto"/>
            <w:bottom w:val="none" w:sz="0" w:space="0" w:color="auto"/>
            <w:right w:val="none" w:sz="0" w:space="0" w:color="auto"/>
          </w:divBdr>
          <w:divsChild>
            <w:div w:id="1990161089">
              <w:marLeft w:val="0"/>
              <w:marRight w:val="0"/>
              <w:marTop w:val="0"/>
              <w:marBottom w:val="0"/>
              <w:divBdr>
                <w:top w:val="none" w:sz="0" w:space="0" w:color="auto"/>
                <w:left w:val="none" w:sz="0" w:space="0" w:color="auto"/>
                <w:bottom w:val="none" w:sz="0" w:space="0" w:color="auto"/>
                <w:right w:val="none" w:sz="0" w:space="0" w:color="auto"/>
              </w:divBdr>
            </w:div>
          </w:divsChild>
        </w:div>
        <w:div w:id="1950506090">
          <w:marLeft w:val="0"/>
          <w:marRight w:val="0"/>
          <w:marTop w:val="0"/>
          <w:marBottom w:val="0"/>
          <w:divBdr>
            <w:top w:val="none" w:sz="0" w:space="0" w:color="auto"/>
            <w:left w:val="none" w:sz="0" w:space="0" w:color="auto"/>
            <w:bottom w:val="none" w:sz="0" w:space="0" w:color="auto"/>
            <w:right w:val="none" w:sz="0" w:space="0" w:color="auto"/>
          </w:divBdr>
          <w:divsChild>
            <w:div w:id="285819510">
              <w:marLeft w:val="0"/>
              <w:marRight w:val="0"/>
              <w:marTop w:val="0"/>
              <w:marBottom w:val="0"/>
              <w:divBdr>
                <w:top w:val="none" w:sz="0" w:space="0" w:color="auto"/>
                <w:left w:val="none" w:sz="0" w:space="0" w:color="auto"/>
                <w:bottom w:val="none" w:sz="0" w:space="0" w:color="auto"/>
                <w:right w:val="none" w:sz="0" w:space="0" w:color="auto"/>
              </w:divBdr>
            </w:div>
            <w:div w:id="1154184300">
              <w:marLeft w:val="0"/>
              <w:marRight w:val="0"/>
              <w:marTop w:val="0"/>
              <w:marBottom w:val="0"/>
              <w:divBdr>
                <w:top w:val="none" w:sz="0" w:space="0" w:color="auto"/>
                <w:left w:val="none" w:sz="0" w:space="0" w:color="auto"/>
                <w:bottom w:val="none" w:sz="0" w:space="0" w:color="auto"/>
                <w:right w:val="none" w:sz="0" w:space="0" w:color="auto"/>
              </w:divBdr>
            </w:div>
            <w:div w:id="1228957785">
              <w:marLeft w:val="0"/>
              <w:marRight w:val="0"/>
              <w:marTop w:val="0"/>
              <w:marBottom w:val="0"/>
              <w:divBdr>
                <w:top w:val="none" w:sz="0" w:space="0" w:color="auto"/>
                <w:left w:val="none" w:sz="0" w:space="0" w:color="auto"/>
                <w:bottom w:val="none" w:sz="0" w:space="0" w:color="auto"/>
                <w:right w:val="none" w:sz="0" w:space="0" w:color="auto"/>
              </w:divBdr>
            </w:div>
            <w:div w:id="1635064824">
              <w:marLeft w:val="0"/>
              <w:marRight w:val="0"/>
              <w:marTop w:val="0"/>
              <w:marBottom w:val="0"/>
              <w:divBdr>
                <w:top w:val="none" w:sz="0" w:space="0" w:color="auto"/>
                <w:left w:val="none" w:sz="0" w:space="0" w:color="auto"/>
                <w:bottom w:val="none" w:sz="0" w:space="0" w:color="auto"/>
                <w:right w:val="none" w:sz="0" w:space="0" w:color="auto"/>
              </w:divBdr>
            </w:div>
            <w:div w:id="1858542403">
              <w:marLeft w:val="0"/>
              <w:marRight w:val="0"/>
              <w:marTop w:val="0"/>
              <w:marBottom w:val="0"/>
              <w:divBdr>
                <w:top w:val="none" w:sz="0" w:space="0" w:color="auto"/>
                <w:left w:val="none" w:sz="0" w:space="0" w:color="auto"/>
                <w:bottom w:val="none" w:sz="0" w:space="0" w:color="auto"/>
                <w:right w:val="none" w:sz="0" w:space="0" w:color="auto"/>
              </w:divBdr>
            </w:div>
          </w:divsChild>
        </w:div>
        <w:div w:id="1956716138">
          <w:marLeft w:val="0"/>
          <w:marRight w:val="0"/>
          <w:marTop w:val="0"/>
          <w:marBottom w:val="0"/>
          <w:divBdr>
            <w:top w:val="none" w:sz="0" w:space="0" w:color="auto"/>
            <w:left w:val="none" w:sz="0" w:space="0" w:color="auto"/>
            <w:bottom w:val="none" w:sz="0" w:space="0" w:color="auto"/>
            <w:right w:val="none" w:sz="0" w:space="0" w:color="auto"/>
          </w:divBdr>
          <w:divsChild>
            <w:div w:id="632561322">
              <w:marLeft w:val="0"/>
              <w:marRight w:val="0"/>
              <w:marTop w:val="0"/>
              <w:marBottom w:val="0"/>
              <w:divBdr>
                <w:top w:val="none" w:sz="0" w:space="0" w:color="auto"/>
                <w:left w:val="none" w:sz="0" w:space="0" w:color="auto"/>
                <w:bottom w:val="none" w:sz="0" w:space="0" w:color="auto"/>
                <w:right w:val="none" w:sz="0" w:space="0" w:color="auto"/>
              </w:divBdr>
            </w:div>
          </w:divsChild>
        </w:div>
        <w:div w:id="1991595271">
          <w:marLeft w:val="0"/>
          <w:marRight w:val="0"/>
          <w:marTop w:val="0"/>
          <w:marBottom w:val="0"/>
          <w:divBdr>
            <w:top w:val="none" w:sz="0" w:space="0" w:color="auto"/>
            <w:left w:val="none" w:sz="0" w:space="0" w:color="auto"/>
            <w:bottom w:val="none" w:sz="0" w:space="0" w:color="auto"/>
            <w:right w:val="none" w:sz="0" w:space="0" w:color="auto"/>
          </w:divBdr>
          <w:divsChild>
            <w:div w:id="1086271388">
              <w:marLeft w:val="0"/>
              <w:marRight w:val="0"/>
              <w:marTop w:val="0"/>
              <w:marBottom w:val="0"/>
              <w:divBdr>
                <w:top w:val="none" w:sz="0" w:space="0" w:color="auto"/>
                <w:left w:val="none" w:sz="0" w:space="0" w:color="auto"/>
                <w:bottom w:val="none" w:sz="0" w:space="0" w:color="auto"/>
                <w:right w:val="none" w:sz="0" w:space="0" w:color="auto"/>
              </w:divBdr>
            </w:div>
          </w:divsChild>
        </w:div>
        <w:div w:id="1998725239">
          <w:marLeft w:val="0"/>
          <w:marRight w:val="0"/>
          <w:marTop w:val="0"/>
          <w:marBottom w:val="0"/>
          <w:divBdr>
            <w:top w:val="none" w:sz="0" w:space="0" w:color="auto"/>
            <w:left w:val="none" w:sz="0" w:space="0" w:color="auto"/>
            <w:bottom w:val="none" w:sz="0" w:space="0" w:color="auto"/>
            <w:right w:val="none" w:sz="0" w:space="0" w:color="auto"/>
          </w:divBdr>
          <w:divsChild>
            <w:div w:id="2022857510">
              <w:marLeft w:val="0"/>
              <w:marRight w:val="0"/>
              <w:marTop w:val="0"/>
              <w:marBottom w:val="0"/>
              <w:divBdr>
                <w:top w:val="none" w:sz="0" w:space="0" w:color="auto"/>
                <w:left w:val="none" w:sz="0" w:space="0" w:color="auto"/>
                <w:bottom w:val="none" w:sz="0" w:space="0" w:color="auto"/>
                <w:right w:val="none" w:sz="0" w:space="0" w:color="auto"/>
              </w:divBdr>
            </w:div>
          </w:divsChild>
        </w:div>
        <w:div w:id="2033605868">
          <w:marLeft w:val="0"/>
          <w:marRight w:val="0"/>
          <w:marTop w:val="0"/>
          <w:marBottom w:val="0"/>
          <w:divBdr>
            <w:top w:val="none" w:sz="0" w:space="0" w:color="auto"/>
            <w:left w:val="none" w:sz="0" w:space="0" w:color="auto"/>
            <w:bottom w:val="none" w:sz="0" w:space="0" w:color="auto"/>
            <w:right w:val="none" w:sz="0" w:space="0" w:color="auto"/>
          </w:divBdr>
          <w:divsChild>
            <w:div w:id="661128966">
              <w:marLeft w:val="0"/>
              <w:marRight w:val="0"/>
              <w:marTop w:val="0"/>
              <w:marBottom w:val="0"/>
              <w:divBdr>
                <w:top w:val="none" w:sz="0" w:space="0" w:color="auto"/>
                <w:left w:val="none" w:sz="0" w:space="0" w:color="auto"/>
                <w:bottom w:val="none" w:sz="0" w:space="0" w:color="auto"/>
                <w:right w:val="none" w:sz="0" w:space="0" w:color="auto"/>
              </w:divBdr>
            </w:div>
            <w:div w:id="997686109">
              <w:marLeft w:val="0"/>
              <w:marRight w:val="0"/>
              <w:marTop w:val="0"/>
              <w:marBottom w:val="0"/>
              <w:divBdr>
                <w:top w:val="none" w:sz="0" w:space="0" w:color="auto"/>
                <w:left w:val="none" w:sz="0" w:space="0" w:color="auto"/>
                <w:bottom w:val="none" w:sz="0" w:space="0" w:color="auto"/>
                <w:right w:val="none" w:sz="0" w:space="0" w:color="auto"/>
              </w:divBdr>
            </w:div>
            <w:div w:id="1464347315">
              <w:marLeft w:val="0"/>
              <w:marRight w:val="0"/>
              <w:marTop w:val="0"/>
              <w:marBottom w:val="0"/>
              <w:divBdr>
                <w:top w:val="none" w:sz="0" w:space="0" w:color="auto"/>
                <w:left w:val="none" w:sz="0" w:space="0" w:color="auto"/>
                <w:bottom w:val="none" w:sz="0" w:space="0" w:color="auto"/>
                <w:right w:val="none" w:sz="0" w:space="0" w:color="auto"/>
              </w:divBdr>
            </w:div>
          </w:divsChild>
        </w:div>
        <w:div w:id="2060401877">
          <w:marLeft w:val="0"/>
          <w:marRight w:val="0"/>
          <w:marTop w:val="0"/>
          <w:marBottom w:val="0"/>
          <w:divBdr>
            <w:top w:val="none" w:sz="0" w:space="0" w:color="auto"/>
            <w:left w:val="none" w:sz="0" w:space="0" w:color="auto"/>
            <w:bottom w:val="none" w:sz="0" w:space="0" w:color="auto"/>
            <w:right w:val="none" w:sz="0" w:space="0" w:color="auto"/>
          </w:divBdr>
          <w:divsChild>
            <w:div w:id="31811219">
              <w:marLeft w:val="0"/>
              <w:marRight w:val="0"/>
              <w:marTop w:val="0"/>
              <w:marBottom w:val="0"/>
              <w:divBdr>
                <w:top w:val="none" w:sz="0" w:space="0" w:color="auto"/>
                <w:left w:val="none" w:sz="0" w:space="0" w:color="auto"/>
                <w:bottom w:val="none" w:sz="0" w:space="0" w:color="auto"/>
                <w:right w:val="none" w:sz="0" w:space="0" w:color="auto"/>
              </w:divBdr>
            </w:div>
            <w:div w:id="127162053">
              <w:marLeft w:val="0"/>
              <w:marRight w:val="0"/>
              <w:marTop w:val="0"/>
              <w:marBottom w:val="0"/>
              <w:divBdr>
                <w:top w:val="none" w:sz="0" w:space="0" w:color="auto"/>
                <w:left w:val="none" w:sz="0" w:space="0" w:color="auto"/>
                <w:bottom w:val="none" w:sz="0" w:space="0" w:color="auto"/>
                <w:right w:val="none" w:sz="0" w:space="0" w:color="auto"/>
              </w:divBdr>
            </w:div>
            <w:div w:id="128213025">
              <w:marLeft w:val="0"/>
              <w:marRight w:val="0"/>
              <w:marTop w:val="0"/>
              <w:marBottom w:val="0"/>
              <w:divBdr>
                <w:top w:val="none" w:sz="0" w:space="0" w:color="auto"/>
                <w:left w:val="none" w:sz="0" w:space="0" w:color="auto"/>
                <w:bottom w:val="none" w:sz="0" w:space="0" w:color="auto"/>
                <w:right w:val="none" w:sz="0" w:space="0" w:color="auto"/>
              </w:divBdr>
            </w:div>
            <w:div w:id="362676803">
              <w:marLeft w:val="0"/>
              <w:marRight w:val="0"/>
              <w:marTop w:val="0"/>
              <w:marBottom w:val="0"/>
              <w:divBdr>
                <w:top w:val="none" w:sz="0" w:space="0" w:color="auto"/>
                <w:left w:val="none" w:sz="0" w:space="0" w:color="auto"/>
                <w:bottom w:val="none" w:sz="0" w:space="0" w:color="auto"/>
                <w:right w:val="none" w:sz="0" w:space="0" w:color="auto"/>
              </w:divBdr>
            </w:div>
            <w:div w:id="750930085">
              <w:marLeft w:val="0"/>
              <w:marRight w:val="0"/>
              <w:marTop w:val="0"/>
              <w:marBottom w:val="0"/>
              <w:divBdr>
                <w:top w:val="none" w:sz="0" w:space="0" w:color="auto"/>
                <w:left w:val="none" w:sz="0" w:space="0" w:color="auto"/>
                <w:bottom w:val="none" w:sz="0" w:space="0" w:color="auto"/>
                <w:right w:val="none" w:sz="0" w:space="0" w:color="auto"/>
              </w:divBdr>
            </w:div>
            <w:div w:id="878862203">
              <w:marLeft w:val="0"/>
              <w:marRight w:val="0"/>
              <w:marTop w:val="0"/>
              <w:marBottom w:val="0"/>
              <w:divBdr>
                <w:top w:val="none" w:sz="0" w:space="0" w:color="auto"/>
                <w:left w:val="none" w:sz="0" w:space="0" w:color="auto"/>
                <w:bottom w:val="none" w:sz="0" w:space="0" w:color="auto"/>
                <w:right w:val="none" w:sz="0" w:space="0" w:color="auto"/>
              </w:divBdr>
            </w:div>
            <w:div w:id="1010372701">
              <w:marLeft w:val="0"/>
              <w:marRight w:val="0"/>
              <w:marTop w:val="0"/>
              <w:marBottom w:val="0"/>
              <w:divBdr>
                <w:top w:val="none" w:sz="0" w:space="0" w:color="auto"/>
                <w:left w:val="none" w:sz="0" w:space="0" w:color="auto"/>
                <w:bottom w:val="none" w:sz="0" w:space="0" w:color="auto"/>
                <w:right w:val="none" w:sz="0" w:space="0" w:color="auto"/>
              </w:divBdr>
            </w:div>
            <w:div w:id="1024745946">
              <w:marLeft w:val="0"/>
              <w:marRight w:val="0"/>
              <w:marTop w:val="0"/>
              <w:marBottom w:val="0"/>
              <w:divBdr>
                <w:top w:val="none" w:sz="0" w:space="0" w:color="auto"/>
                <w:left w:val="none" w:sz="0" w:space="0" w:color="auto"/>
                <w:bottom w:val="none" w:sz="0" w:space="0" w:color="auto"/>
                <w:right w:val="none" w:sz="0" w:space="0" w:color="auto"/>
              </w:divBdr>
            </w:div>
            <w:div w:id="1151217552">
              <w:marLeft w:val="0"/>
              <w:marRight w:val="0"/>
              <w:marTop w:val="0"/>
              <w:marBottom w:val="0"/>
              <w:divBdr>
                <w:top w:val="none" w:sz="0" w:space="0" w:color="auto"/>
                <w:left w:val="none" w:sz="0" w:space="0" w:color="auto"/>
                <w:bottom w:val="none" w:sz="0" w:space="0" w:color="auto"/>
                <w:right w:val="none" w:sz="0" w:space="0" w:color="auto"/>
              </w:divBdr>
            </w:div>
            <w:div w:id="1219978252">
              <w:marLeft w:val="0"/>
              <w:marRight w:val="0"/>
              <w:marTop w:val="0"/>
              <w:marBottom w:val="0"/>
              <w:divBdr>
                <w:top w:val="none" w:sz="0" w:space="0" w:color="auto"/>
                <w:left w:val="none" w:sz="0" w:space="0" w:color="auto"/>
                <w:bottom w:val="none" w:sz="0" w:space="0" w:color="auto"/>
                <w:right w:val="none" w:sz="0" w:space="0" w:color="auto"/>
              </w:divBdr>
            </w:div>
            <w:div w:id="1280528322">
              <w:marLeft w:val="0"/>
              <w:marRight w:val="0"/>
              <w:marTop w:val="0"/>
              <w:marBottom w:val="0"/>
              <w:divBdr>
                <w:top w:val="none" w:sz="0" w:space="0" w:color="auto"/>
                <w:left w:val="none" w:sz="0" w:space="0" w:color="auto"/>
                <w:bottom w:val="none" w:sz="0" w:space="0" w:color="auto"/>
                <w:right w:val="none" w:sz="0" w:space="0" w:color="auto"/>
              </w:divBdr>
            </w:div>
            <w:div w:id="1778135938">
              <w:marLeft w:val="0"/>
              <w:marRight w:val="0"/>
              <w:marTop w:val="0"/>
              <w:marBottom w:val="0"/>
              <w:divBdr>
                <w:top w:val="none" w:sz="0" w:space="0" w:color="auto"/>
                <w:left w:val="none" w:sz="0" w:space="0" w:color="auto"/>
                <w:bottom w:val="none" w:sz="0" w:space="0" w:color="auto"/>
                <w:right w:val="none" w:sz="0" w:space="0" w:color="auto"/>
              </w:divBdr>
            </w:div>
            <w:div w:id="1788161713">
              <w:marLeft w:val="0"/>
              <w:marRight w:val="0"/>
              <w:marTop w:val="0"/>
              <w:marBottom w:val="0"/>
              <w:divBdr>
                <w:top w:val="none" w:sz="0" w:space="0" w:color="auto"/>
                <w:left w:val="none" w:sz="0" w:space="0" w:color="auto"/>
                <w:bottom w:val="none" w:sz="0" w:space="0" w:color="auto"/>
                <w:right w:val="none" w:sz="0" w:space="0" w:color="auto"/>
              </w:divBdr>
            </w:div>
            <w:div w:id="1899395274">
              <w:marLeft w:val="0"/>
              <w:marRight w:val="0"/>
              <w:marTop w:val="0"/>
              <w:marBottom w:val="0"/>
              <w:divBdr>
                <w:top w:val="none" w:sz="0" w:space="0" w:color="auto"/>
                <w:left w:val="none" w:sz="0" w:space="0" w:color="auto"/>
                <w:bottom w:val="none" w:sz="0" w:space="0" w:color="auto"/>
                <w:right w:val="none" w:sz="0" w:space="0" w:color="auto"/>
              </w:divBdr>
            </w:div>
            <w:div w:id="1932080782">
              <w:marLeft w:val="0"/>
              <w:marRight w:val="0"/>
              <w:marTop w:val="0"/>
              <w:marBottom w:val="0"/>
              <w:divBdr>
                <w:top w:val="none" w:sz="0" w:space="0" w:color="auto"/>
                <w:left w:val="none" w:sz="0" w:space="0" w:color="auto"/>
                <w:bottom w:val="none" w:sz="0" w:space="0" w:color="auto"/>
                <w:right w:val="none" w:sz="0" w:space="0" w:color="auto"/>
              </w:divBdr>
            </w:div>
            <w:div w:id="2064866430">
              <w:marLeft w:val="0"/>
              <w:marRight w:val="0"/>
              <w:marTop w:val="0"/>
              <w:marBottom w:val="0"/>
              <w:divBdr>
                <w:top w:val="none" w:sz="0" w:space="0" w:color="auto"/>
                <w:left w:val="none" w:sz="0" w:space="0" w:color="auto"/>
                <w:bottom w:val="none" w:sz="0" w:space="0" w:color="auto"/>
                <w:right w:val="none" w:sz="0" w:space="0" w:color="auto"/>
              </w:divBdr>
            </w:div>
            <w:div w:id="2116628682">
              <w:marLeft w:val="0"/>
              <w:marRight w:val="0"/>
              <w:marTop w:val="0"/>
              <w:marBottom w:val="0"/>
              <w:divBdr>
                <w:top w:val="none" w:sz="0" w:space="0" w:color="auto"/>
                <w:left w:val="none" w:sz="0" w:space="0" w:color="auto"/>
                <w:bottom w:val="none" w:sz="0" w:space="0" w:color="auto"/>
                <w:right w:val="none" w:sz="0" w:space="0" w:color="auto"/>
              </w:divBdr>
            </w:div>
          </w:divsChild>
        </w:div>
        <w:div w:id="2080639662">
          <w:marLeft w:val="0"/>
          <w:marRight w:val="0"/>
          <w:marTop w:val="0"/>
          <w:marBottom w:val="0"/>
          <w:divBdr>
            <w:top w:val="none" w:sz="0" w:space="0" w:color="auto"/>
            <w:left w:val="none" w:sz="0" w:space="0" w:color="auto"/>
            <w:bottom w:val="none" w:sz="0" w:space="0" w:color="auto"/>
            <w:right w:val="none" w:sz="0" w:space="0" w:color="auto"/>
          </w:divBdr>
          <w:divsChild>
            <w:div w:id="1986886441">
              <w:marLeft w:val="0"/>
              <w:marRight w:val="0"/>
              <w:marTop w:val="0"/>
              <w:marBottom w:val="0"/>
              <w:divBdr>
                <w:top w:val="none" w:sz="0" w:space="0" w:color="auto"/>
                <w:left w:val="none" w:sz="0" w:space="0" w:color="auto"/>
                <w:bottom w:val="none" w:sz="0" w:space="0" w:color="auto"/>
                <w:right w:val="none" w:sz="0" w:space="0" w:color="auto"/>
              </w:divBdr>
            </w:div>
          </w:divsChild>
        </w:div>
        <w:div w:id="2132170171">
          <w:marLeft w:val="0"/>
          <w:marRight w:val="0"/>
          <w:marTop w:val="0"/>
          <w:marBottom w:val="0"/>
          <w:divBdr>
            <w:top w:val="none" w:sz="0" w:space="0" w:color="auto"/>
            <w:left w:val="none" w:sz="0" w:space="0" w:color="auto"/>
            <w:bottom w:val="none" w:sz="0" w:space="0" w:color="auto"/>
            <w:right w:val="none" w:sz="0" w:space="0" w:color="auto"/>
          </w:divBdr>
          <w:divsChild>
            <w:div w:id="661351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1522368">
      <w:bodyDiv w:val="1"/>
      <w:marLeft w:val="0"/>
      <w:marRight w:val="0"/>
      <w:marTop w:val="0"/>
      <w:marBottom w:val="0"/>
      <w:divBdr>
        <w:top w:val="none" w:sz="0" w:space="0" w:color="auto"/>
        <w:left w:val="none" w:sz="0" w:space="0" w:color="auto"/>
        <w:bottom w:val="none" w:sz="0" w:space="0" w:color="auto"/>
        <w:right w:val="none" w:sz="0" w:space="0" w:color="auto"/>
      </w:divBdr>
      <w:divsChild>
        <w:div w:id="183180789">
          <w:marLeft w:val="0"/>
          <w:marRight w:val="0"/>
          <w:marTop w:val="0"/>
          <w:marBottom w:val="0"/>
          <w:divBdr>
            <w:top w:val="none" w:sz="0" w:space="0" w:color="auto"/>
            <w:left w:val="none" w:sz="0" w:space="0" w:color="auto"/>
            <w:bottom w:val="none" w:sz="0" w:space="0" w:color="auto"/>
            <w:right w:val="none" w:sz="0" w:space="0" w:color="auto"/>
          </w:divBdr>
        </w:div>
        <w:div w:id="847134234">
          <w:marLeft w:val="0"/>
          <w:marRight w:val="0"/>
          <w:marTop w:val="0"/>
          <w:marBottom w:val="0"/>
          <w:divBdr>
            <w:top w:val="none" w:sz="0" w:space="0" w:color="auto"/>
            <w:left w:val="none" w:sz="0" w:space="0" w:color="auto"/>
            <w:bottom w:val="none" w:sz="0" w:space="0" w:color="auto"/>
            <w:right w:val="none" w:sz="0" w:space="0" w:color="auto"/>
          </w:divBdr>
        </w:div>
        <w:div w:id="1474518008">
          <w:marLeft w:val="0"/>
          <w:marRight w:val="0"/>
          <w:marTop w:val="0"/>
          <w:marBottom w:val="0"/>
          <w:divBdr>
            <w:top w:val="none" w:sz="0" w:space="0" w:color="auto"/>
            <w:left w:val="none" w:sz="0" w:space="0" w:color="auto"/>
            <w:bottom w:val="none" w:sz="0" w:space="0" w:color="auto"/>
            <w:right w:val="none" w:sz="0" w:space="0" w:color="auto"/>
          </w:divBdr>
        </w:div>
        <w:div w:id="1737624361">
          <w:marLeft w:val="0"/>
          <w:marRight w:val="0"/>
          <w:marTop w:val="0"/>
          <w:marBottom w:val="0"/>
          <w:divBdr>
            <w:top w:val="none" w:sz="0" w:space="0" w:color="auto"/>
            <w:left w:val="none" w:sz="0" w:space="0" w:color="auto"/>
            <w:bottom w:val="none" w:sz="0" w:space="0" w:color="auto"/>
            <w:right w:val="none" w:sz="0" w:space="0" w:color="auto"/>
          </w:divBdr>
          <w:divsChild>
            <w:div w:id="109399148">
              <w:marLeft w:val="0"/>
              <w:marRight w:val="0"/>
              <w:marTop w:val="30"/>
              <w:marBottom w:val="30"/>
              <w:divBdr>
                <w:top w:val="none" w:sz="0" w:space="0" w:color="auto"/>
                <w:left w:val="none" w:sz="0" w:space="0" w:color="auto"/>
                <w:bottom w:val="none" w:sz="0" w:space="0" w:color="auto"/>
                <w:right w:val="none" w:sz="0" w:space="0" w:color="auto"/>
              </w:divBdr>
              <w:divsChild>
                <w:div w:id="43455441">
                  <w:marLeft w:val="0"/>
                  <w:marRight w:val="0"/>
                  <w:marTop w:val="0"/>
                  <w:marBottom w:val="0"/>
                  <w:divBdr>
                    <w:top w:val="none" w:sz="0" w:space="0" w:color="auto"/>
                    <w:left w:val="none" w:sz="0" w:space="0" w:color="auto"/>
                    <w:bottom w:val="none" w:sz="0" w:space="0" w:color="auto"/>
                    <w:right w:val="none" w:sz="0" w:space="0" w:color="auto"/>
                  </w:divBdr>
                  <w:divsChild>
                    <w:div w:id="2028942870">
                      <w:marLeft w:val="0"/>
                      <w:marRight w:val="0"/>
                      <w:marTop w:val="0"/>
                      <w:marBottom w:val="0"/>
                      <w:divBdr>
                        <w:top w:val="none" w:sz="0" w:space="0" w:color="auto"/>
                        <w:left w:val="none" w:sz="0" w:space="0" w:color="auto"/>
                        <w:bottom w:val="none" w:sz="0" w:space="0" w:color="auto"/>
                        <w:right w:val="none" w:sz="0" w:space="0" w:color="auto"/>
                      </w:divBdr>
                    </w:div>
                  </w:divsChild>
                </w:div>
                <w:div w:id="52892658">
                  <w:marLeft w:val="0"/>
                  <w:marRight w:val="0"/>
                  <w:marTop w:val="0"/>
                  <w:marBottom w:val="0"/>
                  <w:divBdr>
                    <w:top w:val="none" w:sz="0" w:space="0" w:color="auto"/>
                    <w:left w:val="none" w:sz="0" w:space="0" w:color="auto"/>
                    <w:bottom w:val="none" w:sz="0" w:space="0" w:color="auto"/>
                    <w:right w:val="none" w:sz="0" w:space="0" w:color="auto"/>
                  </w:divBdr>
                  <w:divsChild>
                    <w:div w:id="1677145088">
                      <w:marLeft w:val="0"/>
                      <w:marRight w:val="0"/>
                      <w:marTop w:val="0"/>
                      <w:marBottom w:val="0"/>
                      <w:divBdr>
                        <w:top w:val="none" w:sz="0" w:space="0" w:color="auto"/>
                        <w:left w:val="none" w:sz="0" w:space="0" w:color="auto"/>
                        <w:bottom w:val="none" w:sz="0" w:space="0" w:color="auto"/>
                        <w:right w:val="none" w:sz="0" w:space="0" w:color="auto"/>
                      </w:divBdr>
                    </w:div>
                  </w:divsChild>
                </w:div>
                <w:div w:id="61997267">
                  <w:marLeft w:val="0"/>
                  <w:marRight w:val="0"/>
                  <w:marTop w:val="0"/>
                  <w:marBottom w:val="0"/>
                  <w:divBdr>
                    <w:top w:val="none" w:sz="0" w:space="0" w:color="auto"/>
                    <w:left w:val="none" w:sz="0" w:space="0" w:color="auto"/>
                    <w:bottom w:val="none" w:sz="0" w:space="0" w:color="auto"/>
                    <w:right w:val="none" w:sz="0" w:space="0" w:color="auto"/>
                  </w:divBdr>
                  <w:divsChild>
                    <w:div w:id="761145113">
                      <w:marLeft w:val="0"/>
                      <w:marRight w:val="0"/>
                      <w:marTop w:val="0"/>
                      <w:marBottom w:val="0"/>
                      <w:divBdr>
                        <w:top w:val="none" w:sz="0" w:space="0" w:color="auto"/>
                        <w:left w:val="none" w:sz="0" w:space="0" w:color="auto"/>
                        <w:bottom w:val="none" w:sz="0" w:space="0" w:color="auto"/>
                        <w:right w:val="none" w:sz="0" w:space="0" w:color="auto"/>
                      </w:divBdr>
                    </w:div>
                  </w:divsChild>
                </w:div>
                <w:div w:id="100036675">
                  <w:marLeft w:val="0"/>
                  <w:marRight w:val="0"/>
                  <w:marTop w:val="0"/>
                  <w:marBottom w:val="0"/>
                  <w:divBdr>
                    <w:top w:val="none" w:sz="0" w:space="0" w:color="auto"/>
                    <w:left w:val="none" w:sz="0" w:space="0" w:color="auto"/>
                    <w:bottom w:val="none" w:sz="0" w:space="0" w:color="auto"/>
                    <w:right w:val="none" w:sz="0" w:space="0" w:color="auto"/>
                  </w:divBdr>
                  <w:divsChild>
                    <w:div w:id="906502730">
                      <w:marLeft w:val="0"/>
                      <w:marRight w:val="0"/>
                      <w:marTop w:val="0"/>
                      <w:marBottom w:val="0"/>
                      <w:divBdr>
                        <w:top w:val="none" w:sz="0" w:space="0" w:color="auto"/>
                        <w:left w:val="none" w:sz="0" w:space="0" w:color="auto"/>
                        <w:bottom w:val="none" w:sz="0" w:space="0" w:color="auto"/>
                        <w:right w:val="none" w:sz="0" w:space="0" w:color="auto"/>
                      </w:divBdr>
                    </w:div>
                  </w:divsChild>
                </w:div>
                <w:div w:id="104544555">
                  <w:marLeft w:val="0"/>
                  <w:marRight w:val="0"/>
                  <w:marTop w:val="0"/>
                  <w:marBottom w:val="0"/>
                  <w:divBdr>
                    <w:top w:val="none" w:sz="0" w:space="0" w:color="auto"/>
                    <w:left w:val="none" w:sz="0" w:space="0" w:color="auto"/>
                    <w:bottom w:val="none" w:sz="0" w:space="0" w:color="auto"/>
                    <w:right w:val="none" w:sz="0" w:space="0" w:color="auto"/>
                  </w:divBdr>
                  <w:divsChild>
                    <w:div w:id="426386568">
                      <w:marLeft w:val="0"/>
                      <w:marRight w:val="0"/>
                      <w:marTop w:val="0"/>
                      <w:marBottom w:val="0"/>
                      <w:divBdr>
                        <w:top w:val="none" w:sz="0" w:space="0" w:color="auto"/>
                        <w:left w:val="none" w:sz="0" w:space="0" w:color="auto"/>
                        <w:bottom w:val="none" w:sz="0" w:space="0" w:color="auto"/>
                        <w:right w:val="none" w:sz="0" w:space="0" w:color="auto"/>
                      </w:divBdr>
                    </w:div>
                  </w:divsChild>
                </w:div>
                <w:div w:id="111483687">
                  <w:marLeft w:val="0"/>
                  <w:marRight w:val="0"/>
                  <w:marTop w:val="0"/>
                  <w:marBottom w:val="0"/>
                  <w:divBdr>
                    <w:top w:val="none" w:sz="0" w:space="0" w:color="auto"/>
                    <w:left w:val="none" w:sz="0" w:space="0" w:color="auto"/>
                    <w:bottom w:val="none" w:sz="0" w:space="0" w:color="auto"/>
                    <w:right w:val="none" w:sz="0" w:space="0" w:color="auto"/>
                  </w:divBdr>
                  <w:divsChild>
                    <w:div w:id="434833064">
                      <w:marLeft w:val="0"/>
                      <w:marRight w:val="0"/>
                      <w:marTop w:val="0"/>
                      <w:marBottom w:val="0"/>
                      <w:divBdr>
                        <w:top w:val="none" w:sz="0" w:space="0" w:color="auto"/>
                        <w:left w:val="none" w:sz="0" w:space="0" w:color="auto"/>
                        <w:bottom w:val="none" w:sz="0" w:space="0" w:color="auto"/>
                        <w:right w:val="none" w:sz="0" w:space="0" w:color="auto"/>
                      </w:divBdr>
                    </w:div>
                    <w:div w:id="1112479760">
                      <w:marLeft w:val="0"/>
                      <w:marRight w:val="0"/>
                      <w:marTop w:val="0"/>
                      <w:marBottom w:val="0"/>
                      <w:divBdr>
                        <w:top w:val="none" w:sz="0" w:space="0" w:color="auto"/>
                        <w:left w:val="none" w:sz="0" w:space="0" w:color="auto"/>
                        <w:bottom w:val="none" w:sz="0" w:space="0" w:color="auto"/>
                        <w:right w:val="none" w:sz="0" w:space="0" w:color="auto"/>
                      </w:divBdr>
                    </w:div>
                    <w:div w:id="1767073042">
                      <w:marLeft w:val="0"/>
                      <w:marRight w:val="0"/>
                      <w:marTop w:val="0"/>
                      <w:marBottom w:val="0"/>
                      <w:divBdr>
                        <w:top w:val="none" w:sz="0" w:space="0" w:color="auto"/>
                        <w:left w:val="none" w:sz="0" w:space="0" w:color="auto"/>
                        <w:bottom w:val="none" w:sz="0" w:space="0" w:color="auto"/>
                        <w:right w:val="none" w:sz="0" w:space="0" w:color="auto"/>
                      </w:divBdr>
                    </w:div>
                  </w:divsChild>
                </w:div>
                <w:div w:id="111557726">
                  <w:marLeft w:val="0"/>
                  <w:marRight w:val="0"/>
                  <w:marTop w:val="0"/>
                  <w:marBottom w:val="0"/>
                  <w:divBdr>
                    <w:top w:val="none" w:sz="0" w:space="0" w:color="auto"/>
                    <w:left w:val="none" w:sz="0" w:space="0" w:color="auto"/>
                    <w:bottom w:val="none" w:sz="0" w:space="0" w:color="auto"/>
                    <w:right w:val="none" w:sz="0" w:space="0" w:color="auto"/>
                  </w:divBdr>
                  <w:divsChild>
                    <w:div w:id="380983816">
                      <w:marLeft w:val="0"/>
                      <w:marRight w:val="0"/>
                      <w:marTop w:val="0"/>
                      <w:marBottom w:val="0"/>
                      <w:divBdr>
                        <w:top w:val="none" w:sz="0" w:space="0" w:color="auto"/>
                        <w:left w:val="none" w:sz="0" w:space="0" w:color="auto"/>
                        <w:bottom w:val="none" w:sz="0" w:space="0" w:color="auto"/>
                        <w:right w:val="none" w:sz="0" w:space="0" w:color="auto"/>
                      </w:divBdr>
                    </w:div>
                  </w:divsChild>
                </w:div>
                <w:div w:id="150827736">
                  <w:marLeft w:val="0"/>
                  <w:marRight w:val="0"/>
                  <w:marTop w:val="0"/>
                  <w:marBottom w:val="0"/>
                  <w:divBdr>
                    <w:top w:val="none" w:sz="0" w:space="0" w:color="auto"/>
                    <w:left w:val="none" w:sz="0" w:space="0" w:color="auto"/>
                    <w:bottom w:val="none" w:sz="0" w:space="0" w:color="auto"/>
                    <w:right w:val="none" w:sz="0" w:space="0" w:color="auto"/>
                  </w:divBdr>
                  <w:divsChild>
                    <w:div w:id="1464040210">
                      <w:marLeft w:val="0"/>
                      <w:marRight w:val="0"/>
                      <w:marTop w:val="0"/>
                      <w:marBottom w:val="0"/>
                      <w:divBdr>
                        <w:top w:val="none" w:sz="0" w:space="0" w:color="auto"/>
                        <w:left w:val="none" w:sz="0" w:space="0" w:color="auto"/>
                        <w:bottom w:val="none" w:sz="0" w:space="0" w:color="auto"/>
                        <w:right w:val="none" w:sz="0" w:space="0" w:color="auto"/>
                      </w:divBdr>
                    </w:div>
                  </w:divsChild>
                </w:div>
                <w:div w:id="153305532">
                  <w:marLeft w:val="0"/>
                  <w:marRight w:val="0"/>
                  <w:marTop w:val="0"/>
                  <w:marBottom w:val="0"/>
                  <w:divBdr>
                    <w:top w:val="none" w:sz="0" w:space="0" w:color="auto"/>
                    <w:left w:val="none" w:sz="0" w:space="0" w:color="auto"/>
                    <w:bottom w:val="none" w:sz="0" w:space="0" w:color="auto"/>
                    <w:right w:val="none" w:sz="0" w:space="0" w:color="auto"/>
                  </w:divBdr>
                  <w:divsChild>
                    <w:div w:id="1810049514">
                      <w:marLeft w:val="0"/>
                      <w:marRight w:val="0"/>
                      <w:marTop w:val="0"/>
                      <w:marBottom w:val="0"/>
                      <w:divBdr>
                        <w:top w:val="none" w:sz="0" w:space="0" w:color="auto"/>
                        <w:left w:val="none" w:sz="0" w:space="0" w:color="auto"/>
                        <w:bottom w:val="none" w:sz="0" w:space="0" w:color="auto"/>
                        <w:right w:val="none" w:sz="0" w:space="0" w:color="auto"/>
                      </w:divBdr>
                    </w:div>
                  </w:divsChild>
                </w:div>
                <w:div w:id="165287550">
                  <w:marLeft w:val="0"/>
                  <w:marRight w:val="0"/>
                  <w:marTop w:val="0"/>
                  <w:marBottom w:val="0"/>
                  <w:divBdr>
                    <w:top w:val="none" w:sz="0" w:space="0" w:color="auto"/>
                    <w:left w:val="none" w:sz="0" w:space="0" w:color="auto"/>
                    <w:bottom w:val="none" w:sz="0" w:space="0" w:color="auto"/>
                    <w:right w:val="none" w:sz="0" w:space="0" w:color="auto"/>
                  </w:divBdr>
                  <w:divsChild>
                    <w:div w:id="1778210212">
                      <w:marLeft w:val="0"/>
                      <w:marRight w:val="0"/>
                      <w:marTop w:val="0"/>
                      <w:marBottom w:val="0"/>
                      <w:divBdr>
                        <w:top w:val="none" w:sz="0" w:space="0" w:color="auto"/>
                        <w:left w:val="none" w:sz="0" w:space="0" w:color="auto"/>
                        <w:bottom w:val="none" w:sz="0" w:space="0" w:color="auto"/>
                        <w:right w:val="none" w:sz="0" w:space="0" w:color="auto"/>
                      </w:divBdr>
                    </w:div>
                  </w:divsChild>
                </w:div>
                <w:div w:id="175777023">
                  <w:marLeft w:val="0"/>
                  <w:marRight w:val="0"/>
                  <w:marTop w:val="0"/>
                  <w:marBottom w:val="0"/>
                  <w:divBdr>
                    <w:top w:val="none" w:sz="0" w:space="0" w:color="auto"/>
                    <w:left w:val="none" w:sz="0" w:space="0" w:color="auto"/>
                    <w:bottom w:val="none" w:sz="0" w:space="0" w:color="auto"/>
                    <w:right w:val="none" w:sz="0" w:space="0" w:color="auto"/>
                  </w:divBdr>
                  <w:divsChild>
                    <w:div w:id="290938640">
                      <w:marLeft w:val="0"/>
                      <w:marRight w:val="0"/>
                      <w:marTop w:val="0"/>
                      <w:marBottom w:val="0"/>
                      <w:divBdr>
                        <w:top w:val="none" w:sz="0" w:space="0" w:color="auto"/>
                        <w:left w:val="none" w:sz="0" w:space="0" w:color="auto"/>
                        <w:bottom w:val="none" w:sz="0" w:space="0" w:color="auto"/>
                        <w:right w:val="none" w:sz="0" w:space="0" w:color="auto"/>
                      </w:divBdr>
                    </w:div>
                  </w:divsChild>
                </w:div>
                <w:div w:id="187984484">
                  <w:marLeft w:val="0"/>
                  <w:marRight w:val="0"/>
                  <w:marTop w:val="0"/>
                  <w:marBottom w:val="0"/>
                  <w:divBdr>
                    <w:top w:val="none" w:sz="0" w:space="0" w:color="auto"/>
                    <w:left w:val="none" w:sz="0" w:space="0" w:color="auto"/>
                    <w:bottom w:val="none" w:sz="0" w:space="0" w:color="auto"/>
                    <w:right w:val="none" w:sz="0" w:space="0" w:color="auto"/>
                  </w:divBdr>
                  <w:divsChild>
                    <w:div w:id="346561812">
                      <w:marLeft w:val="0"/>
                      <w:marRight w:val="0"/>
                      <w:marTop w:val="0"/>
                      <w:marBottom w:val="0"/>
                      <w:divBdr>
                        <w:top w:val="none" w:sz="0" w:space="0" w:color="auto"/>
                        <w:left w:val="none" w:sz="0" w:space="0" w:color="auto"/>
                        <w:bottom w:val="none" w:sz="0" w:space="0" w:color="auto"/>
                        <w:right w:val="none" w:sz="0" w:space="0" w:color="auto"/>
                      </w:divBdr>
                    </w:div>
                  </w:divsChild>
                </w:div>
                <w:div w:id="193463319">
                  <w:marLeft w:val="0"/>
                  <w:marRight w:val="0"/>
                  <w:marTop w:val="0"/>
                  <w:marBottom w:val="0"/>
                  <w:divBdr>
                    <w:top w:val="none" w:sz="0" w:space="0" w:color="auto"/>
                    <w:left w:val="none" w:sz="0" w:space="0" w:color="auto"/>
                    <w:bottom w:val="none" w:sz="0" w:space="0" w:color="auto"/>
                    <w:right w:val="none" w:sz="0" w:space="0" w:color="auto"/>
                  </w:divBdr>
                  <w:divsChild>
                    <w:div w:id="876048272">
                      <w:marLeft w:val="0"/>
                      <w:marRight w:val="0"/>
                      <w:marTop w:val="0"/>
                      <w:marBottom w:val="0"/>
                      <w:divBdr>
                        <w:top w:val="none" w:sz="0" w:space="0" w:color="auto"/>
                        <w:left w:val="none" w:sz="0" w:space="0" w:color="auto"/>
                        <w:bottom w:val="none" w:sz="0" w:space="0" w:color="auto"/>
                        <w:right w:val="none" w:sz="0" w:space="0" w:color="auto"/>
                      </w:divBdr>
                    </w:div>
                  </w:divsChild>
                </w:div>
                <w:div w:id="203175687">
                  <w:marLeft w:val="0"/>
                  <w:marRight w:val="0"/>
                  <w:marTop w:val="0"/>
                  <w:marBottom w:val="0"/>
                  <w:divBdr>
                    <w:top w:val="none" w:sz="0" w:space="0" w:color="auto"/>
                    <w:left w:val="none" w:sz="0" w:space="0" w:color="auto"/>
                    <w:bottom w:val="none" w:sz="0" w:space="0" w:color="auto"/>
                    <w:right w:val="none" w:sz="0" w:space="0" w:color="auto"/>
                  </w:divBdr>
                  <w:divsChild>
                    <w:div w:id="77600263">
                      <w:marLeft w:val="0"/>
                      <w:marRight w:val="0"/>
                      <w:marTop w:val="0"/>
                      <w:marBottom w:val="0"/>
                      <w:divBdr>
                        <w:top w:val="none" w:sz="0" w:space="0" w:color="auto"/>
                        <w:left w:val="none" w:sz="0" w:space="0" w:color="auto"/>
                        <w:bottom w:val="none" w:sz="0" w:space="0" w:color="auto"/>
                        <w:right w:val="none" w:sz="0" w:space="0" w:color="auto"/>
                      </w:divBdr>
                    </w:div>
                  </w:divsChild>
                </w:div>
                <w:div w:id="208496055">
                  <w:marLeft w:val="0"/>
                  <w:marRight w:val="0"/>
                  <w:marTop w:val="0"/>
                  <w:marBottom w:val="0"/>
                  <w:divBdr>
                    <w:top w:val="none" w:sz="0" w:space="0" w:color="auto"/>
                    <w:left w:val="none" w:sz="0" w:space="0" w:color="auto"/>
                    <w:bottom w:val="none" w:sz="0" w:space="0" w:color="auto"/>
                    <w:right w:val="none" w:sz="0" w:space="0" w:color="auto"/>
                  </w:divBdr>
                  <w:divsChild>
                    <w:div w:id="656881995">
                      <w:marLeft w:val="0"/>
                      <w:marRight w:val="0"/>
                      <w:marTop w:val="0"/>
                      <w:marBottom w:val="0"/>
                      <w:divBdr>
                        <w:top w:val="none" w:sz="0" w:space="0" w:color="auto"/>
                        <w:left w:val="none" w:sz="0" w:space="0" w:color="auto"/>
                        <w:bottom w:val="none" w:sz="0" w:space="0" w:color="auto"/>
                        <w:right w:val="none" w:sz="0" w:space="0" w:color="auto"/>
                      </w:divBdr>
                    </w:div>
                  </w:divsChild>
                </w:div>
                <w:div w:id="209615488">
                  <w:marLeft w:val="0"/>
                  <w:marRight w:val="0"/>
                  <w:marTop w:val="0"/>
                  <w:marBottom w:val="0"/>
                  <w:divBdr>
                    <w:top w:val="none" w:sz="0" w:space="0" w:color="auto"/>
                    <w:left w:val="none" w:sz="0" w:space="0" w:color="auto"/>
                    <w:bottom w:val="none" w:sz="0" w:space="0" w:color="auto"/>
                    <w:right w:val="none" w:sz="0" w:space="0" w:color="auto"/>
                  </w:divBdr>
                  <w:divsChild>
                    <w:div w:id="1956790380">
                      <w:marLeft w:val="0"/>
                      <w:marRight w:val="0"/>
                      <w:marTop w:val="0"/>
                      <w:marBottom w:val="0"/>
                      <w:divBdr>
                        <w:top w:val="none" w:sz="0" w:space="0" w:color="auto"/>
                        <w:left w:val="none" w:sz="0" w:space="0" w:color="auto"/>
                        <w:bottom w:val="none" w:sz="0" w:space="0" w:color="auto"/>
                        <w:right w:val="none" w:sz="0" w:space="0" w:color="auto"/>
                      </w:divBdr>
                    </w:div>
                  </w:divsChild>
                </w:div>
                <w:div w:id="239604879">
                  <w:marLeft w:val="0"/>
                  <w:marRight w:val="0"/>
                  <w:marTop w:val="0"/>
                  <w:marBottom w:val="0"/>
                  <w:divBdr>
                    <w:top w:val="none" w:sz="0" w:space="0" w:color="auto"/>
                    <w:left w:val="none" w:sz="0" w:space="0" w:color="auto"/>
                    <w:bottom w:val="none" w:sz="0" w:space="0" w:color="auto"/>
                    <w:right w:val="none" w:sz="0" w:space="0" w:color="auto"/>
                  </w:divBdr>
                  <w:divsChild>
                    <w:div w:id="32850055">
                      <w:marLeft w:val="0"/>
                      <w:marRight w:val="0"/>
                      <w:marTop w:val="0"/>
                      <w:marBottom w:val="0"/>
                      <w:divBdr>
                        <w:top w:val="none" w:sz="0" w:space="0" w:color="auto"/>
                        <w:left w:val="none" w:sz="0" w:space="0" w:color="auto"/>
                        <w:bottom w:val="none" w:sz="0" w:space="0" w:color="auto"/>
                        <w:right w:val="none" w:sz="0" w:space="0" w:color="auto"/>
                      </w:divBdr>
                    </w:div>
                    <w:div w:id="478811308">
                      <w:marLeft w:val="0"/>
                      <w:marRight w:val="0"/>
                      <w:marTop w:val="0"/>
                      <w:marBottom w:val="0"/>
                      <w:divBdr>
                        <w:top w:val="none" w:sz="0" w:space="0" w:color="auto"/>
                        <w:left w:val="none" w:sz="0" w:space="0" w:color="auto"/>
                        <w:bottom w:val="none" w:sz="0" w:space="0" w:color="auto"/>
                        <w:right w:val="none" w:sz="0" w:space="0" w:color="auto"/>
                      </w:divBdr>
                    </w:div>
                    <w:div w:id="795102123">
                      <w:marLeft w:val="0"/>
                      <w:marRight w:val="0"/>
                      <w:marTop w:val="0"/>
                      <w:marBottom w:val="0"/>
                      <w:divBdr>
                        <w:top w:val="none" w:sz="0" w:space="0" w:color="auto"/>
                        <w:left w:val="none" w:sz="0" w:space="0" w:color="auto"/>
                        <w:bottom w:val="none" w:sz="0" w:space="0" w:color="auto"/>
                        <w:right w:val="none" w:sz="0" w:space="0" w:color="auto"/>
                      </w:divBdr>
                    </w:div>
                    <w:div w:id="1366829436">
                      <w:marLeft w:val="0"/>
                      <w:marRight w:val="0"/>
                      <w:marTop w:val="0"/>
                      <w:marBottom w:val="0"/>
                      <w:divBdr>
                        <w:top w:val="none" w:sz="0" w:space="0" w:color="auto"/>
                        <w:left w:val="none" w:sz="0" w:space="0" w:color="auto"/>
                        <w:bottom w:val="none" w:sz="0" w:space="0" w:color="auto"/>
                        <w:right w:val="none" w:sz="0" w:space="0" w:color="auto"/>
                      </w:divBdr>
                    </w:div>
                    <w:div w:id="2101220691">
                      <w:marLeft w:val="0"/>
                      <w:marRight w:val="0"/>
                      <w:marTop w:val="0"/>
                      <w:marBottom w:val="0"/>
                      <w:divBdr>
                        <w:top w:val="none" w:sz="0" w:space="0" w:color="auto"/>
                        <w:left w:val="none" w:sz="0" w:space="0" w:color="auto"/>
                        <w:bottom w:val="none" w:sz="0" w:space="0" w:color="auto"/>
                        <w:right w:val="none" w:sz="0" w:space="0" w:color="auto"/>
                      </w:divBdr>
                    </w:div>
                  </w:divsChild>
                </w:div>
                <w:div w:id="239828879">
                  <w:marLeft w:val="0"/>
                  <w:marRight w:val="0"/>
                  <w:marTop w:val="0"/>
                  <w:marBottom w:val="0"/>
                  <w:divBdr>
                    <w:top w:val="none" w:sz="0" w:space="0" w:color="auto"/>
                    <w:left w:val="none" w:sz="0" w:space="0" w:color="auto"/>
                    <w:bottom w:val="none" w:sz="0" w:space="0" w:color="auto"/>
                    <w:right w:val="none" w:sz="0" w:space="0" w:color="auto"/>
                  </w:divBdr>
                  <w:divsChild>
                    <w:div w:id="56824383">
                      <w:marLeft w:val="0"/>
                      <w:marRight w:val="0"/>
                      <w:marTop w:val="0"/>
                      <w:marBottom w:val="0"/>
                      <w:divBdr>
                        <w:top w:val="none" w:sz="0" w:space="0" w:color="auto"/>
                        <w:left w:val="none" w:sz="0" w:space="0" w:color="auto"/>
                        <w:bottom w:val="none" w:sz="0" w:space="0" w:color="auto"/>
                        <w:right w:val="none" w:sz="0" w:space="0" w:color="auto"/>
                      </w:divBdr>
                    </w:div>
                  </w:divsChild>
                </w:div>
                <w:div w:id="250234990">
                  <w:marLeft w:val="0"/>
                  <w:marRight w:val="0"/>
                  <w:marTop w:val="0"/>
                  <w:marBottom w:val="0"/>
                  <w:divBdr>
                    <w:top w:val="none" w:sz="0" w:space="0" w:color="auto"/>
                    <w:left w:val="none" w:sz="0" w:space="0" w:color="auto"/>
                    <w:bottom w:val="none" w:sz="0" w:space="0" w:color="auto"/>
                    <w:right w:val="none" w:sz="0" w:space="0" w:color="auto"/>
                  </w:divBdr>
                  <w:divsChild>
                    <w:div w:id="1208297865">
                      <w:marLeft w:val="0"/>
                      <w:marRight w:val="0"/>
                      <w:marTop w:val="0"/>
                      <w:marBottom w:val="0"/>
                      <w:divBdr>
                        <w:top w:val="none" w:sz="0" w:space="0" w:color="auto"/>
                        <w:left w:val="none" w:sz="0" w:space="0" w:color="auto"/>
                        <w:bottom w:val="none" w:sz="0" w:space="0" w:color="auto"/>
                        <w:right w:val="none" w:sz="0" w:space="0" w:color="auto"/>
                      </w:divBdr>
                    </w:div>
                  </w:divsChild>
                </w:div>
                <w:div w:id="254363507">
                  <w:marLeft w:val="0"/>
                  <w:marRight w:val="0"/>
                  <w:marTop w:val="0"/>
                  <w:marBottom w:val="0"/>
                  <w:divBdr>
                    <w:top w:val="none" w:sz="0" w:space="0" w:color="auto"/>
                    <w:left w:val="none" w:sz="0" w:space="0" w:color="auto"/>
                    <w:bottom w:val="none" w:sz="0" w:space="0" w:color="auto"/>
                    <w:right w:val="none" w:sz="0" w:space="0" w:color="auto"/>
                  </w:divBdr>
                  <w:divsChild>
                    <w:div w:id="1090391672">
                      <w:marLeft w:val="0"/>
                      <w:marRight w:val="0"/>
                      <w:marTop w:val="0"/>
                      <w:marBottom w:val="0"/>
                      <w:divBdr>
                        <w:top w:val="none" w:sz="0" w:space="0" w:color="auto"/>
                        <w:left w:val="none" w:sz="0" w:space="0" w:color="auto"/>
                        <w:bottom w:val="none" w:sz="0" w:space="0" w:color="auto"/>
                        <w:right w:val="none" w:sz="0" w:space="0" w:color="auto"/>
                      </w:divBdr>
                    </w:div>
                  </w:divsChild>
                </w:div>
                <w:div w:id="257838573">
                  <w:marLeft w:val="0"/>
                  <w:marRight w:val="0"/>
                  <w:marTop w:val="0"/>
                  <w:marBottom w:val="0"/>
                  <w:divBdr>
                    <w:top w:val="none" w:sz="0" w:space="0" w:color="auto"/>
                    <w:left w:val="none" w:sz="0" w:space="0" w:color="auto"/>
                    <w:bottom w:val="none" w:sz="0" w:space="0" w:color="auto"/>
                    <w:right w:val="none" w:sz="0" w:space="0" w:color="auto"/>
                  </w:divBdr>
                  <w:divsChild>
                    <w:div w:id="1556894696">
                      <w:marLeft w:val="0"/>
                      <w:marRight w:val="0"/>
                      <w:marTop w:val="0"/>
                      <w:marBottom w:val="0"/>
                      <w:divBdr>
                        <w:top w:val="none" w:sz="0" w:space="0" w:color="auto"/>
                        <w:left w:val="none" w:sz="0" w:space="0" w:color="auto"/>
                        <w:bottom w:val="none" w:sz="0" w:space="0" w:color="auto"/>
                        <w:right w:val="none" w:sz="0" w:space="0" w:color="auto"/>
                      </w:divBdr>
                    </w:div>
                  </w:divsChild>
                </w:div>
                <w:div w:id="268508873">
                  <w:marLeft w:val="0"/>
                  <w:marRight w:val="0"/>
                  <w:marTop w:val="0"/>
                  <w:marBottom w:val="0"/>
                  <w:divBdr>
                    <w:top w:val="none" w:sz="0" w:space="0" w:color="auto"/>
                    <w:left w:val="none" w:sz="0" w:space="0" w:color="auto"/>
                    <w:bottom w:val="none" w:sz="0" w:space="0" w:color="auto"/>
                    <w:right w:val="none" w:sz="0" w:space="0" w:color="auto"/>
                  </w:divBdr>
                  <w:divsChild>
                    <w:div w:id="744649510">
                      <w:marLeft w:val="0"/>
                      <w:marRight w:val="0"/>
                      <w:marTop w:val="0"/>
                      <w:marBottom w:val="0"/>
                      <w:divBdr>
                        <w:top w:val="none" w:sz="0" w:space="0" w:color="auto"/>
                        <w:left w:val="none" w:sz="0" w:space="0" w:color="auto"/>
                        <w:bottom w:val="none" w:sz="0" w:space="0" w:color="auto"/>
                        <w:right w:val="none" w:sz="0" w:space="0" w:color="auto"/>
                      </w:divBdr>
                    </w:div>
                  </w:divsChild>
                </w:div>
                <w:div w:id="272399646">
                  <w:marLeft w:val="0"/>
                  <w:marRight w:val="0"/>
                  <w:marTop w:val="0"/>
                  <w:marBottom w:val="0"/>
                  <w:divBdr>
                    <w:top w:val="none" w:sz="0" w:space="0" w:color="auto"/>
                    <w:left w:val="none" w:sz="0" w:space="0" w:color="auto"/>
                    <w:bottom w:val="none" w:sz="0" w:space="0" w:color="auto"/>
                    <w:right w:val="none" w:sz="0" w:space="0" w:color="auto"/>
                  </w:divBdr>
                  <w:divsChild>
                    <w:div w:id="1275943586">
                      <w:marLeft w:val="0"/>
                      <w:marRight w:val="0"/>
                      <w:marTop w:val="0"/>
                      <w:marBottom w:val="0"/>
                      <w:divBdr>
                        <w:top w:val="none" w:sz="0" w:space="0" w:color="auto"/>
                        <w:left w:val="none" w:sz="0" w:space="0" w:color="auto"/>
                        <w:bottom w:val="none" w:sz="0" w:space="0" w:color="auto"/>
                        <w:right w:val="none" w:sz="0" w:space="0" w:color="auto"/>
                      </w:divBdr>
                    </w:div>
                  </w:divsChild>
                </w:div>
                <w:div w:id="281813352">
                  <w:marLeft w:val="0"/>
                  <w:marRight w:val="0"/>
                  <w:marTop w:val="0"/>
                  <w:marBottom w:val="0"/>
                  <w:divBdr>
                    <w:top w:val="none" w:sz="0" w:space="0" w:color="auto"/>
                    <w:left w:val="none" w:sz="0" w:space="0" w:color="auto"/>
                    <w:bottom w:val="none" w:sz="0" w:space="0" w:color="auto"/>
                    <w:right w:val="none" w:sz="0" w:space="0" w:color="auto"/>
                  </w:divBdr>
                  <w:divsChild>
                    <w:div w:id="249436559">
                      <w:marLeft w:val="0"/>
                      <w:marRight w:val="0"/>
                      <w:marTop w:val="0"/>
                      <w:marBottom w:val="0"/>
                      <w:divBdr>
                        <w:top w:val="none" w:sz="0" w:space="0" w:color="auto"/>
                        <w:left w:val="none" w:sz="0" w:space="0" w:color="auto"/>
                        <w:bottom w:val="none" w:sz="0" w:space="0" w:color="auto"/>
                        <w:right w:val="none" w:sz="0" w:space="0" w:color="auto"/>
                      </w:divBdr>
                    </w:div>
                  </w:divsChild>
                </w:div>
                <w:div w:id="298607468">
                  <w:marLeft w:val="0"/>
                  <w:marRight w:val="0"/>
                  <w:marTop w:val="0"/>
                  <w:marBottom w:val="0"/>
                  <w:divBdr>
                    <w:top w:val="none" w:sz="0" w:space="0" w:color="auto"/>
                    <w:left w:val="none" w:sz="0" w:space="0" w:color="auto"/>
                    <w:bottom w:val="none" w:sz="0" w:space="0" w:color="auto"/>
                    <w:right w:val="none" w:sz="0" w:space="0" w:color="auto"/>
                  </w:divBdr>
                  <w:divsChild>
                    <w:div w:id="151213953">
                      <w:marLeft w:val="0"/>
                      <w:marRight w:val="0"/>
                      <w:marTop w:val="0"/>
                      <w:marBottom w:val="0"/>
                      <w:divBdr>
                        <w:top w:val="none" w:sz="0" w:space="0" w:color="auto"/>
                        <w:left w:val="none" w:sz="0" w:space="0" w:color="auto"/>
                        <w:bottom w:val="none" w:sz="0" w:space="0" w:color="auto"/>
                        <w:right w:val="none" w:sz="0" w:space="0" w:color="auto"/>
                      </w:divBdr>
                    </w:div>
                  </w:divsChild>
                </w:div>
                <w:div w:id="303388356">
                  <w:marLeft w:val="0"/>
                  <w:marRight w:val="0"/>
                  <w:marTop w:val="0"/>
                  <w:marBottom w:val="0"/>
                  <w:divBdr>
                    <w:top w:val="none" w:sz="0" w:space="0" w:color="auto"/>
                    <w:left w:val="none" w:sz="0" w:space="0" w:color="auto"/>
                    <w:bottom w:val="none" w:sz="0" w:space="0" w:color="auto"/>
                    <w:right w:val="none" w:sz="0" w:space="0" w:color="auto"/>
                  </w:divBdr>
                  <w:divsChild>
                    <w:div w:id="1920943386">
                      <w:marLeft w:val="0"/>
                      <w:marRight w:val="0"/>
                      <w:marTop w:val="0"/>
                      <w:marBottom w:val="0"/>
                      <w:divBdr>
                        <w:top w:val="none" w:sz="0" w:space="0" w:color="auto"/>
                        <w:left w:val="none" w:sz="0" w:space="0" w:color="auto"/>
                        <w:bottom w:val="none" w:sz="0" w:space="0" w:color="auto"/>
                        <w:right w:val="none" w:sz="0" w:space="0" w:color="auto"/>
                      </w:divBdr>
                    </w:div>
                  </w:divsChild>
                </w:div>
                <w:div w:id="325086332">
                  <w:marLeft w:val="0"/>
                  <w:marRight w:val="0"/>
                  <w:marTop w:val="0"/>
                  <w:marBottom w:val="0"/>
                  <w:divBdr>
                    <w:top w:val="none" w:sz="0" w:space="0" w:color="auto"/>
                    <w:left w:val="none" w:sz="0" w:space="0" w:color="auto"/>
                    <w:bottom w:val="none" w:sz="0" w:space="0" w:color="auto"/>
                    <w:right w:val="none" w:sz="0" w:space="0" w:color="auto"/>
                  </w:divBdr>
                  <w:divsChild>
                    <w:div w:id="1819417118">
                      <w:marLeft w:val="0"/>
                      <w:marRight w:val="0"/>
                      <w:marTop w:val="0"/>
                      <w:marBottom w:val="0"/>
                      <w:divBdr>
                        <w:top w:val="none" w:sz="0" w:space="0" w:color="auto"/>
                        <w:left w:val="none" w:sz="0" w:space="0" w:color="auto"/>
                        <w:bottom w:val="none" w:sz="0" w:space="0" w:color="auto"/>
                        <w:right w:val="none" w:sz="0" w:space="0" w:color="auto"/>
                      </w:divBdr>
                    </w:div>
                  </w:divsChild>
                </w:div>
                <w:div w:id="332293859">
                  <w:marLeft w:val="0"/>
                  <w:marRight w:val="0"/>
                  <w:marTop w:val="0"/>
                  <w:marBottom w:val="0"/>
                  <w:divBdr>
                    <w:top w:val="none" w:sz="0" w:space="0" w:color="auto"/>
                    <w:left w:val="none" w:sz="0" w:space="0" w:color="auto"/>
                    <w:bottom w:val="none" w:sz="0" w:space="0" w:color="auto"/>
                    <w:right w:val="none" w:sz="0" w:space="0" w:color="auto"/>
                  </w:divBdr>
                  <w:divsChild>
                    <w:div w:id="1374771580">
                      <w:marLeft w:val="0"/>
                      <w:marRight w:val="0"/>
                      <w:marTop w:val="0"/>
                      <w:marBottom w:val="0"/>
                      <w:divBdr>
                        <w:top w:val="none" w:sz="0" w:space="0" w:color="auto"/>
                        <w:left w:val="none" w:sz="0" w:space="0" w:color="auto"/>
                        <w:bottom w:val="none" w:sz="0" w:space="0" w:color="auto"/>
                        <w:right w:val="none" w:sz="0" w:space="0" w:color="auto"/>
                      </w:divBdr>
                    </w:div>
                  </w:divsChild>
                </w:div>
                <w:div w:id="366610701">
                  <w:marLeft w:val="0"/>
                  <w:marRight w:val="0"/>
                  <w:marTop w:val="0"/>
                  <w:marBottom w:val="0"/>
                  <w:divBdr>
                    <w:top w:val="none" w:sz="0" w:space="0" w:color="auto"/>
                    <w:left w:val="none" w:sz="0" w:space="0" w:color="auto"/>
                    <w:bottom w:val="none" w:sz="0" w:space="0" w:color="auto"/>
                    <w:right w:val="none" w:sz="0" w:space="0" w:color="auto"/>
                  </w:divBdr>
                  <w:divsChild>
                    <w:div w:id="1081952091">
                      <w:marLeft w:val="0"/>
                      <w:marRight w:val="0"/>
                      <w:marTop w:val="0"/>
                      <w:marBottom w:val="0"/>
                      <w:divBdr>
                        <w:top w:val="none" w:sz="0" w:space="0" w:color="auto"/>
                        <w:left w:val="none" w:sz="0" w:space="0" w:color="auto"/>
                        <w:bottom w:val="none" w:sz="0" w:space="0" w:color="auto"/>
                        <w:right w:val="none" w:sz="0" w:space="0" w:color="auto"/>
                      </w:divBdr>
                    </w:div>
                  </w:divsChild>
                </w:div>
                <w:div w:id="385222034">
                  <w:marLeft w:val="0"/>
                  <w:marRight w:val="0"/>
                  <w:marTop w:val="0"/>
                  <w:marBottom w:val="0"/>
                  <w:divBdr>
                    <w:top w:val="none" w:sz="0" w:space="0" w:color="auto"/>
                    <w:left w:val="none" w:sz="0" w:space="0" w:color="auto"/>
                    <w:bottom w:val="none" w:sz="0" w:space="0" w:color="auto"/>
                    <w:right w:val="none" w:sz="0" w:space="0" w:color="auto"/>
                  </w:divBdr>
                  <w:divsChild>
                    <w:div w:id="53702998">
                      <w:marLeft w:val="0"/>
                      <w:marRight w:val="0"/>
                      <w:marTop w:val="0"/>
                      <w:marBottom w:val="0"/>
                      <w:divBdr>
                        <w:top w:val="none" w:sz="0" w:space="0" w:color="auto"/>
                        <w:left w:val="none" w:sz="0" w:space="0" w:color="auto"/>
                        <w:bottom w:val="none" w:sz="0" w:space="0" w:color="auto"/>
                        <w:right w:val="none" w:sz="0" w:space="0" w:color="auto"/>
                      </w:divBdr>
                    </w:div>
                  </w:divsChild>
                </w:div>
                <w:div w:id="409739308">
                  <w:marLeft w:val="0"/>
                  <w:marRight w:val="0"/>
                  <w:marTop w:val="0"/>
                  <w:marBottom w:val="0"/>
                  <w:divBdr>
                    <w:top w:val="none" w:sz="0" w:space="0" w:color="auto"/>
                    <w:left w:val="none" w:sz="0" w:space="0" w:color="auto"/>
                    <w:bottom w:val="none" w:sz="0" w:space="0" w:color="auto"/>
                    <w:right w:val="none" w:sz="0" w:space="0" w:color="auto"/>
                  </w:divBdr>
                  <w:divsChild>
                    <w:div w:id="325284973">
                      <w:marLeft w:val="0"/>
                      <w:marRight w:val="0"/>
                      <w:marTop w:val="0"/>
                      <w:marBottom w:val="0"/>
                      <w:divBdr>
                        <w:top w:val="none" w:sz="0" w:space="0" w:color="auto"/>
                        <w:left w:val="none" w:sz="0" w:space="0" w:color="auto"/>
                        <w:bottom w:val="none" w:sz="0" w:space="0" w:color="auto"/>
                        <w:right w:val="none" w:sz="0" w:space="0" w:color="auto"/>
                      </w:divBdr>
                    </w:div>
                    <w:div w:id="989943664">
                      <w:marLeft w:val="0"/>
                      <w:marRight w:val="0"/>
                      <w:marTop w:val="0"/>
                      <w:marBottom w:val="0"/>
                      <w:divBdr>
                        <w:top w:val="none" w:sz="0" w:space="0" w:color="auto"/>
                        <w:left w:val="none" w:sz="0" w:space="0" w:color="auto"/>
                        <w:bottom w:val="none" w:sz="0" w:space="0" w:color="auto"/>
                        <w:right w:val="none" w:sz="0" w:space="0" w:color="auto"/>
                      </w:divBdr>
                    </w:div>
                  </w:divsChild>
                </w:div>
                <w:div w:id="437651100">
                  <w:marLeft w:val="0"/>
                  <w:marRight w:val="0"/>
                  <w:marTop w:val="0"/>
                  <w:marBottom w:val="0"/>
                  <w:divBdr>
                    <w:top w:val="none" w:sz="0" w:space="0" w:color="auto"/>
                    <w:left w:val="none" w:sz="0" w:space="0" w:color="auto"/>
                    <w:bottom w:val="none" w:sz="0" w:space="0" w:color="auto"/>
                    <w:right w:val="none" w:sz="0" w:space="0" w:color="auto"/>
                  </w:divBdr>
                  <w:divsChild>
                    <w:div w:id="632637499">
                      <w:marLeft w:val="0"/>
                      <w:marRight w:val="0"/>
                      <w:marTop w:val="0"/>
                      <w:marBottom w:val="0"/>
                      <w:divBdr>
                        <w:top w:val="none" w:sz="0" w:space="0" w:color="auto"/>
                        <w:left w:val="none" w:sz="0" w:space="0" w:color="auto"/>
                        <w:bottom w:val="none" w:sz="0" w:space="0" w:color="auto"/>
                        <w:right w:val="none" w:sz="0" w:space="0" w:color="auto"/>
                      </w:divBdr>
                    </w:div>
                  </w:divsChild>
                </w:div>
                <w:div w:id="473563665">
                  <w:marLeft w:val="0"/>
                  <w:marRight w:val="0"/>
                  <w:marTop w:val="0"/>
                  <w:marBottom w:val="0"/>
                  <w:divBdr>
                    <w:top w:val="none" w:sz="0" w:space="0" w:color="auto"/>
                    <w:left w:val="none" w:sz="0" w:space="0" w:color="auto"/>
                    <w:bottom w:val="none" w:sz="0" w:space="0" w:color="auto"/>
                    <w:right w:val="none" w:sz="0" w:space="0" w:color="auto"/>
                  </w:divBdr>
                  <w:divsChild>
                    <w:div w:id="189148173">
                      <w:marLeft w:val="0"/>
                      <w:marRight w:val="0"/>
                      <w:marTop w:val="0"/>
                      <w:marBottom w:val="0"/>
                      <w:divBdr>
                        <w:top w:val="none" w:sz="0" w:space="0" w:color="auto"/>
                        <w:left w:val="none" w:sz="0" w:space="0" w:color="auto"/>
                        <w:bottom w:val="none" w:sz="0" w:space="0" w:color="auto"/>
                        <w:right w:val="none" w:sz="0" w:space="0" w:color="auto"/>
                      </w:divBdr>
                    </w:div>
                    <w:div w:id="775297560">
                      <w:marLeft w:val="0"/>
                      <w:marRight w:val="0"/>
                      <w:marTop w:val="0"/>
                      <w:marBottom w:val="0"/>
                      <w:divBdr>
                        <w:top w:val="none" w:sz="0" w:space="0" w:color="auto"/>
                        <w:left w:val="none" w:sz="0" w:space="0" w:color="auto"/>
                        <w:bottom w:val="none" w:sz="0" w:space="0" w:color="auto"/>
                        <w:right w:val="none" w:sz="0" w:space="0" w:color="auto"/>
                      </w:divBdr>
                    </w:div>
                    <w:div w:id="1982274115">
                      <w:marLeft w:val="0"/>
                      <w:marRight w:val="0"/>
                      <w:marTop w:val="0"/>
                      <w:marBottom w:val="0"/>
                      <w:divBdr>
                        <w:top w:val="none" w:sz="0" w:space="0" w:color="auto"/>
                        <w:left w:val="none" w:sz="0" w:space="0" w:color="auto"/>
                        <w:bottom w:val="none" w:sz="0" w:space="0" w:color="auto"/>
                        <w:right w:val="none" w:sz="0" w:space="0" w:color="auto"/>
                      </w:divBdr>
                    </w:div>
                  </w:divsChild>
                </w:div>
                <w:div w:id="477772156">
                  <w:marLeft w:val="0"/>
                  <w:marRight w:val="0"/>
                  <w:marTop w:val="0"/>
                  <w:marBottom w:val="0"/>
                  <w:divBdr>
                    <w:top w:val="none" w:sz="0" w:space="0" w:color="auto"/>
                    <w:left w:val="none" w:sz="0" w:space="0" w:color="auto"/>
                    <w:bottom w:val="none" w:sz="0" w:space="0" w:color="auto"/>
                    <w:right w:val="none" w:sz="0" w:space="0" w:color="auto"/>
                  </w:divBdr>
                  <w:divsChild>
                    <w:div w:id="1210804075">
                      <w:marLeft w:val="0"/>
                      <w:marRight w:val="0"/>
                      <w:marTop w:val="0"/>
                      <w:marBottom w:val="0"/>
                      <w:divBdr>
                        <w:top w:val="none" w:sz="0" w:space="0" w:color="auto"/>
                        <w:left w:val="none" w:sz="0" w:space="0" w:color="auto"/>
                        <w:bottom w:val="none" w:sz="0" w:space="0" w:color="auto"/>
                        <w:right w:val="none" w:sz="0" w:space="0" w:color="auto"/>
                      </w:divBdr>
                    </w:div>
                  </w:divsChild>
                </w:div>
                <w:div w:id="486559963">
                  <w:marLeft w:val="0"/>
                  <w:marRight w:val="0"/>
                  <w:marTop w:val="0"/>
                  <w:marBottom w:val="0"/>
                  <w:divBdr>
                    <w:top w:val="none" w:sz="0" w:space="0" w:color="auto"/>
                    <w:left w:val="none" w:sz="0" w:space="0" w:color="auto"/>
                    <w:bottom w:val="none" w:sz="0" w:space="0" w:color="auto"/>
                    <w:right w:val="none" w:sz="0" w:space="0" w:color="auto"/>
                  </w:divBdr>
                  <w:divsChild>
                    <w:div w:id="1493256568">
                      <w:marLeft w:val="0"/>
                      <w:marRight w:val="0"/>
                      <w:marTop w:val="0"/>
                      <w:marBottom w:val="0"/>
                      <w:divBdr>
                        <w:top w:val="none" w:sz="0" w:space="0" w:color="auto"/>
                        <w:left w:val="none" w:sz="0" w:space="0" w:color="auto"/>
                        <w:bottom w:val="none" w:sz="0" w:space="0" w:color="auto"/>
                        <w:right w:val="none" w:sz="0" w:space="0" w:color="auto"/>
                      </w:divBdr>
                    </w:div>
                  </w:divsChild>
                </w:div>
                <w:div w:id="503059432">
                  <w:marLeft w:val="0"/>
                  <w:marRight w:val="0"/>
                  <w:marTop w:val="0"/>
                  <w:marBottom w:val="0"/>
                  <w:divBdr>
                    <w:top w:val="none" w:sz="0" w:space="0" w:color="auto"/>
                    <w:left w:val="none" w:sz="0" w:space="0" w:color="auto"/>
                    <w:bottom w:val="none" w:sz="0" w:space="0" w:color="auto"/>
                    <w:right w:val="none" w:sz="0" w:space="0" w:color="auto"/>
                  </w:divBdr>
                  <w:divsChild>
                    <w:div w:id="2047026076">
                      <w:marLeft w:val="0"/>
                      <w:marRight w:val="0"/>
                      <w:marTop w:val="0"/>
                      <w:marBottom w:val="0"/>
                      <w:divBdr>
                        <w:top w:val="none" w:sz="0" w:space="0" w:color="auto"/>
                        <w:left w:val="none" w:sz="0" w:space="0" w:color="auto"/>
                        <w:bottom w:val="none" w:sz="0" w:space="0" w:color="auto"/>
                        <w:right w:val="none" w:sz="0" w:space="0" w:color="auto"/>
                      </w:divBdr>
                    </w:div>
                  </w:divsChild>
                </w:div>
                <w:div w:id="503981476">
                  <w:marLeft w:val="0"/>
                  <w:marRight w:val="0"/>
                  <w:marTop w:val="0"/>
                  <w:marBottom w:val="0"/>
                  <w:divBdr>
                    <w:top w:val="none" w:sz="0" w:space="0" w:color="auto"/>
                    <w:left w:val="none" w:sz="0" w:space="0" w:color="auto"/>
                    <w:bottom w:val="none" w:sz="0" w:space="0" w:color="auto"/>
                    <w:right w:val="none" w:sz="0" w:space="0" w:color="auto"/>
                  </w:divBdr>
                  <w:divsChild>
                    <w:div w:id="577137235">
                      <w:marLeft w:val="0"/>
                      <w:marRight w:val="0"/>
                      <w:marTop w:val="0"/>
                      <w:marBottom w:val="0"/>
                      <w:divBdr>
                        <w:top w:val="none" w:sz="0" w:space="0" w:color="auto"/>
                        <w:left w:val="none" w:sz="0" w:space="0" w:color="auto"/>
                        <w:bottom w:val="none" w:sz="0" w:space="0" w:color="auto"/>
                        <w:right w:val="none" w:sz="0" w:space="0" w:color="auto"/>
                      </w:divBdr>
                    </w:div>
                  </w:divsChild>
                </w:div>
                <w:div w:id="522209665">
                  <w:marLeft w:val="0"/>
                  <w:marRight w:val="0"/>
                  <w:marTop w:val="0"/>
                  <w:marBottom w:val="0"/>
                  <w:divBdr>
                    <w:top w:val="none" w:sz="0" w:space="0" w:color="auto"/>
                    <w:left w:val="none" w:sz="0" w:space="0" w:color="auto"/>
                    <w:bottom w:val="none" w:sz="0" w:space="0" w:color="auto"/>
                    <w:right w:val="none" w:sz="0" w:space="0" w:color="auto"/>
                  </w:divBdr>
                  <w:divsChild>
                    <w:div w:id="789016131">
                      <w:marLeft w:val="0"/>
                      <w:marRight w:val="0"/>
                      <w:marTop w:val="0"/>
                      <w:marBottom w:val="0"/>
                      <w:divBdr>
                        <w:top w:val="none" w:sz="0" w:space="0" w:color="auto"/>
                        <w:left w:val="none" w:sz="0" w:space="0" w:color="auto"/>
                        <w:bottom w:val="none" w:sz="0" w:space="0" w:color="auto"/>
                        <w:right w:val="none" w:sz="0" w:space="0" w:color="auto"/>
                      </w:divBdr>
                    </w:div>
                  </w:divsChild>
                </w:div>
                <w:div w:id="541552019">
                  <w:marLeft w:val="0"/>
                  <w:marRight w:val="0"/>
                  <w:marTop w:val="0"/>
                  <w:marBottom w:val="0"/>
                  <w:divBdr>
                    <w:top w:val="none" w:sz="0" w:space="0" w:color="auto"/>
                    <w:left w:val="none" w:sz="0" w:space="0" w:color="auto"/>
                    <w:bottom w:val="none" w:sz="0" w:space="0" w:color="auto"/>
                    <w:right w:val="none" w:sz="0" w:space="0" w:color="auto"/>
                  </w:divBdr>
                  <w:divsChild>
                    <w:div w:id="377049074">
                      <w:marLeft w:val="0"/>
                      <w:marRight w:val="0"/>
                      <w:marTop w:val="0"/>
                      <w:marBottom w:val="0"/>
                      <w:divBdr>
                        <w:top w:val="none" w:sz="0" w:space="0" w:color="auto"/>
                        <w:left w:val="none" w:sz="0" w:space="0" w:color="auto"/>
                        <w:bottom w:val="none" w:sz="0" w:space="0" w:color="auto"/>
                        <w:right w:val="none" w:sz="0" w:space="0" w:color="auto"/>
                      </w:divBdr>
                    </w:div>
                  </w:divsChild>
                </w:div>
                <w:div w:id="573440336">
                  <w:marLeft w:val="0"/>
                  <w:marRight w:val="0"/>
                  <w:marTop w:val="0"/>
                  <w:marBottom w:val="0"/>
                  <w:divBdr>
                    <w:top w:val="none" w:sz="0" w:space="0" w:color="auto"/>
                    <w:left w:val="none" w:sz="0" w:space="0" w:color="auto"/>
                    <w:bottom w:val="none" w:sz="0" w:space="0" w:color="auto"/>
                    <w:right w:val="none" w:sz="0" w:space="0" w:color="auto"/>
                  </w:divBdr>
                  <w:divsChild>
                    <w:div w:id="722876354">
                      <w:marLeft w:val="0"/>
                      <w:marRight w:val="0"/>
                      <w:marTop w:val="0"/>
                      <w:marBottom w:val="0"/>
                      <w:divBdr>
                        <w:top w:val="none" w:sz="0" w:space="0" w:color="auto"/>
                        <w:left w:val="none" w:sz="0" w:space="0" w:color="auto"/>
                        <w:bottom w:val="none" w:sz="0" w:space="0" w:color="auto"/>
                        <w:right w:val="none" w:sz="0" w:space="0" w:color="auto"/>
                      </w:divBdr>
                    </w:div>
                    <w:div w:id="1161963387">
                      <w:marLeft w:val="0"/>
                      <w:marRight w:val="0"/>
                      <w:marTop w:val="0"/>
                      <w:marBottom w:val="0"/>
                      <w:divBdr>
                        <w:top w:val="none" w:sz="0" w:space="0" w:color="auto"/>
                        <w:left w:val="none" w:sz="0" w:space="0" w:color="auto"/>
                        <w:bottom w:val="none" w:sz="0" w:space="0" w:color="auto"/>
                        <w:right w:val="none" w:sz="0" w:space="0" w:color="auto"/>
                      </w:divBdr>
                    </w:div>
                  </w:divsChild>
                </w:div>
                <w:div w:id="626200468">
                  <w:marLeft w:val="0"/>
                  <w:marRight w:val="0"/>
                  <w:marTop w:val="0"/>
                  <w:marBottom w:val="0"/>
                  <w:divBdr>
                    <w:top w:val="none" w:sz="0" w:space="0" w:color="auto"/>
                    <w:left w:val="none" w:sz="0" w:space="0" w:color="auto"/>
                    <w:bottom w:val="none" w:sz="0" w:space="0" w:color="auto"/>
                    <w:right w:val="none" w:sz="0" w:space="0" w:color="auto"/>
                  </w:divBdr>
                  <w:divsChild>
                    <w:div w:id="249628763">
                      <w:marLeft w:val="0"/>
                      <w:marRight w:val="0"/>
                      <w:marTop w:val="0"/>
                      <w:marBottom w:val="0"/>
                      <w:divBdr>
                        <w:top w:val="none" w:sz="0" w:space="0" w:color="auto"/>
                        <w:left w:val="none" w:sz="0" w:space="0" w:color="auto"/>
                        <w:bottom w:val="none" w:sz="0" w:space="0" w:color="auto"/>
                        <w:right w:val="none" w:sz="0" w:space="0" w:color="auto"/>
                      </w:divBdr>
                    </w:div>
                  </w:divsChild>
                </w:div>
                <w:div w:id="627473932">
                  <w:marLeft w:val="0"/>
                  <w:marRight w:val="0"/>
                  <w:marTop w:val="0"/>
                  <w:marBottom w:val="0"/>
                  <w:divBdr>
                    <w:top w:val="none" w:sz="0" w:space="0" w:color="auto"/>
                    <w:left w:val="none" w:sz="0" w:space="0" w:color="auto"/>
                    <w:bottom w:val="none" w:sz="0" w:space="0" w:color="auto"/>
                    <w:right w:val="none" w:sz="0" w:space="0" w:color="auto"/>
                  </w:divBdr>
                  <w:divsChild>
                    <w:div w:id="1085298028">
                      <w:marLeft w:val="0"/>
                      <w:marRight w:val="0"/>
                      <w:marTop w:val="0"/>
                      <w:marBottom w:val="0"/>
                      <w:divBdr>
                        <w:top w:val="none" w:sz="0" w:space="0" w:color="auto"/>
                        <w:left w:val="none" w:sz="0" w:space="0" w:color="auto"/>
                        <w:bottom w:val="none" w:sz="0" w:space="0" w:color="auto"/>
                        <w:right w:val="none" w:sz="0" w:space="0" w:color="auto"/>
                      </w:divBdr>
                    </w:div>
                  </w:divsChild>
                </w:div>
                <w:div w:id="635568695">
                  <w:marLeft w:val="0"/>
                  <w:marRight w:val="0"/>
                  <w:marTop w:val="0"/>
                  <w:marBottom w:val="0"/>
                  <w:divBdr>
                    <w:top w:val="none" w:sz="0" w:space="0" w:color="auto"/>
                    <w:left w:val="none" w:sz="0" w:space="0" w:color="auto"/>
                    <w:bottom w:val="none" w:sz="0" w:space="0" w:color="auto"/>
                    <w:right w:val="none" w:sz="0" w:space="0" w:color="auto"/>
                  </w:divBdr>
                  <w:divsChild>
                    <w:div w:id="1073356558">
                      <w:marLeft w:val="0"/>
                      <w:marRight w:val="0"/>
                      <w:marTop w:val="0"/>
                      <w:marBottom w:val="0"/>
                      <w:divBdr>
                        <w:top w:val="none" w:sz="0" w:space="0" w:color="auto"/>
                        <w:left w:val="none" w:sz="0" w:space="0" w:color="auto"/>
                        <w:bottom w:val="none" w:sz="0" w:space="0" w:color="auto"/>
                        <w:right w:val="none" w:sz="0" w:space="0" w:color="auto"/>
                      </w:divBdr>
                    </w:div>
                    <w:div w:id="1926105655">
                      <w:marLeft w:val="0"/>
                      <w:marRight w:val="0"/>
                      <w:marTop w:val="0"/>
                      <w:marBottom w:val="0"/>
                      <w:divBdr>
                        <w:top w:val="none" w:sz="0" w:space="0" w:color="auto"/>
                        <w:left w:val="none" w:sz="0" w:space="0" w:color="auto"/>
                        <w:bottom w:val="none" w:sz="0" w:space="0" w:color="auto"/>
                        <w:right w:val="none" w:sz="0" w:space="0" w:color="auto"/>
                      </w:divBdr>
                    </w:div>
                    <w:div w:id="1994751329">
                      <w:marLeft w:val="0"/>
                      <w:marRight w:val="0"/>
                      <w:marTop w:val="0"/>
                      <w:marBottom w:val="0"/>
                      <w:divBdr>
                        <w:top w:val="none" w:sz="0" w:space="0" w:color="auto"/>
                        <w:left w:val="none" w:sz="0" w:space="0" w:color="auto"/>
                        <w:bottom w:val="none" w:sz="0" w:space="0" w:color="auto"/>
                        <w:right w:val="none" w:sz="0" w:space="0" w:color="auto"/>
                      </w:divBdr>
                    </w:div>
                  </w:divsChild>
                </w:div>
                <w:div w:id="664086208">
                  <w:marLeft w:val="0"/>
                  <w:marRight w:val="0"/>
                  <w:marTop w:val="0"/>
                  <w:marBottom w:val="0"/>
                  <w:divBdr>
                    <w:top w:val="none" w:sz="0" w:space="0" w:color="auto"/>
                    <w:left w:val="none" w:sz="0" w:space="0" w:color="auto"/>
                    <w:bottom w:val="none" w:sz="0" w:space="0" w:color="auto"/>
                    <w:right w:val="none" w:sz="0" w:space="0" w:color="auto"/>
                  </w:divBdr>
                  <w:divsChild>
                    <w:div w:id="1980652441">
                      <w:marLeft w:val="0"/>
                      <w:marRight w:val="0"/>
                      <w:marTop w:val="0"/>
                      <w:marBottom w:val="0"/>
                      <w:divBdr>
                        <w:top w:val="none" w:sz="0" w:space="0" w:color="auto"/>
                        <w:left w:val="none" w:sz="0" w:space="0" w:color="auto"/>
                        <w:bottom w:val="none" w:sz="0" w:space="0" w:color="auto"/>
                        <w:right w:val="none" w:sz="0" w:space="0" w:color="auto"/>
                      </w:divBdr>
                    </w:div>
                  </w:divsChild>
                </w:div>
                <w:div w:id="672411317">
                  <w:marLeft w:val="0"/>
                  <w:marRight w:val="0"/>
                  <w:marTop w:val="0"/>
                  <w:marBottom w:val="0"/>
                  <w:divBdr>
                    <w:top w:val="none" w:sz="0" w:space="0" w:color="auto"/>
                    <w:left w:val="none" w:sz="0" w:space="0" w:color="auto"/>
                    <w:bottom w:val="none" w:sz="0" w:space="0" w:color="auto"/>
                    <w:right w:val="none" w:sz="0" w:space="0" w:color="auto"/>
                  </w:divBdr>
                  <w:divsChild>
                    <w:div w:id="1203446200">
                      <w:marLeft w:val="0"/>
                      <w:marRight w:val="0"/>
                      <w:marTop w:val="0"/>
                      <w:marBottom w:val="0"/>
                      <w:divBdr>
                        <w:top w:val="none" w:sz="0" w:space="0" w:color="auto"/>
                        <w:left w:val="none" w:sz="0" w:space="0" w:color="auto"/>
                        <w:bottom w:val="none" w:sz="0" w:space="0" w:color="auto"/>
                        <w:right w:val="none" w:sz="0" w:space="0" w:color="auto"/>
                      </w:divBdr>
                    </w:div>
                  </w:divsChild>
                </w:div>
                <w:div w:id="680081601">
                  <w:marLeft w:val="0"/>
                  <w:marRight w:val="0"/>
                  <w:marTop w:val="0"/>
                  <w:marBottom w:val="0"/>
                  <w:divBdr>
                    <w:top w:val="none" w:sz="0" w:space="0" w:color="auto"/>
                    <w:left w:val="none" w:sz="0" w:space="0" w:color="auto"/>
                    <w:bottom w:val="none" w:sz="0" w:space="0" w:color="auto"/>
                    <w:right w:val="none" w:sz="0" w:space="0" w:color="auto"/>
                  </w:divBdr>
                  <w:divsChild>
                    <w:div w:id="642779978">
                      <w:marLeft w:val="0"/>
                      <w:marRight w:val="0"/>
                      <w:marTop w:val="0"/>
                      <w:marBottom w:val="0"/>
                      <w:divBdr>
                        <w:top w:val="none" w:sz="0" w:space="0" w:color="auto"/>
                        <w:left w:val="none" w:sz="0" w:space="0" w:color="auto"/>
                        <w:bottom w:val="none" w:sz="0" w:space="0" w:color="auto"/>
                        <w:right w:val="none" w:sz="0" w:space="0" w:color="auto"/>
                      </w:divBdr>
                    </w:div>
                  </w:divsChild>
                </w:div>
                <w:div w:id="726419983">
                  <w:marLeft w:val="0"/>
                  <w:marRight w:val="0"/>
                  <w:marTop w:val="0"/>
                  <w:marBottom w:val="0"/>
                  <w:divBdr>
                    <w:top w:val="none" w:sz="0" w:space="0" w:color="auto"/>
                    <w:left w:val="none" w:sz="0" w:space="0" w:color="auto"/>
                    <w:bottom w:val="none" w:sz="0" w:space="0" w:color="auto"/>
                    <w:right w:val="none" w:sz="0" w:space="0" w:color="auto"/>
                  </w:divBdr>
                  <w:divsChild>
                    <w:div w:id="1646082170">
                      <w:marLeft w:val="0"/>
                      <w:marRight w:val="0"/>
                      <w:marTop w:val="0"/>
                      <w:marBottom w:val="0"/>
                      <w:divBdr>
                        <w:top w:val="none" w:sz="0" w:space="0" w:color="auto"/>
                        <w:left w:val="none" w:sz="0" w:space="0" w:color="auto"/>
                        <w:bottom w:val="none" w:sz="0" w:space="0" w:color="auto"/>
                        <w:right w:val="none" w:sz="0" w:space="0" w:color="auto"/>
                      </w:divBdr>
                    </w:div>
                  </w:divsChild>
                </w:div>
                <w:div w:id="739863060">
                  <w:marLeft w:val="0"/>
                  <w:marRight w:val="0"/>
                  <w:marTop w:val="0"/>
                  <w:marBottom w:val="0"/>
                  <w:divBdr>
                    <w:top w:val="none" w:sz="0" w:space="0" w:color="auto"/>
                    <w:left w:val="none" w:sz="0" w:space="0" w:color="auto"/>
                    <w:bottom w:val="none" w:sz="0" w:space="0" w:color="auto"/>
                    <w:right w:val="none" w:sz="0" w:space="0" w:color="auto"/>
                  </w:divBdr>
                  <w:divsChild>
                    <w:div w:id="32310854">
                      <w:marLeft w:val="0"/>
                      <w:marRight w:val="0"/>
                      <w:marTop w:val="0"/>
                      <w:marBottom w:val="0"/>
                      <w:divBdr>
                        <w:top w:val="none" w:sz="0" w:space="0" w:color="auto"/>
                        <w:left w:val="none" w:sz="0" w:space="0" w:color="auto"/>
                        <w:bottom w:val="none" w:sz="0" w:space="0" w:color="auto"/>
                        <w:right w:val="none" w:sz="0" w:space="0" w:color="auto"/>
                      </w:divBdr>
                    </w:div>
                    <w:div w:id="289633518">
                      <w:marLeft w:val="0"/>
                      <w:marRight w:val="0"/>
                      <w:marTop w:val="0"/>
                      <w:marBottom w:val="0"/>
                      <w:divBdr>
                        <w:top w:val="none" w:sz="0" w:space="0" w:color="auto"/>
                        <w:left w:val="none" w:sz="0" w:space="0" w:color="auto"/>
                        <w:bottom w:val="none" w:sz="0" w:space="0" w:color="auto"/>
                        <w:right w:val="none" w:sz="0" w:space="0" w:color="auto"/>
                      </w:divBdr>
                    </w:div>
                  </w:divsChild>
                </w:div>
                <w:div w:id="750465864">
                  <w:marLeft w:val="0"/>
                  <w:marRight w:val="0"/>
                  <w:marTop w:val="0"/>
                  <w:marBottom w:val="0"/>
                  <w:divBdr>
                    <w:top w:val="none" w:sz="0" w:space="0" w:color="auto"/>
                    <w:left w:val="none" w:sz="0" w:space="0" w:color="auto"/>
                    <w:bottom w:val="none" w:sz="0" w:space="0" w:color="auto"/>
                    <w:right w:val="none" w:sz="0" w:space="0" w:color="auto"/>
                  </w:divBdr>
                  <w:divsChild>
                    <w:div w:id="618223550">
                      <w:marLeft w:val="0"/>
                      <w:marRight w:val="0"/>
                      <w:marTop w:val="0"/>
                      <w:marBottom w:val="0"/>
                      <w:divBdr>
                        <w:top w:val="none" w:sz="0" w:space="0" w:color="auto"/>
                        <w:left w:val="none" w:sz="0" w:space="0" w:color="auto"/>
                        <w:bottom w:val="none" w:sz="0" w:space="0" w:color="auto"/>
                        <w:right w:val="none" w:sz="0" w:space="0" w:color="auto"/>
                      </w:divBdr>
                    </w:div>
                  </w:divsChild>
                </w:div>
                <w:div w:id="780418369">
                  <w:marLeft w:val="0"/>
                  <w:marRight w:val="0"/>
                  <w:marTop w:val="0"/>
                  <w:marBottom w:val="0"/>
                  <w:divBdr>
                    <w:top w:val="none" w:sz="0" w:space="0" w:color="auto"/>
                    <w:left w:val="none" w:sz="0" w:space="0" w:color="auto"/>
                    <w:bottom w:val="none" w:sz="0" w:space="0" w:color="auto"/>
                    <w:right w:val="none" w:sz="0" w:space="0" w:color="auto"/>
                  </w:divBdr>
                  <w:divsChild>
                    <w:div w:id="2070305356">
                      <w:marLeft w:val="0"/>
                      <w:marRight w:val="0"/>
                      <w:marTop w:val="0"/>
                      <w:marBottom w:val="0"/>
                      <w:divBdr>
                        <w:top w:val="none" w:sz="0" w:space="0" w:color="auto"/>
                        <w:left w:val="none" w:sz="0" w:space="0" w:color="auto"/>
                        <w:bottom w:val="none" w:sz="0" w:space="0" w:color="auto"/>
                        <w:right w:val="none" w:sz="0" w:space="0" w:color="auto"/>
                      </w:divBdr>
                    </w:div>
                  </w:divsChild>
                </w:div>
                <w:div w:id="785857253">
                  <w:marLeft w:val="0"/>
                  <w:marRight w:val="0"/>
                  <w:marTop w:val="0"/>
                  <w:marBottom w:val="0"/>
                  <w:divBdr>
                    <w:top w:val="none" w:sz="0" w:space="0" w:color="auto"/>
                    <w:left w:val="none" w:sz="0" w:space="0" w:color="auto"/>
                    <w:bottom w:val="none" w:sz="0" w:space="0" w:color="auto"/>
                    <w:right w:val="none" w:sz="0" w:space="0" w:color="auto"/>
                  </w:divBdr>
                  <w:divsChild>
                    <w:div w:id="1322195878">
                      <w:marLeft w:val="0"/>
                      <w:marRight w:val="0"/>
                      <w:marTop w:val="0"/>
                      <w:marBottom w:val="0"/>
                      <w:divBdr>
                        <w:top w:val="none" w:sz="0" w:space="0" w:color="auto"/>
                        <w:left w:val="none" w:sz="0" w:space="0" w:color="auto"/>
                        <w:bottom w:val="none" w:sz="0" w:space="0" w:color="auto"/>
                        <w:right w:val="none" w:sz="0" w:space="0" w:color="auto"/>
                      </w:divBdr>
                    </w:div>
                  </w:divsChild>
                </w:div>
                <w:div w:id="792986016">
                  <w:marLeft w:val="0"/>
                  <w:marRight w:val="0"/>
                  <w:marTop w:val="0"/>
                  <w:marBottom w:val="0"/>
                  <w:divBdr>
                    <w:top w:val="none" w:sz="0" w:space="0" w:color="auto"/>
                    <w:left w:val="none" w:sz="0" w:space="0" w:color="auto"/>
                    <w:bottom w:val="none" w:sz="0" w:space="0" w:color="auto"/>
                    <w:right w:val="none" w:sz="0" w:space="0" w:color="auto"/>
                  </w:divBdr>
                  <w:divsChild>
                    <w:div w:id="2112509973">
                      <w:marLeft w:val="0"/>
                      <w:marRight w:val="0"/>
                      <w:marTop w:val="0"/>
                      <w:marBottom w:val="0"/>
                      <w:divBdr>
                        <w:top w:val="none" w:sz="0" w:space="0" w:color="auto"/>
                        <w:left w:val="none" w:sz="0" w:space="0" w:color="auto"/>
                        <w:bottom w:val="none" w:sz="0" w:space="0" w:color="auto"/>
                        <w:right w:val="none" w:sz="0" w:space="0" w:color="auto"/>
                      </w:divBdr>
                    </w:div>
                  </w:divsChild>
                </w:div>
                <w:div w:id="799540592">
                  <w:marLeft w:val="0"/>
                  <w:marRight w:val="0"/>
                  <w:marTop w:val="0"/>
                  <w:marBottom w:val="0"/>
                  <w:divBdr>
                    <w:top w:val="none" w:sz="0" w:space="0" w:color="auto"/>
                    <w:left w:val="none" w:sz="0" w:space="0" w:color="auto"/>
                    <w:bottom w:val="none" w:sz="0" w:space="0" w:color="auto"/>
                    <w:right w:val="none" w:sz="0" w:space="0" w:color="auto"/>
                  </w:divBdr>
                  <w:divsChild>
                    <w:div w:id="2097286863">
                      <w:marLeft w:val="0"/>
                      <w:marRight w:val="0"/>
                      <w:marTop w:val="0"/>
                      <w:marBottom w:val="0"/>
                      <w:divBdr>
                        <w:top w:val="none" w:sz="0" w:space="0" w:color="auto"/>
                        <w:left w:val="none" w:sz="0" w:space="0" w:color="auto"/>
                        <w:bottom w:val="none" w:sz="0" w:space="0" w:color="auto"/>
                        <w:right w:val="none" w:sz="0" w:space="0" w:color="auto"/>
                      </w:divBdr>
                    </w:div>
                  </w:divsChild>
                </w:div>
                <w:div w:id="804667054">
                  <w:marLeft w:val="0"/>
                  <w:marRight w:val="0"/>
                  <w:marTop w:val="0"/>
                  <w:marBottom w:val="0"/>
                  <w:divBdr>
                    <w:top w:val="none" w:sz="0" w:space="0" w:color="auto"/>
                    <w:left w:val="none" w:sz="0" w:space="0" w:color="auto"/>
                    <w:bottom w:val="none" w:sz="0" w:space="0" w:color="auto"/>
                    <w:right w:val="none" w:sz="0" w:space="0" w:color="auto"/>
                  </w:divBdr>
                  <w:divsChild>
                    <w:div w:id="425658697">
                      <w:marLeft w:val="0"/>
                      <w:marRight w:val="0"/>
                      <w:marTop w:val="0"/>
                      <w:marBottom w:val="0"/>
                      <w:divBdr>
                        <w:top w:val="none" w:sz="0" w:space="0" w:color="auto"/>
                        <w:left w:val="none" w:sz="0" w:space="0" w:color="auto"/>
                        <w:bottom w:val="none" w:sz="0" w:space="0" w:color="auto"/>
                        <w:right w:val="none" w:sz="0" w:space="0" w:color="auto"/>
                      </w:divBdr>
                    </w:div>
                  </w:divsChild>
                </w:div>
                <w:div w:id="808741330">
                  <w:marLeft w:val="0"/>
                  <w:marRight w:val="0"/>
                  <w:marTop w:val="0"/>
                  <w:marBottom w:val="0"/>
                  <w:divBdr>
                    <w:top w:val="none" w:sz="0" w:space="0" w:color="auto"/>
                    <w:left w:val="none" w:sz="0" w:space="0" w:color="auto"/>
                    <w:bottom w:val="none" w:sz="0" w:space="0" w:color="auto"/>
                    <w:right w:val="none" w:sz="0" w:space="0" w:color="auto"/>
                  </w:divBdr>
                  <w:divsChild>
                    <w:div w:id="902831351">
                      <w:marLeft w:val="0"/>
                      <w:marRight w:val="0"/>
                      <w:marTop w:val="0"/>
                      <w:marBottom w:val="0"/>
                      <w:divBdr>
                        <w:top w:val="none" w:sz="0" w:space="0" w:color="auto"/>
                        <w:left w:val="none" w:sz="0" w:space="0" w:color="auto"/>
                        <w:bottom w:val="none" w:sz="0" w:space="0" w:color="auto"/>
                        <w:right w:val="none" w:sz="0" w:space="0" w:color="auto"/>
                      </w:divBdr>
                    </w:div>
                  </w:divsChild>
                </w:div>
                <w:div w:id="809785567">
                  <w:marLeft w:val="0"/>
                  <w:marRight w:val="0"/>
                  <w:marTop w:val="0"/>
                  <w:marBottom w:val="0"/>
                  <w:divBdr>
                    <w:top w:val="none" w:sz="0" w:space="0" w:color="auto"/>
                    <w:left w:val="none" w:sz="0" w:space="0" w:color="auto"/>
                    <w:bottom w:val="none" w:sz="0" w:space="0" w:color="auto"/>
                    <w:right w:val="none" w:sz="0" w:space="0" w:color="auto"/>
                  </w:divBdr>
                  <w:divsChild>
                    <w:div w:id="1446072994">
                      <w:marLeft w:val="0"/>
                      <w:marRight w:val="0"/>
                      <w:marTop w:val="0"/>
                      <w:marBottom w:val="0"/>
                      <w:divBdr>
                        <w:top w:val="none" w:sz="0" w:space="0" w:color="auto"/>
                        <w:left w:val="none" w:sz="0" w:space="0" w:color="auto"/>
                        <w:bottom w:val="none" w:sz="0" w:space="0" w:color="auto"/>
                        <w:right w:val="none" w:sz="0" w:space="0" w:color="auto"/>
                      </w:divBdr>
                    </w:div>
                  </w:divsChild>
                </w:div>
                <w:div w:id="827135014">
                  <w:marLeft w:val="0"/>
                  <w:marRight w:val="0"/>
                  <w:marTop w:val="0"/>
                  <w:marBottom w:val="0"/>
                  <w:divBdr>
                    <w:top w:val="none" w:sz="0" w:space="0" w:color="auto"/>
                    <w:left w:val="none" w:sz="0" w:space="0" w:color="auto"/>
                    <w:bottom w:val="none" w:sz="0" w:space="0" w:color="auto"/>
                    <w:right w:val="none" w:sz="0" w:space="0" w:color="auto"/>
                  </w:divBdr>
                  <w:divsChild>
                    <w:div w:id="6176192">
                      <w:marLeft w:val="0"/>
                      <w:marRight w:val="0"/>
                      <w:marTop w:val="0"/>
                      <w:marBottom w:val="0"/>
                      <w:divBdr>
                        <w:top w:val="none" w:sz="0" w:space="0" w:color="auto"/>
                        <w:left w:val="none" w:sz="0" w:space="0" w:color="auto"/>
                        <w:bottom w:val="none" w:sz="0" w:space="0" w:color="auto"/>
                        <w:right w:val="none" w:sz="0" w:space="0" w:color="auto"/>
                      </w:divBdr>
                    </w:div>
                    <w:div w:id="58023694">
                      <w:marLeft w:val="0"/>
                      <w:marRight w:val="0"/>
                      <w:marTop w:val="0"/>
                      <w:marBottom w:val="0"/>
                      <w:divBdr>
                        <w:top w:val="none" w:sz="0" w:space="0" w:color="auto"/>
                        <w:left w:val="none" w:sz="0" w:space="0" w:color="auto"/>
                        <w:bottom w:val="none" w:sz="0" w:space="0" w:color="auto"/>
                        <w:right w:val="none" w:sz="0" w:space="0" w:color="auto"/>
                      </w:divBdr>
                    </w:div>
                    <w:div w:id="948194357">
                      <w:marLeft w:val="0"/>
                      <w:marRight w:val="0"/>
                      <w:marTop w:val="0"/>
                      <w:marBottom w:val="0"/>
                      <w:divBdr>
                        <w:top w:val="none" w:sz="0" w:space="0" w:color="auto"/>
                        <w:left w:val="none" w:sz="0" w:space="0" w:color="auto"/>
                        <w:bottom w:val="none" w:sz="0" w:space="0" w:color="auto"/>
                        <w:right w:val="none" w:sz="0" w:space="0" w:color="auto"/>
                      </w:divBdr>
                    </w:div>
                    <w:div w:id="965697951">
                      <w:marLeft w:val="0"/>
                      <w:marRight w:val="0"/>
                      <w:marTop w:val="0"/>
                      <w:marBottom w:val="0"/>
                      <w:divBdr>
                        <w:top w:val="none" w:sz="0" w:space="0" w:color="auto"/>
                        <w:left w:val="none" w:sz="0" w:space="0" w:color="auto"/>
                        <w:bottom w:val="none" w:sz="0" w:space="0" w:color="auto"/>
                        <w:right w:val="none" w:sz="0" w:space="0" w:color="auto"/>
                      </w:divBdr>
                    </w:div>
                    <w:div w:id="1033460902">
                      <w:marLeft w:val="0"/>
                      <w:marRight w:val="0"/>
                      <w:marTop w:val="0"/>
                      <w:marBottom w:val="0"/>
                      <w:divBdr>
                        <w:top w:val="none" w:sz="0" w:space="0" w:color="auto"/>
                        <w:left w:val="none" w:sz="0" w:space="0" w:color="auto"/>
                        <w:bottom w:val="none" w:sz="0" w:space="0" w:color="auto"/>
                        <w:right w:val="none" w:sz="0" w:space="0" w:color="auto"/>
                      </w:divBdr>
                    </w:div>
                    <w:div w:id="2070616910">
                      <w:marLeft w:val="0"/>
                      <w:marRight w:val="0"/>
                      <w:marTop w:val="0"/>
                      <w:marBottom w:val="0"/>
                      <w:divBdr>
                        <w:top w:val="none" w:sz="0" w:space="0" w:color="auto"/>
                        <w:left w:val="none" w:sz="0" w:space="0" w:color="auto"/>
                        <w:bottom w:val="none" w:sz="0" w:space="0" w:color="auto"/>
                        <w:right w:val="none" w:sz="0" w:space="0" w:color="auto"/>
                      </w:divBdr>
                    </w:div>
                  </w:divsChild>
                </w:div>
                <w:div w:id="828256933">
                  <w:marLeft w:val="0"/>
                  <w:marRight w:val="0"/>
                  <w:marTop w:val="0"/>
                  <w:marBottom w:val="0"/>
                  <w:divBdr>
                    <w:top w:val="none" w:sz="0" w:space="0" w:color="auto"/>
                    <w:left w:val="none" w:sz="0" w:space="0" w:color="auto"/>
                    <w:bottom w:val="none" w:sz="0" w:space="0" w:color="auto"/>
                    <w:right w:val="none" w:sz="0" w:space="0" w:color="auto"/>
                  </w:divBdr>
                  <w:divsChild>
                    <w:div w:id="669869057">
                      <w:marLeft w:val="0"/>
                      <w:marRight w:val="0"/>
                      <w:marTop w:val="0"/>
                      <w:marBottom w:val="0"/>
                      <w:divBdr>
                        <w:top w:val="none" w:sz="0" w:space="0" w:color="auto"/>
                        <w:left w:val="none" w:sz="0" w:space="0" w:color="auto"/>
                        <w:bottom w:val="none" w:sz="0" w:space="0" w:color="auto"/>
                        <w:right w:val="none" w:sz="0" w:space="0" w:color="auto"/>
                      </w:divBdr>
                    </w:div>
                  </w:divsChild>
                </w:div>
                <w:div w:id="833767296">
                  <w:marLeft w:val="0"/>
                  <w:marRight w:val="0"/>
                  <w:marTop w:val="0"/>
                  <w:marBottom w:val="0"/>
                  <w:divBdr>
                    <w:top w:val="none" w:sz="0" w:space="0" w:color="auto"/>
                    <w:left w:val="none" w:sz="0" w:space="0" w:color="auto"/>
                    <w:bottom w:val="none" w:sz="0" w:space="0" w:color="auto"/>
                    <w:right w:val="none" w:sz="0" w:space="0" w:color="auto"/>
                  </w:divBdr>
                  <w:divsChild>
                    <w:div w:id="981693239">
                      <w:marLeft w:val="0"/>
                      <w:marRight w:val="0"/>
                      <w:marTop w:val="0"/>
                      <w:marBottom w:val="0"/>
                      <w:divBdr>
                        <w:top w:val="none" w:sz="0" w:space="0" w:color="auto"/>
                        <w:left w:val="none" w:sz="0" w:space="0" w:color="auto"/>
                        <w:bottom w:val="none" w:sz="0" w:space="0" w:color="auto"/>
                        <w:right w:val="none" w:sz="0" w:space="0" w:color="auto"/>
                      </w:divBdr>
                    </w:div>
                  </w:divsChild>
                </w:div>
                <w:div w:id="838347890">
                  <w:marLeft w:val="0"/>
                  <w:marRight w:val="0"/>
                  <w:marTop w:val="0"/>
                  <w:marBottom w:val="0"/>
                  <w:divBdr>
                    <w:top w:val="none" w:sz="0" w:space="0" w:color="auto"/>
                    <w:left w:val="none" w:sz="0" w:space="0" w:color="auto"/>
                    <w:bottom w:val="none" w:sz="0" w:space="0" w:color="auto"/>
                    <w:right w:val="none" w:sz="0" w:space="0" w:color="auto"/>
                  </w:divBdr>
                  <w:divsChild>
                    <w:div w:id="1681856438">
                      <w:marLeft w:val="0"/>
                      <w:marRight w:val="0"/>
                      <w:marTop w:val="0"/>
                      <w:marBottom w:val="0"/>
                      <w:divBdr>
                        <w:top w:val="none" w:sz="0" w:space="0" w:color="auto"/>
                        <w:left w:val="none" w:sz="0" w:space="0" w:color="auto"/>
                        <w:bottom w:val="none" w:sz="0" w:space="0" w:color="auto"/>
                        <w:right w:val="none" w:sz="0" w:space="0" w:color="auto"/>
                      </w:divBdr>
                    </w:div>
                  </w:divsChild>
                </w:div>
                <w:div w:id="849488005">
                  <w:marLeft w:val="0"/>
                  <w:marRight w:val="0"/>
                  <w:marTop w:val="0"/>
                  <w:marBottom w:val="0"/>
                  <w:divBdr>
                    <w:top w:val="none" w:sz="0" w:space="0" w:color="auto"/>
                    <w:left w:val="none" w:sz="0" w:space="0" w:color="auto"/>
                    <w:bottom w:val="none" w:sz="0" w:space="0" w:color="auto"/>
                    <w:right w:val="none" w:sz="0" w:space="0" w:color="auto"/>
                  </w:divBdr>
                  <w:divsChild>
                    <w:div w:id="812213330">
                      <w:marLeft w:val="0"/>
                      <w:marRight w:val="0"/>
                      <w:marTop w:val="0"/>
                      <w:marBottom w:val="0"/>
                      <w:divBdr>
                        <w:top w:val="none" w:sz="0" w:space="0" w:color="auto"/>
                        <w:left w:val="none" w:sz="0" w:space="0" w:color="auto"/>
                        <w:bottom w:val="none" w:sz="0" w:space="0" w:color="auto"/>
                        <w:right w:val="none" w:sz="0" w:space="0" w:color="auto"/>
                      </w:divBdr>
                    </w:div>
                  </w:divsChild>
                </w:div>
                <w:div w:id="856624952">
                  <w:marLeft w:val="0"/>
                  <w:marRight w:val="0"/>
                  <w:marTop w:val="0"/>
                  <w:marBottom w:val="0"/>
                  <w:divBdr>
                    <w:top w:val="none" w:sz="0" w:space="0" w:color="auto"/>
                    <w:left w:val="none" w:sz="0" w:space="0" w:color="auto"/>
                    <w:bottom w:val="none" w:sz="0" w:space="0" w:color="auto"/>
                    <w:right w:val="none" w:sz="0" w:space="0" w:color="auto"/>
                  </w:divBdr>
                  <w:divsChild>
                    <w:div w:id="372925264">
                      <w:marLeft w:val="0"/>
                      <w:marRight w:val="0"/>
                      <w:marTop w:val="0"/>
                      <w:marBottom w:val="0"/>
                      <w:divBdr>
                        <w:top w:val="none" w:sz="0" w:space="0" w:color="auto"/>
                        <w:left w:val="none" w:sz="0" w:space="0" w:color="auto"/>
                        <w:bottom w:val="none" w:sz="0" w:space="0" w:color="auto"/>
                        <w:right w:val="none" w:sz="0" w:space="0" w:color="auto"/>
                      </w:divBdr>
                    </w:div>
                    <w:div w:id="689451200">
                      <w:marLeft w:val="0"/>
                      <w:marRight w:val="0"/>
                      <w:marTop w:val="0"/>
                      <w:marBottom w:val="0"/>
                      <w:divBdr>
                        <w:top w:val="none" w:sz="0" w:space="0" w:color="auto"/>
                        <w:left w:val="none" w:sz="0" w:space="0" w:color="auto"/>
                        <w:bottom w:val="none" w:sz="0" w:space="0" w:color="auto"/>
                        <w:right w:val="none" w:sz="0" w:space="0" w:color="auto"/>
                      </w:divBdr>
                    </w:div>
                    <w:div w:id="1224564892">
                      <w:marLeft w:val="0"/>
                      <w:marRight w:val="0"/>
                      <w:marTop w:val="0"/>
                      <w:marBottom w:val="0"/>
                      <w:divBdr>
                        <w:top w:val="none" w:sz="0" w:space="0" w:color="auto"/>
                        <w:left w:val="none" w:sz="0" w:space="0" w:color="auto"/>
                        <w:bottom w:val="none" w:sz="0" w:space="0" w:color="auto"/>
                        <w:right w:val="none" w:sz="0" w:space="0" w:color="auto"/>
                      </w:divBdr>
                    </w:div>
                    <w:div w:id="1434783016">
                      <w:marLeft w:val="0"/>
                      <w:marRight w:val="0"/>
                      <w:marTop w:val="0"/>
                      <w:marBottom w:val="0"/>
                      <w:divBdr>
                        <w:top w:val="none" w:sz="0" w:space="0" w:color="auto"/>
                        <w:left w:val="none" w:sz="0" w:space="0" w:color="auto"/>
                        <w:bottom w:val="none" w:sz="0" w:space="0" w:color="auto"/>
                        <w:right w:val="none" w:sz="0" w:space="0" w:color="auto"/>
                      </w:divBdr>
                    </w:div>
                    <w:div w:id="1477260988">
                      <w:marLeft w:val="0"/>
                      <w:marRight w:val="0"/>
                      <w:marTop w:val="0"/>
                      <w:marBottom w:val="0"/>
                      <w:divBdr>
                        <w:top w:val="none" w:sz="0" w:space="0" w:color="auto"/>
                        <w:left w:val="none" w:sz="0" w:space="0" w:color="auto"/>
                        <w:bottom w:val="none" w:sz="0" w:space="0" w:color="auto"/>
                        <w:right w:val="none" w:sz="0" w:space="0" w:color="auto"/>
                      </w:divBdr>
                    </w:div>
                    <w:div w:id="1676305251">
                      <w:marLeft w:val="0"/>
                      <w:marRight w:val="0"/>
                      <w:marTop w:val="0"/>
                      <w:marBottom w:val="0"/>
                      <w:divBdr>
                        <w:top w:val="none" w:sz="0" w:space="0" w:color="auto"/>
                        <w:left w:val="none" w:sz="0" w:space="0" w:color="auto"/>
                        <w:bottom w:val="none" w:sz="0" w:space="0" w:color="auto"/>
                        <w:right w:val="none" w:sz="0" w:space="0" w:color="auto"/>
                      </w:divBdr>
                    </w:div>
                    <w:div w:id="1686443303">
                      <w:marLeft w:val="0"/>
                      <w:marRight w:val="0"/>
                      <w:marTop w:val="0"/>
                      <w:marBottom w:val="0"/>
                      <w:divBdr>
                        <w:top w:val="none" w:sz="0" w:space="0" w:color="auto"/>
                        <w:left w:val="none" w:sz="0" w:space="0" w:color="auto"/>
                        <w:bottom w:val="none" w:sz="0" w:space="0" w:color="auto"/>
                        <w:right w:val="none" w:sz="0" w:space="0" w:color="auto"/>
                      </w:divBdr>
                    </w:div>
                    <w:div w:id="1831408648">
                      <w:marLeft w:val="0"/>
                      <w:marRight w:val="0"/>
                      <w:marTop w:val="0"/>
                      <w:marBottom w:val="0"/>
                      <w:divBdr>
                        <w:top w:val="none" w:sz="0" w:space="0" w:color="auto"/>
                        <w:left w:val="none" w:sz="0" w:space="0" w:color="auto"/>
                        <w:bottom w:val="none" w:sz="0" w:space="0" w:color="auto"/>
                        <w:right w:val="none" w:sz="0" w:space="0" w:color="auto"/>
                      </w:divBdr>
                    </w:div>
                    <w:div w:id="1980457259">
                      <w:marLeft w:val="0"/>
                      <w:marRight w:val="0"/>
                      <w:marTop w:val="0"/>
                      <w:marBottom w:val="0"/>
                      <w:divBdr>
                        <w:top w:val="none" w:sz="0" w:space="0" w:color="auto"/>
                        <w:left w:val="none" w:sz="0" w:space="0" w:color="auto"/>
                        <w:bottom w:val="none" w:sz="0" w:space="0" w:color="auto"/>
                        <w:right w:val="none" w:sz="0" w:space="0" w:color="auto"/>
                      </w:divBdr>
                    </w:div>
                    <w:div w:id="2070953158">
                      <w:marLeft w:val="0"/>
                      <w:marRight w:val="0"/>
                      <w:marTop w:val="0"/>
                      <w:marBottom w:val="0"/>
                      <w:divBdr>
                        <w:top w:val="none" w:sz="0" w:space="0" w:color="auto"/>
                        <w:left w:val="none" w:sz="0" w:space="0" w:color="auto"/>
                        <w:bottom w:val="none" w:sz="0" w:space="0" w:color="auto"/>
                        <w:right w:val="none" w:sz="0" w:space="0" w:color="auto"/>
                      </w:divBdr>
                    </w:div>
                    <w:div w:id="2080445911">
                      <w:marLeft w:val="0"/>
                      <w:marRight w:val="0"/>
                      <w:marTop w:val="0"/>
                      <w:marBottom w:val="0"/>
                      <w:divBdr>
                        <w:top w:val="none" w:sz="0" w:space="0" w:color="auto"/>
                        <w:left w:val="none" w:sz="0" w:space="0" w:color="auto"/>
                        <w:bottom w:val="none" w:sz="0" w:space="0" w:color="auto"/>
                        <w:right w:val="none" w:sz="0" w:space="0" w:color="auto"/>
                      </w:divBdr>
                    </w:div>
                  </w:divsChild>
                </w:div>
                <w:div w:id="920406831">
                  <w:marLeft w:val="0"/>
                  <w:marRight w:val="0"/>
                  <w:marTop w:val="0"/>
                  <w:marBottom w:val="0"/>
                  <w:divBdr>
                    <w:top w:val="none" w:sz="0" w:space="0" w:color="auto"/>
                    <w:left w:val="none" w:sz="0" w:space="0" w:color="auto"/>
                    <w:bottom w:val="none" w:sz="0" w:space="0" w:color="auto"/>
                    <w:right w:val="none" w:sz="0" w:space="0" w:color="auto"/>
                  </w:divBdr>
                  <w:divsChild>
                    <w:div w:id="1965842116">
                      <w:marLeft w:val="0"/>
                      <w:marRight w:val="0"/>
                      <w:marTop w:val="0"/>
                      <w:marBottom w:val="0"/>
                      <w:divBdr>
                        <w:top w:val="none" w:sz="0" w:space="0" w:color="auto"/>
                        <w:left w:val="none" w:sz="0" w:space="0" w:color="auto"/>
                        <w:bottom w:val="none" w:sz="0" w:space="0" w:color="auto"/>
                        <w:right w:val="none" w:sz="0" w:space="0" w:color="auto"/>
                      </w:divBdr>
                    </w:div>
                  </w:divsChild>
                </w:div>
                <w:div w:id="933824792">
                  <w:marLeft w:val="0"/>
                  <w:marRight w:val="0"/>
                  <w:marTop w:val="0"/>
                  <w:marBottom w:val="0"/>
                  <w:divBdr>
                    <w:top w:val="none" w:sz="0" w:space="0" w:color="auto"/>
                    <w:left w:val="none" w:sz="0" w:space="0" w:color="auto"/>
                    <w:bottom w:val="none" w:sz="0" w:space="0" w:color="auto"/>
                    <w:right w:val="none" w:sz="0" w:space="0" w:color="auto"/>
                  </w:divBdr>
                  <w:divsChild>
                    <w:div w:id="1696955822">
                      <w:marLeft w:val="0"/>
                      <w:marRight w:val="0"/>
                      <w:marTop w:val="0"/>
                      <w:marBottom w:val="0"/>
                      <w:divBdr>
                        <w:top w:val="none" w:sz="0" w:space="0" w:color="auto"/>
                        <w:left w:val="none" w:sz="0" w:space="0" w:color="auto"/>
                        <w:bottom w:val="none" w:sz="0" w:space="0" w:color="auto"/>
                        <w:right w:val="none" w:sz="0" w:space="0" w:color="auto"/>
                      </w:divBdr>
                    </w:div>
                  </w:divsChild>
                </w:div>
                <w:div w:id="937519927">
                  <w:marLeft w:val="0"/>
                  <w:marRight w:val="0"/>
                  <w:marTop w:val="0"/>
                  <w:marBottom w:val="0"/>
                  <w:divBdr>
                    <w:top w:val="none" w:sz="0" w:space="0" w:color="auto"/>
                    <w:left w:val="none" w:sz="0" w:space="0" w:color="auto"/>
                    <w:bottom w:val="none" w:sz="0" w:space="0" w:color="auto"/>
                    <w:right w:val="none" w:sz="0" w:space="0" w:color="auto"/>
                  </w:divBdr>
                  <w:divsChild>
                    <w:div w:id="868299087">
                      <w:marLeft w:val="0"/>
                      <w:marRight w:val="0"/>
                      <w:marTop w:val="0"/>
                      <w:marBottom w:val="0"/>
                      <w:divBdr>
                        <w:top w:val="none" w:sz="0" w:space="0" w:color="auto"/>
                        <w:left w:val="none" w:sz="0" w:space="0" w:color="auto"/>
                        <w:bottom w:val="none" w:sz="0" w:space="0" w:color="auto"/>
                        <w:right w:val="none" w:sz="0" w:space="0" w:color="auto"/>
                      </w:divBdr>
                    </w:div>
                  </w:divsChild>
                </w:div>
                <w:div w:id="960913629">
                  <w:marLeft w:val="0"/>
                  <w:marRight w:val="0"/>
                  <w:marTop w:val="0"/>
                  <w:marBottom w:val="0"/>
                  <w:divBdr>
                    <w:top w:val="none" w:sz="0" w:space="0" w:color="auto"/>
                    <w:left w:val="none" w:sz="0" w:space="0" w:color="auto"/>
                    <w:bottom w:val="none" w:sz="0" w:space="0" w:color="auto"/>
                    <w:right w:val="none" w:sz="0" w:space="0" w:color="auto"/>
                  </w:divBdr>
                  <w:divsChild>
                    <w:div w:id="881942910">
                      <w:marLeft w:val="0"/>
                      <w:marRight w:val="0"/>
                      <w:marTop w:val="0"/>
                      <w:marBottom w:val="0"/>
                      <w:divBdr>
                        <w:top w:val="none" w:sz="0" w:space="0" w:color="auto"/>
                        <w:left w:val="none" w:sz="0" w:space="0" w:color="auto"/>
                        <w:bottom w:val="none" w:sz="0" w:space="0" w:color="auto"/>
                        <w:right w:val="none" w:sz="0" w:space="0" w:color="auto"/>
                      </w:divBdr>
                    </w:div>
                  </w:divsChild>
                </w:div>
                <w:div w:id="995373907">
                  <w:marLeft w:val="0"/>
                  <w:marRight w:val="0"/>
                  <w:marTop w:val="0"/>
                  <w:marBottom w:val="0"/>
                  <w:divBdr>
                    <w:top w:val="none" w:sz="0" w:space="0" w:color="auto"/>
                    <w:left w:val="none" w:sz="0" w:space="0" w:color="auto"/>
                    <w:bottom w:val="none" w:sz="0" w:space="0" w:color="auto"/>
                    <w:right w:val="none" w:sz="0" w:space="0" w:color="auto"/>
                  </w:divBdr>
                  <w:divsChild>
                    <w:div w:id="1717771779">
                      <w:marLeft w:val="0"/>
                      <w:marRight w:val="0"/>
                      <w:marTop w:val="0"/>
                      <w:marBottom w:val="0"/>
                      <w:divBdr>
                        <w:top w:val="none" w:sz="0" w:space="0" w:color="auto"/>
                        <w:left w:val="none" w:sz="0" w:space="0" w:color="auto"/>
                        <w:bottom w:val="none" w:sz="0" w:space="0" w:color="auto"/>
                        <w:right w:val="none" w:sz="0" w:space="0" w:color="auto"/>
                      </w:divBdr>
                    </w:div>
                    <w:div w:id="1962760146">
                      <w:marLeft w:val="0"/>
                      <w:marRight w:val="0"/>
                      <w:marTop w:val="0"/>
                      <w:marBottom w:val="0"/>
                      <w:divBdr>
                        <w:top w:val="none" w:sz="0" w:space="0" w:color="auto"/>
                        <w:left w:val="none" w:sz="0" w:space="0" w:color="auto"/>
                        <w:bottom w:val="none" w:sz="0" w:space="0" w:color="auto"/>
                        <w:right w:val="none" w:sz="0" w:space="0" w:color="auto"/>
                      </w:divBdr>
                    </w:div>
                  </w:divsChild>
                </w:div>
                <w:div w:id="1015839010">
                  <w:marLeft w:val="0"/>
                  <w:marRight w:val="0"/>
                  <w:marTop w:val="0"/>
                  <w:marBottom w:val="0"/>
                  <w:divBdr>
                    <w:top w:val="none" w:sz="0" w:space="0" w:color="auto"/>
                    <w:left w:val="none" w:sz="0" w:space="0" w:color="auto"/>
                    <w:bottom w:val="none" w:sz="0" w:space="0" w:color="auto"/>
                    <w:right w:val="none" w:sz="0" w:space="0" w:color="auto"/>
                  </w:divBdr>
                  <w:divsChild>
                    <w:div w:id="978727150">
                      <w:marLeft w:val="0"/>
                      <w:marRight w:val="0"/>
                      <w:marTop w:val="0"/>
                      <w:marBottom w:val="0"/>
                      <w:divBdr>
                        <w:top w:val="none" w:sz="0" w:space="0" w:color="auto"/>
                        <w:left w:val="none" w:sz="0" w:space="0" w:color="auto"/>
                        <w:bottom w:val="none" w:sz="0" w:space="0" w:color="auto"/>
                        <w:right w:val="none" w:sz="0" w:space="0" w:color="auto"/>
                      </w:divBdr>
                    </w:div>
                  </w:divsChild>
                </w:div>
                <w:div w:id="1051420321">
                  <w:marLeft w:val="0"/>
                  <w:marRight w:val="0"/>
                  <w:marTop w:val="0"/>
                  <w:marBottom w:val="0"/>
                  <w:divBdr>
                    <w:top w:val="none" w:sz="0" w:space="0" w:color="auto"/>
                    <w:left w:val="none" w:sz="0" w:space="0" w:color="auto"/>
                    <w:bottom w:val="none" w:sz="0" w:space="0" w:color="auto"/>
                    <w:right w:val="none" w:sz="0" w:space="0" w:color="auto"/>
                  </w:divBdr>
                  <w:divsChild>
                    <w:div w:id="1948342026">
                      <w:marLeft w:val="0"/>
                      <w:marRight w:val="0"/>
                      <w:marTop w:val="0"/>
                      <w:marBottom w:val="0"/>
                      <w:divBdr>
                        <w:top w:val="none" w:sz="0" w:space="0" w:color="auto"/>
                        <w:left w:val="none" w:sz="0" w:space="0" w:color="auto"/>
                        <w:bottom w:val="none" w:sz="0" w:space="0" w:color="auto"/>
                        <w:right w:val="none" w:sz="0" w:space="0" w:color="auto"/>
                      </w:divBdr>
                    </w:div>
                  </w:divsChild>
                </w:div>
                <w:div w:id="1057053965">
                  <w:marLeft w:val="0"/>
                  <w:marRight w:val="0"/>
                  <w:marTop w:val="0"/>
                  <w:marBottom w:val="0"/>
                  <w:divBdr>
                    <w:top w:val="none" w:sz="0" w:space="0" w:color="auto"/>
                    <w:left w:val="none" w:sz="0" w:space="0" w:color="auto"/>
                    <w:bottom w:val="none" w:sz="0" w:space="0" w:color="auto"/>
                    <w:right w:val="none" w:sz="0" w:space="0" w:color="auto"/>
                  </w:divBdr>
                  <w:divsChild>
                    <w:div w:id="1431314829">
                      <w:marLeft w:val="0"/>
                      <w:marRight w:val="0"/>
                      <w:marTop w:val="0"/>
                      <w:marBottom w:val="0"/>
                      <w:divBdr>
                        <w:top w:val="none" w:sz="0" w:space="0" w:color="auto"/>
                        <w:left w:val="none" w:sz="0" w:space="0" w:color="auto"/>
                        <w:bottom w:val="none" w:sz="0" w:space="0" w:color="auto"/>
                        <w:right w:val="none" w:sz="0" w:space="0" w:color="auto"/>
                      </w:divBdr>
                    </w:div>
                  </w:divsChild>
                </w:div>
                <w:div w:id="1064328376">
                  <w:marLeft w:val="0"/>
                  <w:marRight w:val="0"/>
                  <w:marTop w:val="0"/>
                  <w:marBottom w:val="0"/>
                  <w:divBdr>
                    <w:top w:val="none" w:sz="0" w:space="0" w:color="auto"/>
                    <w:left w:val="none" w:sz="0" w:space="0" w:color="auto"/>
                    <w:bottom w:val="none" w:sz="0" w:space="0" w:color="auto"/>
                    <w:right w:val="none" w:sz="0" w:space="0" w:color="auto"/>
                  </w:divBdr>
                  <w:divsChild>
                    <w:div w:id="955254489">
                      <w:marLeft w:val="0"/>
                      <w:marRight w:val="0"/>
                      <w:marTop w:val="0"/>
                      <w:marBottom w:val="0"/>
                      <w:divBdr>
                        <w:top w:val="none" w:sz="0" w:space="0" w:color="auto"/>
                        <w:left w:val="none" w:sz="0" w:space="0" w:color="auto"/>
                        <w:bottom w:val="none" w:sz="0" w:space="0" w:color="auto"/>
                        <w:right w:val="none" w:sz="0" w:space="0" w:color="auto"/>
                      </w:divBdr>
                    </w:div>
                  </w:divsChild>
                </w:div>
                <w:div w:id="1082948498">
                  <w:marLeft w:val="0"/>
                  <w:marRight w:val="0"/>
                  <w:marTop w:val="0"/>
                  <w:marBottom w:val="0"/>
                  <w:divBdr>
                    <w:top w:val="none" w:sz="0" w:space="0" w:color="auto"/>
                    <w:left w:val="none" w:sz="0" w:space="0" w:color="auto"/>
                    <w:bottom w:val="none" w:sz="0" w:space="0" w:color="auto"/>
                    <w:right w:val="none" w:sz="0" w:space="0" w:color="auto"/>
                  </w:divBdr>
                  <w:divsChild>
                    <w:div w:id="743067368">
                      <w:marLeft w:val="0"/>
                      <w:marRight w:val="0"/>
                      <w:marTop w:val="0"/>
                      <w:marBottom w:val="0"/>
                      <w:divBdr>
                        <w:top w:val="none" w:sz="0" w:space="0" w:color="auto"/>
                        <w:left w:val="none" w:sz="0" w:space="0" w:color="auto"/>
                        <w:bottom w:val="none" w:sz="0" w:space="0" w:color="auto"/>
                        <w:right w:val="none" w:sz="0" w:space="0" w:color="auto"/>
                      </w:divBdr>
                    </w:div>
                  </w:divsChild>
                </w:div>
                <w:div w:id="1085761021">
                  <w:marLeft w:val="0"/>
                  <w:marRight w:val="0"/>
                  <w:marTop w:val="0"/>
                  <w:marBottom w:val="0"/>
                  <w:divBdr>
                    <w:top w:val="none" w:sz="0" w:space="0" w:color="auto"/>
                    <w:left w:val="none" w:sz="0" w:space="0" w:color="auto"/>
                    <w:bottom w:val="none" w:sz="0" w:space="0" w:color="auto"/>
                    <w:right w:val="none" w:sz="0" w:space="0" w:color="auto"/>
                  </w:divBdr>
                  <w:divsChild>
                    <w:div w:id="247543947">
                      <w:marLeft w:val="0"/>
                      <w:marRight w:val="0"/>
                      <w:marTop w:val="0"/>
                      <w:marBottom w:val="0"/>
                      <w:divBdr>
                        <w:top w:val="none" w:sz="0" w:space="0" w:color="auto"/>
                        <w:left w:val="none" w:sz="0" w:space="0" w:color="auto"/>
                        <w:bottom w:val="none" w:sz="0" w:space="0" w:color="auto"/>
                        <w:right w:val="none" w:sz="0" w:space="0" w:color="auto"/>
                      </w:divBdr>
                    </w:div>
                  </w:divsChild>
                </w:div>
                <w:div w:id="1091855965">
                  <w:marLeft w:val="0"/>
                  <w:marRight w:val="0"/>
                  <w:marTop w:val="0"/>
                  <w:marBottom w:val="0"/>
                  <w:divBdr>
                    <w:top w:val="none" w:sz="0" w:space="0" w:color="auto"/>
                    <w:left w:val="none" w:sz="0" w:space="0" w:color="auto"/>
                    <w:bottom w:val="none" w:sz="0" w:space="0" w:color="auto"/>
                    <w:right w:val="none" w:sz="0" w:space="0" w:color="auto"/>
                  </w:divBdr>
                  <w:divsChild>
                    <w:div w:id="573784787">
                      <w:marLeft w:val="0"/>
                      <w:marRight w:val="0"/>
                      <w:marTop w:val="0"/>
                      <w:marBottom w:val="0"/>
                      <w:divBdr>
                        <w:top w:val="none" w:sz="0" w:space="0" w:color="auto"/>
                        <w:left w:val="none" w:sz="0" w:space="0" w:color="auto"/>
                        <w:bottom w:val="none" w:sz="0" w:space="0" w:color="auto"/>
                        <w:right w:val="none" w:sz="0" w:space="0" w:color="auto"/>
                      </w:divBdr>
                    </w:div>
                  </w:divsChild>
                </w:div>
                <w:div w:id="1128276694">
                  <w:marLeft w:val="0"/>
                  <w:marRight w:val="0"/>
                  <w:marTop w:val="0"/>
                  <w:marBottom w:val="0"/>
                  <w:divBdr>
                    <w:top w:val="none" w:sz="0" w:space="0" w:color="auto"/>
                    <w:left w:val="none" w:sz="0" w:space="0" w:color="auto"/>
                    <w:bottom w:val="none" w:sz="0" w:space="0" w:color="auto"/>
                    <w:right w:val="none" w:sz="0" w:space="0" w:color="auto"/>
                  </w:divBdr>
                  <w:divsChild>
                    <w:div w:id="313030332">
                      <w:marLeft w:val="0"/>
                      <w:marRight w:val="0"/>
                      <w:marTop w:val="0"/>
                      <w:marBottom w:val="0"/>
                      <w:divBdr>
                        <w:top w:val="none" w:sz="0" w:space="0" w:color="auto"/>
                        <w:left w:val="none" w:sz="0" w:space="0" w:color="auto"/>
                        <w:bottom w:val="none" w:sz="0" w:space="0" w:color="auto"/>
                        <w:right w:val="none" w:sz="0" w:space="0" w:color="auto"/>
                      </w:divBdr>
                    </w:div>
                    <w:div w:id="842550199">
                      <w:marLeft w:val="0"/>
                      <w:marRight w:val="0"/>
                      <w:marTop w:val="0"/>
                      <w:marBottom w:val="0"/>
                      <w:divBdr>
                        <w:top w:val="none" w:sz="0" w:space="0" w:color="auto"/>
                        <w:left w:val="none" w:sz="0" w:space="0" w:color="auto"/>
                        <w:bottom w:val="none" w:sz="0" w:space="0" w:color="auto"/>
                        <w:right w:val="none" w:sz="0" w:space="0" w:color="auto"/>
                      </w:divBdr>
                    </w:div>
                  </w:divsChild>
                </w:div>
                <w:div w:id="1152140632">
                  <w:marLeft w:val="0"/>
                  <w:marRight w:val="0"/>
                  <w:marTop w:val="0"/>
                  <w:marBottom w:val="0"/>
                  <w:divBdr>
                    <w:top w:val="none" w:sz="0" w:space="0" w:color="auto"/>
                    <w:left w:val="none" w:sz="0" w:space="0" w:color="auto"/>
                    <w:bottom w:val="none" w:sz="0" w:space="0" w:color="auto"/>
                    <w:right w:val="none" w:sz="0" w:space="0" w:color="auto"/>
                  </w:divBdr>
                  <w:divsChild>
                    <w:div w:id="623341918">
                      <w:marLeft w:val="0"/>
                      <w:marRight w:val="0"/>
                      <w:marTop w:val="0"/>
                      <w:marBottom w:val="0"/>
                      <w:divBdr>
                        <w:top w:val="none" w:sz="0" w:space="0" w:color="auto"/>
                        <w:left w:val="none" w:sz="0" w:space="0" w:color="auto"/>
                        <w:bottom w:val="none" w:sz="0" w:space="0" w:color="auto"/>
                        <w:right w:val="none" w:sz="0" w:space="0" w:color="auto"/>
                      </w:divBdr>
                    </w:div>
                    <w:div w:id="1215696668">
                      <w:marLeft w:val="0"/>
                      <w:marRight w:val="0"/>
                      <w:marTop w:val="0"/>
                      <w:marBottom w:val="0"/>
                      <w:divBdr>
                        <w:top w:val="none" w:sz="0" w:space="0" w:color="auto"/>
                        <w:left w:val="none" w:sz="0" w:space="0" w:color="auto"/>
                        <w:bottom w:val="none" w:sz="0" w:space="0" w:color="auto"/>
                        <w:right w:val="none" w:sz="0" w:space="0" w:color="auto"/>
                      </w:divBdr>
                    </w:div>
                  </w:divsChild>
                </w:div>
                <w:div w:id="1176380778">
                  <w:marLeft w:val="0"/>
                  <w:marRight w:val="0"/>
                  <w:marTop w:val="0"/>
                  <w:marBottom w:val="0"/>
                  <w:divBdr>
                    <w:top w:val="none" w:sz="0" w:space="0" w:color="auto"/>
                    <w:left w:val="none" w:sz="0" w:space="0" w:color="auto"/>
                    <w:bottom w:val="none" w:sz="0" w:space="0" w:color="auto"/>
                    <w:right w:val="none" w:sz="0" w:space="0" w:color="auto"/>
                  </w:divBdr>
                  <w:divsChild>
                    <w:div w:id="1274823533">
                      <w:marLeft w:val="0"/>
                      <w:marRight w:val="0"/>
                      <w:marTop w:val="0"/>
                      <w:marBottom w:val="0"/>
                      <w:divBdr>
                        <w:top w:val="none" w:sz="0" w:space="0" w:color="auto"/>
                        <w:left w:val="none" w:sz="0" w:space="0" w:color="auto"/>
                        <w:bottom w:val="none" w:sz="0" w:space="0" w:color="auto"/>
                        <w:right w:val="none" w:sz="0" w:space="0" w:color="auto"/>
                      </w:divBdr>
                    </w:div>
                  </w:divsChild>
                </w:div>
                <w:div w:id="1197042168">
                  <w:marLeft w:val="0"/>
                  <w:marRight w:val="0"/>
                  <w:marTop w:val="0"/>
                  <w:marBottom w:val="0"/>
                  <w:divBdr>
                    <w:top w:val="none" w:sz="0" w:space="0" w:color="auto"/>
                    <w:left w:val="none" w:sz="0" w:space="0" w:color="auto"/>
                    <w:bottom w:val="none" w:sz="0" w:space="0" w:color="auto"/>
                    <w:right w:val="none" w:sz="0" w:space="0" w:color="auto"/>
                  </w:divBdr>
                  <w:divsChild>
                    <w:div w:id="1977446349">
                      <w:marLeft w:val="0"/>
                      <w:marRight w:val="0"/>
                      <w:marTop w:val="0"/>
                      <w:marBottom w:val="0"/>
                      <w:divBdr>
                        <w:top w:val="none" w:sz="0" w:space="0" w:color="auto"/>
                        <w:left w:val="none" w:sz="0" w:space="0" w:color="auto"/>
                        <w:bottom w:val="none" w:sz="0" w:space="0" w:color="auto"/>
                        <w:right w:val="none" w:sz="0" w:space="0" w:color="auto"/>
                      </w:divBdr>
                    </w:div>
                  </w:divsChild>
                </w:div>
                <w:div w:id="1207378673">
                  <w:marLeft w:val="0"/>
                  <w:marRight w:val="0"/>
                  <w:marTop w:val="0"/>
                  <w:marBottom w:val="0"/>
                  <w:divBdr>
                    <w:top w:val="none" w:sz="0" w:space="0" w:color="auto"/>
                    <w:left w:val="none" w:sz="0" w:space="0" w:color="auto"/>
                    <w:bottom w:val="none" w:sz="0" w:space="0" w:color="auto"/>
                    <w:right w:val="none" w:sz="0" w:space="0" w:color="auto"/>
                  </w:divBdr>
                  <w:divsChild>
                    <w:div w:id="1391422477">
                      <w:marLeft w:val="0"/>
                      <w:marRight w:val="0"/>
                      <w:marTop w:val="0"/>
                      <w:marBottom w:val="0"/>
                      <w:divBdr>
                        <w:top w:val="none" w:sz="0" w:space="0" w:color="auto"/>
                        <w:left w:val="none" w:sz="0" w:space="0" w:color="auto"/>
                        <w:bottom w:val="none" w:sz="0" w:space="0" w:color="auto"/>
                        <w:right w:val="none" w:sz="0" w:space="0" w:color="auto"/>
                      </w:divBdr>
                    </w:div>
                    <w:div w:id="1828592260">
                      <w:marLeft w:val="0"/>
                      <w:marRight w:val="0"/>
                      <w:marTop w:val="0"/>
                      <w:marBottom w:val="0"/>
                      <w:divBdr>
                        <w:top w:val="none" w:sz="0" w:space="0" w:color="auto"/>
                        <w:left w:val="none" w:sz="0" w:space="0" w:color="auto"/>
                        <w:bottom w:val="none" w:sz="0" w:space="0" w:color="auto"/>
                        <w:right w:val="none" w:sz="0" w:space="0" w:color="auto"/>
                      </w:divBdr>
                    </w:div>
                  </w:divsChild>
                </w:div>
                <w:div w:id="1207452433">
                  <w:marLeft w:val="0"/>
                  <w:marRight w:val="0"/>
                  <w:marTop w:val="0"/>
                  <w:marBottom w:val="0"/>
                  <w:divBdr>
                    <w:top w:val="none" w:sz="0" w:space="0" w:color="auto"/>
                    <w:left w:val="none" w:sz="0" w:space="0" w:color="auto"/>
                    <w:bottom w:val="none" w:sz="0" w:space="0" w:color="auto"/>
                    <w:right w:val="none" w:sz="0" w:space="0" w:color="auto"/>
                  </w:divBdr>
                  <w:divsChild>
                    <w:div w:id="1615019251">
                      <w:marLeft w:val="0"/>
                      <w:marRight w:val="0"/>
                      <w:marTop w:val="0"/>
                      <w:marBottom w:val="0"/>
                      <w:divBdr>
                        <w:top w:val="none" w:sz="0" w:space="0" w:color="auto"/>
                        <w:left w:val="none" w:sz="0" w:space="0" w:color="auto"/>
                        <w:bottom w:val="none" w:sz="0" w:space="0" w:color="auto"/>
                        <w:right w:val="none" w:sz="0" w:space="0" w:color="auto"/>
                      </w:divBdr>
                    </w:div>
                  </w:divsChild>
                </w:div>
                <w:div w:id="1228026966">
                  <w:marLeft w:val="0"/>
                  <w:marRight w:val="0"/>
                  <w:marTop w:val="0"/>
                  <w:marBottom w:val="0"/>
                  <w:divBdr>
                    <w:top w:val="none" w:sz="0" w:space="0" w:color="auto"/>
                    <w:left w:val="none" w:sz="0" w:space="0" w:color="auto"/>
                    <w:bottom w:val="none" w:sz="0" w:space="0" w:color="auto"/>
                    <w:right w:val="none" w:sz="0" w:space="0" w:color="auto"/>
                  </w:divBdr>
                  <w:divsChild>
                    <w:div w:id="88046549">
                      <w:marLeft w:val="0"/>
                      <w:marRight w:val="0"/>
                      <w:marTop w:val="0"/>
                      <w:marBottom w:val="0"/>
                      <w:divBdr>
                        <w:top w:val="none" w:sz="0" w:space="0" w:color="auto"/>
                        <w:left w:val="none" w:sz="0" w:space="0" w:color="auto"/>
                        <w:bottom w:val="none" w:sz="0" w:space="0" w:color="auto"/>
                        <w:right w:val="none" w:sz="0" w:space="0" w:color="auto"/>
                      </w:divBdr>
                    </w:div>
                  </w:divsChild>
                </w:div>
                <w:div w:id="1230309276">
                  <w:marLeft w:val="0"/>
                  <w:marRight w:val="0"/>
                  <w:marTop w:val="0"/>
                  <w:marBottom w:val="0"/>
                  <w:divBdr>
                    <w:top w:val="none" w:sz="0" w:space="0" w:color="auto"/>
                    <w:left w:val="none" w:sz="0" w:space="0" w:color="auto"/>
                    <w:bottom w:val="none" w:sz="0" w:space="0" w:color="auto"/>
                    <w:right w:val="none" w:sz="0" w:space="0" w:color="auto"/>
                  </w:divBdr>
                  <w:divsChild>
                    <w:div w:id="103115271">
                      <w:marLeft w:val="0"/>
                      <w:marRight w:val="0"/>
                      <w:marTop w:val="0"/>
                      <w:marBottom w:val="0"/>
                      <w:divBdr>
                        <w:top w:val="none" w:sz="0" w:space="0" w:color="auto"/>
                        <w:left w:val="none" w:sz="0" w:space="0" w:color="auto"/>
                        <w:bottom w:val="none" w:sz="0" w:space="0" w:color="auto"/>
                        <w:right w:val="none" w:sz="0" w:space="0" w:color="auto"/>
                      </w:divBdr>
                    </w:div>
                  </w:divsChild>
                </w:div>
                <w:div w:id="1265187495">
                  <w:marLeft w:val="0"/>
                  <w:marRight w:val="0"/>
                  <w:marTop w:val="0"/>
                  <w:marBottom w:val="0"/>
                  <w:divBdr>
                    <w:top w:val="none" w:sz="0" w:space="0" w:color="auto"/>
                    <w:left w:val="none" w:sz="0" w:space="0" w:color="auto"/>
                    <w:bottom w:val="none" w:sz="0" w:space="0" w:color="auto"/>
                    <w:right w:val="none" w:sz="0" w:space="0" w:color="auto"/>
                  </w:divBdr>
                  <w:divsChild>
                    <w:div w:id="858661062">
                      <w:marLeft w:val="0"/>
                      <w:marRight w:val="0"/>
                      <w:marTop w:val="0"/>
                      <w:marBottom w:val="0"/>
                      <w:divBdr>
                        <w:top w:val="none" w:sz="0" w:space="0" w:color="auto"/>
                        <w:left w:val="none" w:sz="0" w:space="0" w:color="auto"/>
                        <w:bottom w:val="none" w:sz="0" w:space="0" w:color="auto"/>
                        <w:right w:val="none" w:sz="0" w:space="0" w:color="auto"/>
                      </w:divBdr>
                    </w:div>
                  </w:divsChild>
                </w:div>
                <w:div w:id="1271204694">
                  <w:marLeft w:val="0"/>
                  <w:marRight w:val="0"/>
                  <w:marTop w:val="0"/>
                  <w:marBottom w:val="0"/>
                  <w:divBdr>
                    <w:top w:val="none" w:sz="0" w:space="0" w:color="auto"/>
                    <w:left w:val="none" w:sz="0" w:space="0" w:color="auto"/>
                    <w:bottom w:val="none" w:sz="0" w:space="0" w:color="auto"/>
                    <w:right w:val="none" w:sz="0" w:space="0" w:color="auto"/>
                  </w:divBdr>
                  <w:divsChild>
                    <w:div w:id="920061938">
                      <w:marLeft w:val="0"/>
                      <w:marRight w:val="0"/>
                      <w:marTop w:val="0"/>
                      <w:marBottom w:val="0"/>
                      <w:divBdr>
                        <w:top w:val="none" w:sz="0" w:space="0" w:color="auto"/>
                        <w:left w:val="none" w:sz="0" w:space="0" w:color="auto"/>
                        <w:bottom w:val="none" w:sz="0" w:space="0" w:color="auto"/>
                        <w:right w:val="none" w:sz="0" w:space="0" w:color="auto"/>
                      </w:divBdr>
                    </w:div>
                  </w:divsChild>
                </w:div>
                <w:div w:id="1279025273">
                  <w:marLeft w:val="0"/>
                  <w:marRight w:val="0"/>
                  <w:marTop w:val="0"/>
                  <w:marBottom w:val="0"/>
                  <w:divBdr>
                    <w:top w:val="none" w:sz="0" w:space="0" w:color="auto"/>
                    <w:left w:val="none" w:sz="0" w:space="0" w:color="auto"/>
                    <w:bottom w:val="none" w:sz="0" w:space="0" w:color="auto"/>
                    <w:right w:val="none" w:sz="0" w:space="0" w:color="auto"/>
                  </w:divBdr>
                  <w:divsChild>
                    <w:div w:id="661926988">
                      <w:marLeft w:val="0"/>
                      <w:marRight w:val="0"/>
                      <w:marTop w:val="0"/>
                      <w:marBottom w:val="0"/>
                      <w:divBdr>
                        <w:top w:val="none" w:sz="0" w:space="0" w:color="auto"/>
                        <w:left w:val="none" w:sz="0" w:space="0" w:color="auto"/>
                        <w:bottom w:val="none" w:sz="0" w:space="0" w:color="auto"/>
                        <w:right w:val="none" w:sz="0" w:space="0" w:color="auto"/>
                      </w:divBdr>
                    </w:div>
                  </w:divsChild>
                </w:div>
                <w:div w:id="1290016417">
                  <w:marLeft w:val="0"/>
                  <w:marRight w:val="0"/>
                  <w:marTop w:val="0"/>
                  <w:marBottom w:val="0"/>
                  <w:divBdr>
                    <w:top w:val="none" w:sz="0" w:space="0" w:color="auto"/>
                    <w:left w:val="none" w:sz="0" w:space="0" w:color="auto"/>
                    <w:bottom w:val="none" w:sz="0" w:space="0" w:color="auto"/>
                    <w:right w:val="none" w:sz="0" w:space="0" w:color="auto"/>
                  </w:divBdr>
                  <w:divsChild>
                    <w:div w:id="662782859">
                      <w:marLeft w:val="0"/>
                      <w:marRight w:val="0"/>
                      <w:marTop w:val="0"/>
                      <w:marBottom w:val="0"/>
                      <w:divBdr>
                        <w:top w:val="none" w:sz="0" w:space="0" w:color="auto"/>
                        <w:left w:val="none" w:sz="0" w:space="0" w:color="auto"/>
                        <w:bottom w:val="none" w:sz="0" w:space="0" w:color="auto"/>
                        <w:right w:val="none" w:sz="0" w:space="0" w:color="auto"/>
                      </w:divBdr>
                    </w:div>
                  </w:divsChild>
                </w:div>
                <w:div w:id="1385566665">
                  <w:marLeft w:val="0"/>
                  <w:marRight w:val="0"/>
                  <w:marTop w:val="0"/>
                  <w:marBottom w:val="0"/>
                  <w:divBdr>
                    <w:top w:val="none" w:sz="0" w:space="0" w:color="auto"/>
                    <w:left w:val="none" w:sz="0" w:space="0" w:color="auto"/>
                    <w:bottom w:val="none" w:sz="0" w:space="0" w:color="auto"/>
                    <w:right w:val="none" w:sz="0" w:space="0" w:color="auto"/>
                  </w:divBdr>
                  <w:divsChild>
                    <w:div w:id="1465925085">
                      <w:marLeft w:val="0"/>
                      <w:marRight w:val="0"/>
                      <w:marTop w:val="0"/>
                      <w:marBottom w:val="0"/>
                      <w:divBdr>
                        <w:top w:val="none" w:sz="0" w:space="0" w:color="auto"/>
                        <w:left w:val="none" w:sz="0" w:space="0" w:color="auto"/>
                        <w:bottom w:val="none" w:sz="0" w:space="0" w:color="auto"/>
                        <w:right w:val="none" w:sz="0" w:space="0" w:color="auto"/>
                      </w:divBdr>
                    </w:div>
                  </w:divsChild>
                </w:div>
                <w:div w:id="1417097944">
                  <w:marLeft w:val="0"/>
                  <w:marRight w:val="0"/>
                  <w:marTop w:val="0"/>
                  <w:marBottom w:val="0"/>
                  <w:divBdr>
                    <w:top w:val="none" w:sz="0" w:space="0" w:color="auto"/>
                    <w:left w:val="none" w:sz="0" w:space="0" w:color="auto"/>
                    <w:bottom w:val="none" w:sz="0" w:space="0" w:color="auto"/>
                    <w:right w:val="none" w:sz="0" w:space="0" w:color="auto"/>
                  </w:divBdr>
                  <w:divsChild>
                    <w:div w:id="1194267231">
                      <w:marLeft w:val="0"/>
                      <w:marRight w:val="0"/>
                      <w:marTop w:val="0"/>
                      <w:marBottom w:val="0"/>
                      <w:divBdr>
                        <w:top w:val="none" w:sz="0" w:space="0" w:color="auto"/>
                        <w:left w:val="none" w:sz="0" w:space="0" w:color="auto"/>
                        <w:bottom w:val="none" w:sz="0" w:space="0" w:color="auto"/>
                        <w:right w:val="none" w:sz="0" w:space="0" w:color="auto"/>
                      </w:divBdr>
                    </w:div>
                  </w:divsChild>
                </w:div>
                <w:div w:id="1432774178">
                  <w:marLeft w:val="0"/>
                  <w:marRight w:val="0"/>
                  <w:marTop w:val="0"/>
                  <w:marBottom w:val="0"/>
                  <w:divBdr>
                    <w:top w:val="none" w:sz="0" w:space="0" w:color="auto"/>
                    <w:left w:val="none" w:sz="0" w:space="0" w:color="auto"/>
                    <w:bottom w:val="none" w:sz="0" w:space="0" w:color="auto"/>
                    <w:right w:val="none" w:sz="0" w:space="0" w:color="auto"/>
                  </w:divBdr>
                  <w:divsChild>
                    <w:div w:id="1691834309">
                      <w:marLeft w:val="0"/>
                      <w:marRight w:val="0"/>
                      <w:marTop w:val="0"/>
                      <w:marBottom w:val="0"/>
                      <w:divBdr>
                        <w:top w:val="none" w:sz="0" w:space="0" w:color="auto"/>
                        <w:left w:val="none" w:sz="0" w:space="0" w:color="auto"/>
                        <w:bottom w:val="none" w:sz="0" w:space="0" w:color="auto"/>
                        <w:right w:val="none" w:sz="0" w:space="0" w:color="auto"/>
                      </w:divBdr>
                    </w:div>
                  </w:divsChild>
                </w:div>
                <w:div w:id="1433277241">
                  <w:marLeft w:val="0"/>
                  <w:marRight w:val="0"/>
                  <w:marTop w:val="0"/>
                  <w:marBottom w:val="0"/>
                  <w:divBdr>
                    <w:top w:val="none" w:sz="0" w:space="0" w:color="auto"/>
                    <w:left w:val="none" w:sz="0" w:space="0" w:color="auto"/>
                    <w:bottom w:val="none" w:sz="0" w:space="0" w:color="auto"/>
                    <w:right w:val="none" w:sz="0" w:space="0" w:color="auto"/>
                  </w:divBdr>
                  <w:divsChild>
                    <w:div w:id="1302153720">
                      <w:marLeft w:val="0"/>
                      <w:marRight w:val="0"/>
                      <w:marTop w:val="0"/>
                      <w:marBottom w:val="0"/>
                      <w:divBdr>
                        <w:top w:val="none" w:sz="0" w:space="0" w:color="auto"/>
                        <w:left w:val="none" w:sz="0" w:space="0" w:color="auto"/>
                        <w:bottom w:val="none" w:sz="0" w:space="0" w:color="auto"/>
                        <w:right w:val="none" w:sz="0" w:space="0" w:color="auto"/>
                      </w:divBdr>
                    </w:div>
                  </w:divsChild>
                </w:div>
                <w:div w:id="1458833614">
                  <w:marLeft w:val="0"/>
                  <w:marRight w:val="0"/>
                  <w:marTop w:val="0"/>
                  <w:marBottom w:val="0"/>
                  <w:divBdr>
                    <w:top w:val="none" w:sz="0" w:space="0" w:color="auto"/>
                    <w:left w:val="none" w:sz="0" w:space="0" w:color="auto"/>
                    <w:bottom w:val="none" w:sz="0" w:space="0" w:color="auto"/>
                    <w:right w:val="none" w:sz="0" w:space="0" w:color="auto"/>
                  </w:divBdr>
                  <w:divsChild>
                    <w:div w:id="1064765629">
                      <w:marLeft w:val="0"/>
                      <w:marRight w:val="0"/>
                      <w:marTop w:val="0"/>
                      <w:marBottom w:val="0"/>
                      <w:divBdr>
                        <w:top w:val="none" w:sz="0" w:space="0" w:color="auto"/>
                        <w:left w:val="none" w:sz="0" w:space="0" w:color="auto"/>
                        <w:bottom w:val="none" w:sz="0" w:space="0" w:color="auto"/>
                        <w:right w:val="none" w:sz="0" w:space="0" w:color="auto"/>
                      </w:divBdr>
                    </w:div>
                  </w:divsChild>
                </w:div>
                <w:div w:id="1465194916">
                  <w:marLeft w:val="0"/>
                  <w:marRight w:val="0"/>
                  <w:marTop w:val="0"/>
                  <w:marBottom w:val="0"/>
                  <w:divBdr>
                    <w:top w:val="none" w:sz="0" w:space="0" w:color="auto"/>
                    <w:left w:val="none" w:sz="0" w:space="0" w:color="auto"/>
                    <w:bottom w:val="none" w:sz="0" w:space="0" w:color="auto"/>
                    <w:right w:val="none" w:sz="0" w:space="0" w:color="auto"/>
                  </w:divBdr>
                  <w:divsChild>
                    <w:div w:id="1299216668">
                      <w:marLeft w:val="0"/>
                      <w:marRight w:val="0"/>
                      <w:marTop w:val="0"/>
                      <w:marBottom w:val="0"/>
                      <w:divBdr>
                        <w:top w:val="none" w:sz="0" w:space="0" w:color="auto"/>
                        <w:left w:val="none" w:sz="0" w:space="0" w:color="auto"/>
                        <w:bottom w:val="none" w:sz="0" w:space="0" w:color="auto"/>
                        <w:right w:val="none" w:sz="0" w:space="0" w:color="auto"/>
                      </w:divBdr>
                    </w:div>
                  </w:divsChild>
                </w:div>
                <w:div w:id="1484738627">
                  <w:marLeft w:val="0"/>
                  <w:marRight w:val="0"/>
                  <w:marTop w:val="0"/>
                  <w:marBottom w:val="0"/>
                  <w:divBdr>
                    <w:top w:val="none" w:sz="0" w:space="0" w:color="auto"/>
                    <w:left w:val="none" w:sz="0" w:space="0" w:color="auto"/>
                    <w:bottom w:val="none" w:sz="0" w:space="0" w:color="auto"/>
                    <w:right w:val="none" w:sz="0" w:space="0" w:color="auto"/>
                  </w:divBdr>
                  <w:divsChild>
                    <w:div w:id="938830311">
                      <w:marLeft w:val="0"/>
                      <w:marRight w:val="0"/>
                      <w:marTop w:val="0"/>
                      <w:marBottom w:val="0"/>
                      <w:divBdr>
                        <w:top w:val="none" w:sz="0" w:space="0" w:color="auto"/>
                        <w:left w:val="none" w:sz="0" w:space="0" w:color="auto"/>
                        <w:bottom w:val="none" w:sz="0" w:space="0" w:color="auto"/>
                        <w:right w:val="none" w:sz="0" w:space="0" w:color="auto"/>
                      </w:divBdr>
                    </w:div>
                    <w:div w:id="1130127962">
                      <w:marLeft w:val="0"/>
                      <w:marRight w:val="0"/>
                      <w:marTop w:val="0"/>
                      <w:marBottom w:val="0"/>
                      <w:divBdr>
                        <w:top w:val="none" w:sz="0" w:space="0" w:color="auto"/>
                        <w:left w:val="none" w:sz="0" w:space="0" w:color="auto"/>
                        <w:bottom w:val="none" w:sz="0" w:space="0" w:color="auto"/>
                        <w:right w:val="none" w:sz="0" w:space="0" w:color="auto"/>
                      </w:divBdr>
                    </w:div>
                  </w:divsChild>
                </w:div>
                <w:div w:id="1487210646">
                  <w:marLeft w:val="0"/>
                  <w:marRight w:val="0"/>
                  <w:marTop w:val="0"/>
                  <w:marBottom w:val="0"/>
                  <w:divBdr>
                    <w:top w:val="none" w:sz="0" w:space="0" w:color="auto"/>
                    <w:left w:val="none" w:sz="0" w:space="0" w:color="auto"/>
                    <w:bottom w:val="none" w:sz="0" w:space="0" w:color="auto"/>
                    <w:right w:val="none" w:sz="0" w:space="0" w:color="auto"/>
                  </w:divBdr>
                  <w:divsChild>
                    <w:div w:id="279453654">
                      <w:marLeft w:val="0"/>
                      <w:marRight w:val="0"/>
                      <w:marTop w:val="0"/>
                      <w:marBottom w:val="0"/>
                      <w:divBdr>
                        <w:top w:val="none" w:sz="0" w:space="0" w:color="auto"/>
                        <w:left w:val="none" w:sz="0" w:space="0" w:color="auto"/>
                        <w:bottom w:val="none" w:sz="0" w:space="0" w:color="auto"/>
                        <w:right w:val="none" w:sz="0" w:space="0" w:color="auto"/>
                      </w:divBdr>
                    </w:div>
                  </w:divsChild>
                </w:div>
                <w:div w:id="1495686631">
                  <w:marLeft w:val="0"/>
                  <w:marRight w:val="0"/>
                  <w:marTop w:val="0"/>
                  <w:marBottom w:val="0"/>
                  <w:divBdr>
                    <w:top w:val="none" w:sz="0" w:space="0" w:color="auto"/>
                    <w:left w:val="none" w:sz="0" w:space="0" w:color="auto"/>
                    <w:bottom w:val="none" w:sz="0" w:space="0" w:color="auto"/>
                    <w:right w:val="none" w:sz="0" w:space="0" w:color="auto"/>
                  </w:divBdr>
                  <w:divsChild>
                    <w:div w:id="6713394">
                      <w:marLeft w:val="0"/>
                      <w:marRight w:val="0"/>
                      <w:marTop w:val="0"/>
                      <w:marBottom w:val="0"/>
                      <w:divBdr>
                        <w:top w:val="none" w:sz="0" w:space="0" w:color="auto"/>
                        <w:left w:val="none" w:sz="0" w:space="0" w:color="auto"/>
                        <w:bottom w:val="none" w:sz="0" w:space="0" w:color="auto"/>
                        <w:right w:val="none" w:sz="0" w:space="0" w:color="auto"/>
                      </w:divBdr>
                    </w:div>
                  </w:divsChild>
                </w:div>
                <w:div w:id="1499880121">
                  <w:marLeft w:val="0"/>
                  <w:marRight w:val="0"/>
                  <w:marTop w:val="0"/>
                  <w:marBottom w:val="0"/>
                  <w:divBdr>
                    <w:top w:val="none" w:sz="0" w:space="0" w:color="auto"/>
                    <w:left w:val="none" w:sz="0" w:space="0" w:color="auto"/>
                    <w:bottom w:val="none" w:sz="0" w:space="0" w:color="auto"/>
                    <w:right w:val="none" w:sz="0" w:space="0" w:color="auto"/>
                  </w:divBdr>
                  <w:divsChild>
                    <w:div w:id="683560534">
                      <w:marLeft w:val="0"/>
                      <w:marRight w:val="0"/>
                      <w:marTop w:val="0"/>
                      <w:marBottom w:val="0"/>
                      <w:divBdr>
                        <w:top w:val="none" w:sz="0" w:space="0" w:color="auto"/>
                        <w:left w:val="none" w:sz="0" w:space="0" w:color="auto"/>
                        <w:bottom w:val="none" w:sz="0" w:space="0" w:color="auto"/>
                        <w:right w:val="none" w:sz="0" w:space="0" w:color="auto"/>
                      </w:divBdr>
                    </w:div>
                  </w:divsChild>
                </w:div>
                <w:div w:id="1512451140">
                  <w:marLeft w:val="0"/>
                  <w:marRight w:val="0"/>
                  <w:marTop w:val="0"/>
                  <w:marBottom w:val="0"/>
                  <w:divBdr>
                    <w:top w:val="none" w:sz="0" w:space="0" w:color="auto"/>
                    <w:left w:val="none" w:sz="0" w:space="0" w:color="auto"/>
                    <w:bottom w:val="none" w:sz="0" w:space="0" w:color="auto"/>
                    <w:right w:val="none" w:sz="0" w:space="0" w:color="auto"/>
                  </w:divBdr>
                  <w:divsChild>
                    <w:div w:id="345637954">
                      <w:marLeft w:val="0"/>
                      <w:marRight w:val="0"/>
                      <w:marTop w:val="0"/>
                      <w:marBottom w:val="0"/>
                      <w:divBdr>
                        <w:top w:val="none" w:sz="0" w:space="0" w:color="auto"/>
                        <w:left w:val="none" w:sz="0" w:space="0" w:color="auto"/>
                        <w:bottom w:val="none" w:sz="0" w:space="0" w:color="auto"/>
                        <w:right w:val="none" w:sz="0" w:space="0" w:color="auto"/>
                      </w:divBdr>
                    </w:div>
                  </w:divsChild>
                </w:div>
                <w:div w:id="1522012671">
                  <w:marLeft w:val="0"/>
                  <w:marRight w:val="0"/>
                  <w:marTop w:val="0"/>
                  <w:marBottom w:val="0"/>
                  <w:divBdr>
                    <w:top w:val="none" w:sz="0" w:space="0" w:color="auto"/>
                    <w:left w:val="none" w:sz="0" w:space="0" w:color="auto"/>
                    <w:bottom w:val="none" w:sz="0" w:space="0" w:color="auto"/>
                    <w:right w:val="none" w:sz="0" w:space="0" w:color="auto"/>
                  </w:divBdr>
                  <w:divsChild>
                    <w:div w:id="1112244148">
                      <w:marLeft w:val="0"/>
                      <w:marRight w:val="0"/>
                      <w:marTop w:val="0"/>
                      <w:marBottom w:val="0"/>
                      <w:divBdr>
                        <w:top w:val="none" w:sz="0" w:space="0" w:color="auto"/>
                        <w:left w:val="none" w:sz="0" w:space="0" w:color="auto"/>
                        <w:bottom w:val="none" w:sz="0" w:space="0" w:color="auto"/>
                        <w:right w:val="none" w:sz="0" w:space="0" w:color="auto"/>
                      </w:divBdr>
                    </w:div>
                  </w:divsChild>
                </w:div>
                <w:div w:id="1525554255">
                  <w:marLeft w:val="0"/>
                  <w:marRight w:val="0"/>
                  <w:marTop w:val="0"/>
                  <w:marBottom w:val="0"/>
                  <w:divBdr>
                    <w:top w:val="none" w:sz="0" w:space="0" w:color="auto"/>
                    <w:left w:val="none" w:sz="0" w:space="0" w:color="auto"/>
                    <w:bottom w:val="none" w:sz="0" w:space="0" w:color="auto"/>
                    <w:right w:val="none" w:sz="0" w:space="0" w:color="auto"/>
                  </w:divBdr>
                  <w:divsChild>
                    <w:div w:id="544100517">
                      <w:marLeft w:val="0"/>
                      <w:marRight w:val="0"/>
                      <w:marTop w:val="0"/>
                      <w:marBottom w:val="0"/>
                      <w:divBdr>
                        <w:top w:val="none" w:sz="0" w:space="0" w:color="auto"/>
                        <w:left w:val="none" w:sz="0" w:space="0" w:color="auto"/>
                        <w:bottom w:val="none" w:sz="0" w:space="0" w:color="auto"/>
                        <w:right w:val="none" w:sz="0" w:space="0" w:color="auto"/>
                      </w:divBdr>
                    </w:div>
                  </w:divsChild>
                </w:div>
                <w:div w:id="1543401357">
                  <w:marLeft w:val="0"/>
                  <w:marRight w:val="0"/>
                  <w:marTop w:val="0"/>
                  <w:marBottom w:val="0"/>
                  <w:divBdr>
                    <w:top w:val="none" w:sz="0" w:space="0" w:color="auto"/>
                    <w:left w:val="none" w:sz="0" w:space="0" w:color="auto"/>
                    <w:bottom w:val="none" w:sz="0" w:space="0" w:color="auto"/>
                    <w:right w:val="none" w:sz="0" w:space="0" w:color="auto"/>
                  </w:divBdr>
                  <w:divsChild>
                    <w:div w:id="231695216">
                      <w:marLeft w:val="0"/>
                      <w:marRight w:val="0"/>
                      <w:marTop w:val="0"/>
                      <w:marBottom w:val="0"/>
                      <w:divBdr>
                        <w:top w:val="none" w:sz="0" w:space="0" w:color="auto"/>
                        <w:left w:val="none" w:sz="0" w:space="0" w:color="auto"/>
                        <w:bottom w:val="none" w:sz="0" w:space="0" w:color="auto"/>
                        <w:right w:val="none" w:sz="0" w:space="0" w:color="auto"/>
                      </w:divBdr>
                    </w:div>
                    <w:div w:id="791944234">
                      <w:marLeft w:val="0"/>
                      <w:marRight w:val="0"/>
                      <w:marTop w:val="0"/>
                      <w:marBottom w:val="0"/>
                      <w:divBdr>
                        <w:top w:val="none" w:sz="0" w:space="0" w:color="auto"/>
                        <w:left w:val="none" w:sz="0" w:space="0" w:color="auto"/>
                        <w:bottom w:val="none" w:sz="0" w:space="0" w:color="auto"/>
                        <w:right w:val="none" w:sz="0" w:space="0" w:color="auto"/>
                      </w:divBdr>
                    </w:div>
                    <w:div w:id="1442603854">
                      <w:marLeft w:val="0"/>
                      <w:marRight w:val="0"/>
                      <w:marTop w:val="0"/>
                      <w:marBottom w:val="0"/>
                      <w:divBdr>
                        <w:top w:val="none" w:sz="0" w:space="0" w:color="auto"/>
                        <w:left w:val="none" w:sz="0" w:space="0" w:color="auto"/>
                        <w:bottom w:val="none" w:sz="0" w:space="0" w:color="auto"/>
                        <w:right w:val="none" w:sz="0" w:space="0" w:color="auto"/>
                      </w:divBdr>
                    </w:div>
                  </w:divsChild>
                </w:div>
                <w:div w:id="1595741188">
                  <w:marLeft w:val="0"/>
                  <w:marRight w:val="0"/>
                  <w:marTop w:val="0"/>
                  <w:marBottom w:val="0"/>
                  <w:divBdr>
                    <w:top w:val="none" w:sz="0" w:space="0" w:color="auto"/>
                    <w:left w:val="none" w:sz="0" w:space="0" w:color="auto"/>
                    <w:bottom w:val="none" w:sz="0" w:space="0" w:color="auto"/>
                    <w:right w:val="none" w:sz="0" w:space="0" w:color="auto"/>
                  </w:divBdr>
                  <w:divsChild>
                    <w:div w:id="1048067502">
                      <w:marLeft w:val="0"/>
                      <w:marRight w:val="0"/>
                      <w:marTop w:val="0"/>
                      <w:marBottom w:val="0"/>
                      <w:divBdr>
                        <w:top w:val="none" w:sz="0" w:space="0" w:color="auto"/>
                        <w:left w:val="none" w:sz="0" w:space="0" w:color="auto"/>
                        <w:bottom w:val="none" w:sz="0" w:space="0" w:color="auto"/>
                        <w:right w:val="none" w:sz="0" w:space="0" w:color="auto"/>
                      </w:divBdr>
                    </w:div>
                  </w:divsChild>
                </w:div>
                <w:div w:id="1600213050">
                  <w:marLeft w:val="0"/>
                  <w:marRight w:val="0"/>
                  <w:marTop w:val="0"/>
                  <w:marBottom w:val="0"/>
                  <w:divBdr>
                    <w:top w:val="none" w:sz="0" w:space="0" w:color="auto"/>
                    <w:left w:val="none" w:sz="0" w:space="0" w:color="auto"/>
                    <w:bottom w:val="none" w:sz="0" w:space="0" w:color="auto"/>
                    <w:right w:val="none" w:sz="0" w:space="0" w:color="auto"/>
                  </w:divBdr>
                  <w:divsChild>
                    <w:div w:id="1887914515">
                      <w:marLeft w:val="0"/>
                      <w:marRight w:val="0"/>
                      <w:marTop w:val="0"/>
                      <w:marBottom w:val="0"/>
                      <w:divBdr>
                        <w:top w:val="none" w:sz="0" w:space="0" w:color="auto"/>
                        <w:left w:val="none" w:sz="0" w:space="0" w:color="auto"/>
                        <w:bottom w:val="none" w:sz="0" w:space="0" w:color="auto"/>
                        <w:right w:val="none" w:sz="0" w:space="0" w:color="auto"/>
                      </w:divBdr>
                    </w:div>
                  </w:divsChild>
                </w:div>
                <w:div w:id="1605378354">
                  <w:marLeft w:val="0"/>
                  <w:marRight w:val="0"/>
                  <w:marTop w:val="0"/>
                  <w:marBottom w:val="0"/>
                  <w:divBdr>
                    <w:top w:val="none" w:sz="0" w:space="0" w:color="auto"/>
                    <w:left w:val="none" w:sz="0" w:space="0" w:color="auto"/>
                    <w:bottom w:val="none" w:sz="0" w:space="0" w:color="auto"/>
                    <w:right w:val="none" w:sz="0" w:space="0" w:color="auto"/>
                  </w:divBdr>
                  <w:divsChild>
                    <w:div w:id="1891257482">
                      <w:marLeft w:val="0"/>
                      <w:marRight w:val="0"/>
                      <w:marTop w:val="0"/>
                      <w:marBottom w:val="0"/>
                      <w:divBdr>
                        <w:top w:val="none" w:sz="0" w:space="0" w:color="auto"/>
                        <w:left w:val="none" w:sz="0" w:space="0" w:color="auto"/>
                        <w:bottom w:val="none" w:sz="0" w:space="0" w:color="auto"/>
                        <w:right w:val="none" w:sz="0" w:space="0" w:color="auto"/>
                      </w:divBdr>
                    </w:div>
                  </w:divsChild>
                </w:div>
                <w:div w:id="1616719020">
                  <w:marLeft w:val="0"/>
                  <w:marRight w:val="0"/>
                  <w:marTop w:val="0"/>
                  <w:marBottom w:val="0"/>
                  <w:divBdr>
                    <w:top w:val="none" w:sz="0" w:space="0" w:color="auto"/>
                    <w:left w:val="none" w:sz="0" w:space="0" w:color="auto"/>
                    <w:bottom w:val="none" w:sz="0" w:space="0" w:color="auto"/>
                    <w:right w:val="none" w:sz="0" w:space="0" w:color="auto"/>
                  </w:divBdr>
                  <w:divsChild>
                    <w:div w:id="1891452155">
                      <w:marLeft w:val="0"/>
                      <w:marRight w:val="0"/>
                      <w:marTop w:val="0"/>
                      <w:marBottom w:val="0"/>
                      <w:divBdr>
                        <w:top w:val="none" w:sz="0" w:space="0" w:color="auto"/>
                        <w:left w:val="none" w:sz="0" w:space="0" w:color="auto"/>
                        <w:bottom w:val="none" w:sz="0" w:space="0" w:color="auto"/>
                        <w:right w:val="none" w:sz="0" w:space="0" w:color="auto"/>
                      </w:divBdr>
                    </w:div>
                  </w:divsChild>
                </w:div>
                <w:div w:id="1659770810">
                  <w:marLeft w:val="0"/>
                  <w:marRight w:val="0"/>
                  <w:marTop w:val="0"/>
                  <w:marBottom w:val="0"/>
                  <w:divBdr>
                    <w:top w:val="none" w:sz="0" w:space="0" w:color="auto"/>
                    <w:left w:val="none" w:sz="0" w:space="0" w:color="auto"/>
                    <w:bottom w:val="none" w:sz="0" w:space="0" w:color="auto"/>
                    <w:right w:val="none" w:sz="0" w:space="0" w:color="auto"/>
                  </w:divBdr>
                  <w:divsChild>
                    <w:div w:id="1176532829">
                      <w:marLeft w:val="0"/>
                      <w:marRight w:val="0"/>
                      <w:marTop w:val="0"/>
                      <w:marBottom w:val="0"/>
                      <w:divBdr>
                        <w:top w:val="none" w:sz="0" w:space="0" w:color="auto"/>
                        <w:left w:val="none" w:sz="0" w:space="0" w:color="auto"/>
                        <w:bottom w:val="none" w:sz="0" w:space="0" w:color="auto"/>
                        <w:right w:val="none" w:sz="0" w:space="0" w:color="auto"/>
                      </w:divBdr>
                    </w:div>
                  </w:divsChild>
                </w:div>
                <w:div w:id="1683975409">
                  <w:marLeft w:val="0"/>
                  <w:marRight w:val="0"/>
                  <w:marTop w:val="0"/>
                  <w:marBottom w:val="0"/>
                  <w:divBdr>
                    <w:top w:val="none" w:sz="0" w:space="0" w:color="auto"/>
                    <w:left w:val="none" w:sz="0" w:space="0" w:color="auto"/>
                    <w:bottom w:val="none" w:sz="0" w:space="0" w:color="auto"/>
                    <w:right w:val="none" w:sz="0" w:space="0" w:color="auto"/>
                  </w:divBdr>
                  <w:divsChild>
                    <w:div w:id="1694726609">
                      <w:marLeft w:val="0"/>
                      <w:marRight w:val="0"/>
                      <w:marTop w:val="0"/>
                      <w:marBottom w:val="0"/>
                      <w:divBdr>
                        <w:top w:val="none" w:sz="0" w:space="0" w:color="auto"/>
                        <w:left w:val="none" w:sz="0" w:space="0" w:color="auto"/>
                        <w:bottom w:val="none" w:sz="0" w:space="0" w:color="auto"/>
                        <w:right w:val="none" w:sz="0" w:space="0" w:color="auto"/>
                      </w:divBdr>
                    </w:div>
                  </w:divsChild>
                </w:div>
                <w:div w:id="1706523997">
                  <w:marLeft w:val="0"/>
                  <w:marRight w:val="0"/>
                  <w:marTop w:val="0"/>
                  <w:marBottom w:val="0"/>
                  <w:divBdr>
                    <w:top w:val="none" w:sz="0" w:space="0" w:color="auto"/>
                    <w:left w:val="none" w:sz="0" w:space="0" w:color="auto"/>
                    <w:bottom w:val="none" w:sz="0" w:space="0" w:color="auto"/>
                    <w:right w:val="none" w:sz="0" w:space="0" w:color="auto"/>
                  </w:divBdr>
                  <w:divsChild>
                    <w:div w:id="838621596">
                      <w:marLeft w:val="0"/>
                      <w:marRight w:val="0"/>
                      <w:marTop w:val="0"/>
                      <w:marBottom w:val="0"/>
                      <w:divBdr>
                        <w:top w:val="none" w:sz="0" w:space="0" w:color="auto"/>
                        <w:left w:val="none" w:sz="0" w:space="0" w:color="auto"/>
                        <w:bottom w:val="none" w:sz="0" w:space="0" w:color="auto"/>
                        <w:right w:val="none" w:sz="0" w:space="0" w:color="auto"/>
                      </w:divBdr>
                    </w:div>
                  </w:divsChild>
                </w:div>
                <w:div w:id="1714622165">
                  <w:marLeft w:val="0"/>
                  <w:marRight w:val="0"/>
                  <w:marTop w:val="0"/>
                  <w:marBottom w:val="0"/>
                  <w:divBdr>
                    <w:top w:val="none" w:sz="0" w:space="0" w:color="auto"/>
                    <w:left w:val="none" w:sz="0" w:space="0" w:color="auto"/>
                    <w:bottom w:val="none" w:sz="0" w:space="0" w:color="auto"/>
                    <w:right w:val="none" w:sz="0" w:space="0" w:color="auto"/>
                  </w:divBdr>
                  <w:divsChild>
                    <w:div w:id="115494353">
                      <w:marLeft w:val="0"/>
                      <w:marRight w:val="0"/>
                      <w:marTop w:val="0"/>
                      <w:marBottom w:val="0"/>
                      <w:divBdr>
                        <w:top w:val="none" w:sz="0" w:space="0" w:color="auto"/>
                        <w:left w:val="none" w:sz="0" w:space="0" w:color="auto"/>
                        <w:bottom w:val="none" w:sz="0" w:space="0" w:color="auto"/>
                        <w:right w:val="none" w:sz="0" w:space="0" w:color="auto"/>
                      </w:divBdr>
                    </w:div>
                  </w:divsChild>
                </w:div>
                <w:div w:id="1743941457">
                  <w:marLeft w:val="0"/>
                  <w:marRight w:val="0"/>
                  <w:marTop w:val="0"/>
                  <w:marBottom w:val="0"/>
                  <w:divBdr>
                    <w:top w:val="none" w:sz="0" w:space="0" w:color="auto"/>
                    <w:left w:val="none" w:sz="0" w:space="0" w:color="auto"/>
                    <w:bottom w:val="none" w:sz="0" w:space="0" w:color="auto"/>
                    <w:right w:val="none" w:sz="0" w:space="0" w:color="auto"/>
                  </w:divBdr>
                  <w:divsChild>
                    <w:div w:id="1575552790">
                      <w:marLeft w:val="0"/>
                      <w:marRight w:val="0"/>
                      <w:marTop w:val="0"/>
                      <w:marBottom w:val="0"/>
                      <w:divBdr>
                        <w:top w:val="none" w:sz="0" w:space="0" w:color="auto"/>
                        <w:left w:val="none" w:sz="0" w:space="0" w:color="auto"/>
                        <w:bottom w:val="none" w:sz="0" w:space="0" w:color="auto"/>
                        <w:right w:val="none" w:sz="0" w:space="0" w:color="auto"/>
                      </w:divBdr>
                    </w:div>
                  </w:divsChild>
                </w:div>
                <w:div w:id="1809009728">
                  <w:marLeft w:val="0"/>
                  <w:marRight w:val="0"/>
                  <w:marTop w:val="0"/>
                  <w:marBottom w:val="0"/>
                  <w:divBdr>
                    <w:top w:val="none" w:sz="0" w:space="0" w:color="auto"/>
                    <w:left w:val="none" w:sz="0" w:space="0" w:color="auto"/>
                    <w:bottom w:val="none" w:sz="0" w:space="0" w:color="auto"/>
                    <w:right w:val="none" w:sz="0" w:space="0" w:color="auto"/>
                  </w:divBdr>
                  <w:divsChild>
                    <w:div w:id="394087986">
                      <w:marLeft w:val="0"/>
                      <w:marRight w:val="0"/>
                      <w:marTop w:val="0"/>
                      <w:marBottom w:val="0"/>
                      <w:divBdr>
                        <w:top w:val="none" w:sz="0" w:space="0" w:color="auto"/>
                        <w:left w:val="none" w:sz="0" w:space="0" w:color="auto"/>
                        <w:bottom w:val="none" w:sz="0" w:space="0" w:color="auto"/>
                        <w:right w:val="none" w:sz="0" w:space="0" w:color="auto"/>
                      </w:divBdr>
                    </w:div>
                  </w:divsChild>
                </w:div>
                <w:div w:id="1846943626">
                  <w:marLeft w:val="0"/>
                  <w:marRight w:val="0"/>
                  <w:marTop w:val="0"/>
                  <w:marBottom w:val="0"/>
                  <w:divBdr>
                    <w:top w:val="none" w:sz="0" w:space="0" w:color="auto"/>
                    <w:left w:val="none" w:sz="0" w:space="0" w:color="auto"/>
                    <w:bottom w:val="none" w:sz="0" w:space="0" w:color="auto"/>
                    <w:right w:val="none" w:sz="0" w:space="0" w:color="auto"/>
                  </w:divBdr>
                  <w:divsChild>
                    <w:div w:id="198932194">
                      <w:marLeft w:val="0"/>
                      <w:marRight w:val="0"/>
                      <w:marTop w:val="0"/>
                      <w:marBottom w:val="0"/>
                      <w:divBdr>
                        <w:top w:val="none" w:sz="0" w:space="0" w:color="auto"/>
                        <w:left w:val="none" w:sz="0" w:space="0" w:color="auto"/>
                        <w:bottom w:val="none" w:sz="0" w:space="0" w:color="auto"/>
                        <w:right w:val="none" w:sz="0" w:space="0" w:color="auto"/>
                      </w:divBdr>
                    </w:div>
                  </w:divsChild>
                </w:div>
                <w:div w:id="1850438557">
                  <w:marLeft w:val="0"/>
                  <w:marRight w:val="0"/>
                  <w:marTop w:val="0"/>
                  <w:marBottom w:val="0"/>
                  <w:divBdr>
                    <w:top w:val="none" w:sz="0" w:space="0" w:color="auto"/>
                    <w:left w:val="none" w:sz="0" w:space="0" w:color="auto"/>
                    <w:bottom w:val="none" w:sz="0" w:space="0" w:color="auto"/>
                    <w:right w:val="none" w:sz="0" w:space="0" w:color="auto"/>
                  </w:divBdr>
                  <w:divsChild>
                    <w:div w:id="1221749900">
                      <w:marLeft w:val="0"/>
                      <w:marRight w:val="0"/>
                      <w:marTop w:val="0"/>
                      <w:marBottom w:val="0"/>
                      <w:divBdr>
                        <w:top w:val="none" w:sz="0" w:space="0" w:color="auto"/>
                        <w:left w:val="none" w:sz="0" w:space="0" w:color="auto"/>
                        <w:bottom w:val="none" w:sz="0" w:space="0" w:color="auto"/>
                        <w:right w:val="none" w:sz="0" w:space="0" w:color="auto"/>
                      </w:divBdr>
                    </w:div>
                    <w:div w:id="1257523347">
                      <w:marLeft w:val="0"/>
                      <w:marRight w:val="0"/>
                      <w:marTop w:val="0"/>
                      <w:marBottom w:val="0"/>
                      <w:divBdr>
                        <w:top w:val="none" w:sz="0" w:space="0" w:color="auto"/>
                        <w:left w:val="none" w:sz="0" w:space="0" w:color="auto"/>
                        <w:bottom w:val="none" w:sz="0" w:space="0" w:color="auto"/>
                        <w:right w:val="none" w:sz="0" w:space="0" w:color="auto"/>
                      </w:divBdr>
                    </w:div>
                  </w:divsChild>
                </w:div>
                <w:div w:id="1872914520">
                  <w:marLeft w:val="0"/>
                  <w:marRight w:val="0"/>
                  <w:marTop w:val="0"/>
                  <w:marBottom w:val="0"/>
                  <w:divBdr>
                    <w:top w:val="none" w:sz="0" w:space="0" w:color="auto"/>
                    <w:left w:val="none" w:sz="0" w:space="0" w:color="auto"/>
                    <w:bottom w:val="none" w:sz="0" w:space="0" w:color="auto"/>
                    <w:right w:val="none" w:sz="0" w:space="0" w:color="auto"/>
                  </w:divBdr>
                  <w:divsChild>
                    <w:div w:id="1054041011">
                      <w:marLeft w:val="0"/>
                      <w:marRight w:val="0"/>
                      <w:marTop w:val="0"/>
                      <w:marBottom w:val="0"/>
                      <w:divBdr>
                        <w:top w:val="none" w:sz="0" w:space="0" w:color="auto"/>
                        <w:left w:val="none" w:sz="0" w:space="0" w:color="auto"/>
                        <w:bottom w:val="none" w:sz="0" w:space="0" w:color="auto"/>
                        <w:right w:val="none" w:sz="0" w:space="0" w:color="auto"/>
                      </w:divBdr>
                    </w:div>
                  </w:divsChild>
                </w:div>
                <w:div w:id="1918397315">
                  <w:marLeft w:val="0"/>
                  <w:marRight w:val="0"/>
                  <w:marTop w:val="0"/>
                  <w:marBottom w:val="0"/>
                  <w:divBdr>
                    <w:top w:val="none" w:sz="0" w:space="0" w:color="auto"/>
                    <w:left w:val="none" w:sz="0" w:space="0" w:color="auto"/>
                    <w:bottom w:val="none" w:sz="0" w:space="0" w:color="auto"/>
                    <w:right w:val="none" w:sz="0" w:space="0" w:color="auto"/>
                  </w:divBdr>
                  <w:divsChild>
                    <w:div w:id="99683902">
                      <w:marLeft w:val="0"/>
                      <w:marRight w:val="0"/>
                      <w:marTop w:val="0"/>
                      <w:marBottom w:val="0"/>
                      <w:divBdr>
                        <w:top w:val="none" w:sz="0" w:space="0" w:color="auto"/>
                        <w:left w:val="none" w:sz="0" w:space="0" w:color="auto"/>
                        <w:bottom w:val="none" w:sz="0" w:space="0" w:color="auto"/>
                        <w:right w:val="none" w:sz="0" w:space="0" w:color="auto"/>
                      </w:divBdr>
                    </w:div>
                  </w:divsChild>
                </w:div>
                <w:div w:id="1924684050">
                  <w:marLeft w:val="0"/>
                  <w:marRight w:val="0"/>
                  <w:marTop w:val="0"/>
                  <w:marBottom w:val="0"/>
                  <w:divBdr>
                    <w:top w:val="none" w:sz="0" w:space="0" w:color="auto"/>
                    <w:left w:val="none" w:sz="0" w:space="0" w:color="auto"/>
                    <w:bottom w:val="none" w:sz="0" w:space="0" w:color="auto"/>
                    <w:right w:val="none" w:sz="0" w:space="0" w:color="auto"/>
                  </w:divBdr>
                  <w:divsChild>
                    <w:div w:id="115222323">
                      <w:marLeft w:val="0"/>
                      <w:marRight w:val="0"/>
                      <w:marTop w:val="0"/>
                      <w:marBottom w:val="0"/>
                      <w:divBdr>
                        <w:top w:val="none" w:sz="0" w:space="0" w:color="auto"/>
                        <w:left w:val="none" w:sz="0" w:space="0" w:color="auto"/>
                        <w:bottom w:val="none" w:sz="0" w:space="0" w:color="auto"/>
                        <w:right w:val="none" w:sz="0" w:space="0" w:color="auto"/>
                      </w:divBdr>
                    </w:div>
                  </w:divsChild>
                </w:div>
                <w:div w:id="1926063573">
                  <w:marLeft w:val="0"/>
                  <w:marRight w:val="0"/>
                  <w:marTop w:val="0"/>
                  <w:marBottom w:val="0"/>
                  <w:divBdr>
                    <w:top w:val="none" w:sz="0" w:space="0" w:color="auto"/>
                    <w:left w:val="none" w:sz="0" w:space="0" w:color="auto"/>
                    <w:bottom w:val="none" w:sz="0" w:space="0" w:color="auto"/>
                    <w:right w:val="none" w:sz="0" w:space="0" w:color="auto"/>
                  </w:divBdr>
                  <w:divsChild>
                    <w:div w:id="348290857">
                      <w:marLeft w:val="0"/>
                      <w:marRight w:val="0"/>
                      <w:marTop w:val="0"/>
                      <w:marBottom w:val="0"/>
                      <w:divBdr>
                        <w:top w:val="none" w:sz="0" w:space="0" w:color="auto"/>
                        <w:left w:val="none" w:sz="0" w:space="0" w:color="auto"/>
                        <w:bottom w:val="none" w:sz="0" w:space="0" w:color="auto"/>
                        <w:right w:val="none" w:sz="0" w:space="0" w:color="auto"/>
                      </w:divBdr>
                    </w:div>
                  </w:divsChild>
                </w:div>
                <w:div w:id="1926961913">
                  <w:marLeft w:val="0"/>
                  <w:marRight w:val="0"/>
                  <w:marTop w:val="0"/>
                  <w:marBottom w:val="0"/>
                  <w:divBdr>
                    <w:top w:val="none" w:sz="0" w:space="0" w:color="auto"/>
                    <w:left w:val="none" w:sz="0" w:space="0" w:color="auto"/>
                    <w:bottom w:val="none" w:sz="0" w:space="0" w:color="auto"/>
                    <w:right w:val="none" w:sz="0" w:space="0" w:color="auto"/>
                  </w:divBdr>
                  <w:divsChild>
                    <w:div w:id="317616152">
                      <w:marLeft w:val="0"/>
                      <w:marRight w:val="0"/>
                      <w:marTop w:val="0"/>
                      <w:marBottom w:val="0"/>
                      <w:divBdr>
                        <w:top w:val="none" w:sz="0" w:space="0" w:color="auto"/>
                        <w:left w:val="none" w:sz="0" w:space="0" w:color="auto"/>
                        <w:bottom w:val="none" w:sz="0" w:space="0" w:color="auto"/>
                        <w:right w:val="none" w:sz="0" w:space="0" w:color="auto"/>
                      </w:divBdr>
                    </w:div>
                  </w:divsChild>
                </w:div>
                <w:div w:id="1932079873">
                  <w:marLeft w:val="0"/>
                  <w:marRight w:val="0"/>
                  <w:marTop w:val="0"/>
                  <w:marBottom w:val="0"/>
                  <w:divBdr>
                    <w:top w:val="none" w:sz="0" w:space="0" w:color="auto"/>
                    <w:left w:val="none" w:sz="0" w:space="0" w:color="auto"/>
                    <w:bottom w:val="none" w:sz="0" w:space="0" w:color="auto"/>
                    <w:right w:val="none" w:sz="0" w:space="0" w:color="auto"/>
                  </w:divBdr>
                  <w:divsChild>
                    <w:div w:id="1313947919">
                      <w:marLeft w:val="0"/>
                      <w:marRight w:val="0"/>
                      <w:marTop w:val="0"/>
                      <w:marBottom w:val="0"/>
                      <w:divBdr>
                        <w:top w:val="none" w:sz="0" w:space="0" w:color="auto"/>
                        <w:left w:val="none" w:sz="0" w:space="0" w:color="auto"/>
                        <w:bottom w:val="none" w:sz="0" w:space="0" w:color="auto"/>
                        <w:right w:val="none" w:sz="0" w:space="0" w:color="auto"/>
                      </w:divBdr>
                    </w:div>
                  </w:divsChild>
                </w:div>
                <w:div w:id="1940136306">
                  <w:marLeft w:val="0"/>
                  <w:marRight w:val="0"/>
                  <w:marTop w:val="0"/>
                  <w:marBottom w:val="0"/>
                  <w:divBdr>
                    <w:top w:val="none" w:sz="0" w:space="0" w:color="auto"/>
                    <w:left w:val="none" w:sz="0" w:space="0" w:color="auto"/>
                    <w:bottom w:val="none" w:sz="0" w:space="0" w:color="auto"/>
                    <w:right w:val="none" w:sz="0" w:space="0" w:color="auto"/>
                  </w:divBdr>
                  <w:divsChild>
                    <w:div w:id="2044090177">
                      <w:marLeft w:val="0"/>
                      <w:marRight w:val="0"/>
                      <w:marTop w:val="0"/>
                      <w:marBottom w:val="0"/>
                      <w:divBdr>
                        <w:top w:val="none" w:sz="0" w:space="0" w:color="auto"/>
                        <w:left w:val="none" w:sz="0" w:space="0" w:color="auto"/>
                        <w:bottom w:val="none" w:sz="0" w:space="0" w:color="auto"/>
                        <w:right w:val="none" w:sz="0" w:space="0" w:color="auto"/>
                      </w:divBdr>
                    </w:div>
                  </w:divsChild>
                </w:div>
                <w:div w:id="2015524090">
                  <w:marLeft w:val="0"/>
                  <w:marRight w:val="0"/>
                  <w:marTop w:val="0"/>
                  <w:marBottom w:val="0"/>
                  <w:divBdr>
                    <w:top w:val="none" w:sz="0" w:space="0" w:color="auto"/>
                    <w:left w:val="none" w:sz="0" w:space="0" w:color="auto"/>
                    <w:bottom w:val="none" w:sz="0" w:space="0" w:color="auto"/>
                    <w:right w:val="none" w:sz="0" w:space="0" w:color="auto"/>
                  </w:divBdr>
                  <w:divsChild>
                    <w:div w:id="569465682">
                      <w:marLeft w:val="0"/>
                      <w:marRight w:val="0"/>
                      <w:marTop w:val="0"/>
                      <w:marBottom w:val="0"/>
                      <w:divBdr>
                        <w:top w:val="none" w:sz="0" w:space="0" w:color="auto"/>
                        <w:left w:val="none" w:sz="0" w:space="0" w:color="auto"/>
                        <w:bottom w:val="none" w:sz="0" w:space="0" w:color="auto"/>
                        <w:right w:val="none" w:sz="0" w:space="0" w:color="auto"/>
                      </w:divBdr>
                    </w:div>
                  </w:divsChild>
                </w:div>
                <w:div w:id="2022048073">
                  <w:marLeft w:val="0"/>
                  <w:marRight w:val="0"/>
                  <w:marTop w:val="0"/>
                  <w:marBottom w:val="0"/>
                  <w:divBdr>
                    <w:top w:val="none" w:sz="0" w:space="0" w:color="auto"/>
                    <w:left w:val="none" w:sz="0" w:space="0" w:color="auto"/>
                    <w:bottom w:val="none" w:sz="0" w:space="0" w:color="auto"/>
                    <w:right w:val="none" w:sz="0" w:space="0" w:color="auto"/>
                  </w:divBdr>
                  <w:divsChild>
                    <w:div w:id="627860452">
                      <w:marLeft w:val="0"/>
                      <w:marRight w:val="0"/>
                      <w:marTop w:val="0"/>
                      <w:marBottom w:val="0"/>
                      <w:divBdr>
                        <w:top w:val="none" w:sz="0" w:space="0" w:color="auto"/>
                        <w:left w:val="none" w:sz="0" w:space="0" w:color="auto"/>
                        <w:bottom w:val="none" w:sz="0" w:space="0" w:color="auto"/>
                        <w:right w:val="none" w:sz="0" w:space="0" w:color="auto"/>
                      </w:divBdr>
                    </w:div>
                    <w:div w:id="1289779755">
                      <w:marLeft w:val="0"/>
                      <w:marRight w:val="0"/>
                      <w:marTop w:val="0"/>
                      <w:marBottom w:val="0"/>
                      <w:divBdr>
                        <w:top w:val="none" w:sz="0" w:space="0" w:color="auto"/>
                        <w:left w:val="none" w:sz="0" w:space="0" w:color="auto"/>
                        <w:bottom w:val="none" w:sz="0" w:space="0" w:color="auto"/>
                        <w:right w:val="none" w:sz="0" w:space="0" w:color="auto"/>
                      </w:divBdr>
                    </w:div>
                  </w:divsChild>
                </w:div>
                <w:div w:id="2054306428">
                  <w:marLeft w:val="0"/>
                  <w:marRight w:val="0"/>
                  <w:marTop w:val="0"/>
                  <w:marBottom w:val="0"/>
                  <w:divBdr>
                    <w:top w:val="none" w:sz="0" w:space="0" w:color="auto"/>
                    <w:left w:val="none" w:sz="0" w:space="0" w:color="auto"/>
                    <w:bottom w:val="none" w:sz="0" w:space="0" w:color="auto"/>
                    <w:right w:val="none" w:sz="0" w:space="0" w:color="auto"/>
                  </w:divBdr>
                  <w:divsChild>
                    <w:div w:id="626351684">
                      <w:marLeft w:val="0"/>
                      <w:marRight w:val="0"/>
                      <w:marTop w:val="0"/>
                      <w:marBottom w:val="0"/>
                      <w:divBdr>
                        <w:top w:val="none" w:sz="0" w:space="0" w:color="auto"/>
                        <w:left w:val="none" w:sz="0" w:space="0" w:color="auto"/>
                        <w:bottom w:val="none" w:sz="0" w:space="0" w:color="auto"/>
                        <w:right w:val="none" w:sz="0" w:space="0" w:color="auto"/>
                      </w:divBdr>
                    </w:div>
                  </w:divsChild>
                </w:div>
                <w:div w:id="2063479187">
                  <w:marLeft w:val="0"/>
                  <w:marRight w:val="0"/>
                  <w:marTop w:val="0"/>
                  <w:marBottom w:val="0"/>
                  <w:divBdr>
                    <w:top w:val="none" w:sz="0" w:space="0" w:color="auto"/>
                    <w:left w:val="none" w:sz="0" w:space="0" w:color="auto"/>
                    <w:bottom w:val="none" w:sz="0" w:space="0" w:color="auto"/>
                    <w:right w:val="none" w:sz="0" w:space="0" w:color="auto"/>
                  </w:divBdr>
                  <w:divsChild>
                    <w:div w:id="1206523578">
                      <w:marLeft w:val="0"/>
                      <w:marRight w:val="0"/>
                      <w:marTop w:val="0"/>
                      <w:marBottom w:val="0"/>
                      <w:divBdr>
                        <w:top w:val="none" w:sz="0" w:space="0" w:color="auto"/>
                        <w:left w:val="none" w:sz="0" w:space="0" w:color="auto"/>
                        <w:bottom w:val="none" w:sz="0" w:space="0" w:color="auto"/>
                        <w:right w:val="none" w:sz="0" w:space="0" w:color="auto"/>
                      </w:divBdr>
                    </w:div>
                  </w:divsChild>
                </w:div>
                <w:div w:id="2085754512">
                  <w:marLeft w:val="0"/>
                  <w:marRight w:val="0"/>
                  <w:marTop w:val="0"/>
                  <w:marBottom w:val="0"/>
                  <w:divBdr>
                    <w:top w:val="none" w:sz="0" w:space="0" w:color="auto"/>
                    <w:left w:val="none" w:sz="0" w:space="0" w:color="auto"/>
                    <w:bottom w:val="none" w:sz="0" w:space="0" w:color="auto"/>
                    <w:right w:val="none" w:sz="0" w:space="0" w:color="auto"/>
                  </w:divBdr>
                  <w:divsChild>
                    <w:div w:id="265309376">
                      <w:marLeft w:val="0"/>
                      <w:marRight w:val="0"/>
                      <w:marTop w:val="0"/>
                      <w:marBottom w:val="0"/>
                      <w:divBdr>
                        <w:top w:val="none" w:sz="0" w:space="0" w:color="auto"/>
                        <w:left w:val="none" w:sz="0" w:space="0" w:color="auto"/>
                        <w:bottom w:val="none" w:sz="0" w:space="0" w:color="auto"/>
                        <w:right w:val="none" w:sz="0" w:space="0" w:color="auto"/>
                      </w:divBdr>
                    </w:div>
                  </w:divsChild>
                </w:div>
                <w:div w:id="2092893530">
                  <w:marLeft w:val="0"/>
                  <w:marRight w:val="0"/>
                  <w:marTop w:val="0"/>
                  <w:marBottom w:val="0"/>
                  <w:divBdr>
                    <w:top w:val="none" w:sz="0" w:space="0" w:color="auto"/>
                    <w:left w:val="none" w:sz="0" w:space="0" w:color="auto"/>
                    <w:bottom w:val="none" w:sz="0" w:space="0" w:color="auto"/>
                    <w:right w:val="none" w:sz="0" w:space="0" w:color="auto"/>
                  </w:divBdr>
                  <w:divsChild>
                    <w:div w:id="58328524">
                      <w:marLeft w:val="0"/>
                      <w:marRight w:val="0"/>
                      <w:marTop w:val="0"/>
                      <w:marBottom w:val="0"/>
                      <w:divBdr>
                        <w:top w:val="none" w:sz="0" w:space="0" w:color="auto"/>
                        <w:left w:val="none" w:sz="0" w:space="0" w:color="auto"/>
                        <w:bottom w:val="none" w:sz="0" w:space="0" w:color="auto"/>
                        <w:right w:val="none" w:sz="0" w:space="0" w:color="auto"/>
                      </w:divBdr>
                    </w:div>
                  </w:divsChild>
                </w:div>
                <w:div w:id="2127193769">
                  <w:marLeft w:val="0"/>
                  <w:marRight w:val="0"/>
                  <w:marTop w:val="0"/>
                  <w:marBottom w:val="0"/>
                  <w:divBdr>
                    <w:top w:val="none" w:sz="0" w:space="0" w:color="auto"/>
                    <w:left w:val="none" w:sz="0" w:space="0" w:color="auto"/>
                    <w:bottom w:val="none" w:sz="0" w:space="0" w:color="auto"/>
                    <w:right w:val="none" w:sz="0" w:space="0" w:color="auto"/>
                  </w:divBdr>
                  <w:divsChild>
                    <w:div w:id="1359700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3502075">
          <w:marLeft w:val="0"/>
          <w:marRight w:val="0"/>
          <w:marTop w:val="0"/>
          <w:marBottom w:val="0"/>
          <w:divBdr>
            <w:top w:val="none" w:sz="0" w:space="0" w:color="auto"/>
            <w:left w:val="none" w:sz="0" w:space="0" w:color="auto"/>
            <w:bottom w:val="none" w:sz="0" w:space="0" w:color="auto"/>
            <w:right w:val="none" w:sz="0" w:space="0" w:color="auto"/>
          </w:divBdr>
        </w:div>
      </w:divsChild>
    </w:div>
    <w:div w:id="584072784">
      <w:bodyDiv w:val="1"/>
      <w:marLeft w:val="0"/>
      <w:marRight w:val="0"/>
      <w:marTop w:val="0"/>
      <w:marBottom w:val="0"/>
      <w:divBdr>
        <w:top w:val="none" w:sz="0" w:space="0" w:color="auto"/>
        <w:left w:val="none" w:sz="0" w:space="0" w:color="auto"/>
        <w:bottom w:val="none" w:sz="0" w:space="0" w:color="auto"/>
        <w:right w:val="none" w:sz="0" w:space="0" w:color="auto"/>
      </w:divBdr>
      <w:divsChild>
        <w:div w:id="244727029">
          <w:marLeft w:val="0"/>
          <w:marRight w:val="0"/>
          <w:marTop w:val="0"/>
          <w:marBottom w:val="0"/>
          <w:divBdr>
            <w:top w:val="none" w:sz="0" w:space="0" w:color="auto"/>
            <w:left w:val="none" w:sz="0" w:space="0" w:color="auto"/>
            <w:bottom w:val="none" w:sz="0" w:space="0" w:color="auto"/>
            <w:right w:val="none" w:sz="0" w:space="0" w:color="auto"/>
          </w:divBdr>
        </w:div>
        <w:div w:id="1416243452">
          <w:marLeft w:val="0"/>
          <w:marRight w:val="0"/>
          <w:marTop w:val="0"/>
          <w:marBottom w:val="0"/>
          <w:divBdr>
            <w:top w:val="none" w:sz="0" w:space="0" w:color="auto"/>
            <w:left w:val="none" w:sz="0" w:space="0" w:color="auto"/>
            <w:bottom w:val="none" w:sz="0" w:space="0" w:color="auto"/>
            <w:right w:val="none" w:sz="0" w:space="0" w:color="auto"/>
          </w:divBdr>
          <w:divsChild>
            <w:div w:id="941886757">
              <w:marLeft w:val="-75"/>
              <w:marRight w:val="0"/>
              <w:marTop w:val="30"/>
              <w:marBottom w:val="30"/>
              <w:divBdr>
                <w:top w:val="none" w:sz="0" w:space="0" w:color="auto"/>
                <w:left w:val="none" w:sz="0" w:space="0" w:color="auto"/>
                <w:bottom w:val="none" w:sz="0" w:space="0" w:color="auto"/>
                <w:right w:val="none" w:sz="0" w:space="0" w:color="auto"/>
              </w:divBdr>
              <w:divsChild>
                <w:div w:id="845442361">
                  <w:marLeft w:val="0"/>
                  <w:marRight w:val="0"/>
                  <w:marTop w:val="0"/>
                  <w:marBottom w:val="0"/>
                  <w:divBdr>
                    <w:top w:val="none" w:sz="0" w:space="0" w:color="auto"/>
                    <w:left w:val="none" w:sz="0" w:space="0" w:color="auto"/>
                    <w:bottom w:val="none" w:sz="0" w:space="0" w:color="auto"/>
                    <w:right w:val="none" w:sz="0" w:space="0" w:color="auto"/>
                  </w:divBdr>
                  <w:divsChild>
                    <w:div w:id="1912228961">
                      <w:marLeft w:val="0"/>
                      <w:marRight w:val="0"/>
                      <w:marTop w:val="0"/>
                      <w:marBottom w:val="0"/>
                      <w:divBdr>
                        <w:top w:val="none" w:sz="0" w:space="0" w:color="auto"/>
                        <w:left w:val="none" w:sz="0" w:space="0" w:color="auto"/>
                        <w:bottom w:val="none" w:sz="0" w:space="0" w:color="auto"/>
                        <w:right w:val="none" w:sz="0" w:space="0" w:color="auto"/>
                      </w:divBdr>
                    </w:div>
                  </w:divsChild>
                </w:div>
                <w:div w:id="1334841494">
                  <w:marLeft w:val="0"/>
                  <w:marRight w:val="0"/>
                  <w:marTop w:val="0"/>
                  <w:marBottom w:val="0"/>
                  <w:divBdr>
                    <w:top w:val="none" w:sz="0" w:space="0" w:color="auto"/>
                    <w:left w:val="none" w:sz="0" w:space="0" w:color="auto"/>
                    <w:bottom w:val="none" w:sz="0" w:space="0" w:color="auto"/>
                    <w:right w:val="none" w:sz="0" w:space="0" w:color="auto"/>
                  </w:divBdr>
                  <w:divsChild>
                    <w:div w:id="717169028">
                      <w:marLeft w:val="0"/>
                      <w:marRight w:val="0"/>
                      <w:marTop w:val="0"/>
                      <w:marBottom w:val="0"/>
                      <w:divBdr>
                        <w:top w:val="none" w:sz="0" w:space="0" w:color="auto"/>
                        <w:left w:val="none" w:sz="0" w:space="0" w:color="auto"/>
                        <w:bottom w:val="none" w:sz="0" w:space="0" w:color="auto"/>
                        <w:right w:val="none" w:sz="0" w:space="0" w:color="auto"/>
                      </w:divBdr>
                    </w:div>
                  </w:divsChild>
                </w:div>
                <w:div w:id="1371879933">
                  <w:marLeft w:val="0"/>
                  <w:marRight w:val="0"/>
                  <w:marTop w:val="0"/>
                  <w:marBottom w:val="0"/>
                  <w:divBdr>
                    <w:top w:val="none" w:sz="0" w:space="0" w:color="auto"/>
                    <w:left w:val="none" w:sz="0" w:space="0" w:color="auto"/>
                    <w:bottom w:val="none" w:sz="0" w:space="0" w:color="auto"/>
                    <w:right w:val="none" w:sz="0" w:space="0" w:color="auto"/>
                  </w:divBdr>
                  <w:divsChild>
                    <w:div w:id="626159536">
                      <w:marLeft w:val="0"/>
                      <w:marRight w:val="0"/>
                      <w:marTop w:val="0"/>
                      <w:marBottom w:val="0"/>
                      <w:divBdr>
                        <w:top w:val="none" w:sz="0" w:space="0" w:color="auto"/>
                        <w:left w:val="none" w:sz="0" w:space="0" w:color="auto"/>
                        <w:bottom w:val="none" w:sz="0" w:space="0" w:color="auto"/>
                        <w:right w:val="none" w:sz="0" w:space="0" w:color="auto"/>
                      </w:divBdr>
                    </w:div>
                  </w:divsChild>
                </w:div>
                <w:div w:id="1780221235">
                  <w:marLeft w:val="0"/>
                  <w:marRight w:val="0"/>
                  <w:marTop w:val="0"/>
                  <w:marBottom w:val="0"/>
                  <w:divBdr>
                    <w:top w:val="none" w:sz="0" w:space="0" w:color="auto"/>
                    <w:left w:val="none" w:sz="0" w:space="0" w:color="auto"/>
                    <w:bottom w:val="none" w:sz="0" w:space="0" w:color="auto"/>
                    <w:right w:val="none" w:sz="0" w:space="0" w:color="auto"/>
                  </w:divBdr>
                  <w:divsChild>
                    <w:div w:id="655914499">
                      <w:marLeft w:val="0"/>
                      <w:marRight w:val="0"/>
                      <w:marTop w:val="0"/>
                      <w:marBottom w:val="0"/>
                      <w:divBdr>
                        <w:top w:val="none" w:sz="0" w:space="0" w:color="auto"/>
                        <w:left w:val="none" w:sz="0" w:space="0" w:color="auto"/>
                        <w:bottom w:val="none" w:sz="0" w:space="0" w:color="auto"/>
                        <w:right w:val="none" w:sz="0" w:space="0" w:color="auto"/>
                      </w:divBdr>
                    </w:div>
                  </w:divsChild>
                </w:div>
                <w:div w:id="1996571917">
                  <w:marLeft w:val="0"/>
                  <w:marRight w:val="0"/>
                  <w:marTop w:val="0"/>
                  <w:marBottom w:val="0"/>
                  <w:divBdr>
                    <w:top w:val="none" w:sz="0" w:space="0" w:color="auto"/>
                    <w:left w:val="none" w:sz="0" w:space="0" w:color="auto"/>
                    <w:bottom w:val="none" w:sz="0" w:space="0" w:color="auto"/>
                    <w:right w:val="none" w:sz="0" w:space="0" w:color="auto"/>
                  </w:divBdr>
                  <w:divsChild>
                    <w:div w:id="16215663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8870566">
          <w:marLeft w:val="0"/>
          <w:marRight w:val="0"/>
          <w:marTop w:val="0"/>
          <w:marBottom w:val="0"/>
          <w:divBdr>
            <w:top w:val="none" w:sz="0" w:space="0" w:color="auto"/>
            <w:left w:val="none" w:sz="0" w:space="0" w:color="auto"/>
            <w:bottom w:val="none" w:sz="0" w:space="0" w:color="auto"/>
            <w:right w:val="none" w:sz="0" w:space="0" w:color="auto"/>
          </w:divBdr>
        </w:div>
      </w:divsChild>
    </w:div>
    <w:div w:id="593127123">
      <w:bodyDiv w:val="1"/>
      <w:marLeft w:val="0"/>
      <w:marRight w:val="0"/>
      <w:marTop w:val="0"/>
      <w:marBottom w:val="0"/>
      <w:divBdr>
        <w:top w:val="none" w:sz="0" w:space="0" w:color="auto"/>
        <w:left w:val="none" w:sz="0" w:space="0" w:color="auto"/>
        <w:bottom w:val="none" w:sz="0" w:space="0" w:color="auto"/>
        <w:right w:val="none" w:sz="0" w:space="0" w:color="auto"/>
      </w:divBdr>
      <w:divsChild>
        <w:div w:id="1235579875">
          <w:marLeft w:val="0"/>
          <w:marRight w:val="0"/>
          <w:marTop w:val="0"/>
          <w:marBottom w:val="0"/>
          <w:divBdr>
            <w:top w:val="none" w:sz="0" w:space="0" w:color="auto"/>
            <w:left w:val="none" w:sz="0" w:space="0" w:color="auto"/>
            <w:bottom w:val="none" w:sz="0" w:space="0" w:color="auto"/>
            <w:right w:val="none" w:sz="0" w:space="0" w:color="auto"/>
          </w:divBdr>
        </w:div>
        <w:div w:id="1991321133">
          <w:marLeft w:val="0"/>
          <w:marRight w:val="0"/>
          <w:marTop w:val="0"/>
          <w:marBottom w:val="0"/>
          <w:divBdr>
            <w:top w:val="none" w:sz="0" w:space="0" w:color="auto"/>
            <w:left w:val="none" w:sz="0" w:space="0" w:color="auto"/>
            <w:bottom w:val="none" w:sz="0" w:space="0" w:color="auto"/>
            <w:right w:val="none" w:sz="0" w:space="0" w:color="auto"/>
          </w:divBdr>
        </w:div>
      </w:divsChild>
    </w:div>
    <w:div w:id="635063410">
      <w:bodyDiv w:val="1"/>
      <w:marLeft w:val="0"/>
      <w:marRight w:val="0"/>
      <w:marTop w:val="0"/>
      <w:marBottom w:val="0"/>
      <w:divBdr>
        <w:top w:val="none" w:sz="0" w:space="0" w:color="auto"/>
        <w:left w:val="none" w:sz="0" w:space="0" w:color="auto"/>
        <w:bottom w:val="none" w:sz="0" w:space="0" w:color="auto"/>
        <w:right w:val="none" w:sz="0" w:space="0" w:color="auto"/>
      </w:divBdr>
    </w:div>
    <w:div w:id="666177560">
      <w:bodyDiv w:val="1"/>
      <w:marLeft w:val="0"/>
      <w:marRight w:val="0"/>
      <w:marTop w:val="0"/>
      <w:marBottom w:val="0"/>
      <w:divBdr>
        <w:top w:val="none" w:sz="0" w:space="0" w:color="auto"/>
        <w:left w:val="none" w:sz="0" w:space="0" w:color="auto"/>
        <w:bottom w:val="none" w:sz="0" w:space="0" w:color="auto"/>
        <w:right w:val="none" w:sz="0" w:space="0" w:color="auto"/>
      </w:divBdr>
    </w:div>
    <w:div w:id="688608625">
      <w:bodyDiv w:val="1"/>
      <w:marLeft w:val="0"/>
      <w:marRight w:val="0"/>
      <w:marTop w:val="0"/>
      <w:marBottom w:val="0"/>
      <w:divBdr>
        <w:top w:val="none" w:sz="0" w:space="0" w:color="auto"/>
        <w:left w:val="none" w:sz="0" w:space="0" w:color="auto"/>
        <w:bottom w:val="none" w:sz="0" w:space="0" w:color="auto"/>
        <w:right w:val="none" w:sz="0" w:space="0" w:color="auto"/>
      </w:divBdr>
    </w:div>
    <w:div w:id="811412880">
      <w:bodyDiv w:val="1"/>
      <w:marLeft w:val="0"/>
      <w:marRight w:val="0"/>
      <w:marTop w:val="0"/>
      <w:marBottom w:val="0"/>
      <w:divBdr>
        <w:top w:val="none" w:sz="0" w:space="0" w:color="auto"/>
        <w:left w:val="none" w:sz="0" w:space="0" w:color="auto"/>
        <w:bottom w:val="none" w:sz="0" w:space="0" w:color="auto"/>
        <w:right w:val="none" w:sz="0" w:space="0" w:color="auto"/>
      </w:divBdr>
      <w:divsChild>
        <w:div w:id="235821920">
          <w:marLeft w:val="0"/>
          <w:marRight w:val="0"/>
          <w:marTop w:val="0"/>
          <w:marBottom w:val="0"/>
          <w:divBdr>
            <w:top w:val="none" w:sz="0" w:space="0" w:color="auto"/>
            <w:left w:val="none" w:sz="0" w:space="0" w:color="auto"/>
            <w:bottom w:val="none" w:sz="0" w:space="0" w:color="auto"/>
            <w:right w:val="none" w:sz="0" w:space="0" w:color="auto"/>
          </w:divBdr>
        </w:div>
        <w:div w:id="236788775">
          <w:marLeft w:val="0"/>
          <w:marRight w:val="0"/>
          <w:marTop w:val="0"/>
          <w:marBottom w:val="0"/>
          <w:divBdr>
            <w:top w:val="none" w:sz="0" w:space="0" w:color="auto"/>
            <w:left w:val="none" w:sz="0" w:space="0" w:color="auto"/>
            <w:bottom w:val="none" w:sz="0" w:space="0" w:color="auto"/>
            <w:right w:val="none" w:sz="0" w:space="0" w:color="auto"/>
          </w:divBdr>
        </w:div>
        <w:div w:id="289408873">
          <w:marLeft w:val="0"/>
          <w:marRight w:val="0"/>
          <w:marTop w:val="0"/>
          <w:marBottom w:val="0"/>
          <w:divBdr>
            <w:top w:val="none" w:sz="0" w:space="0" w:color="auto"/>
            <w:left w:val="none" w:sz="0" w:space="0" w:color="auto"/>
            <w:bottom w:val="none" w:sz="0" w:space="0" w:color="auto"/>
            <w:right w:val="none" w:sz="0" w:space="0" w:color="auto"/>
          </w:divBdr>
        </w:div>
        <w:div w:id="322777772">
          <w:marLeft w:val="0"/>
          <w:marRight w:val="0"/>
          <w:marTop w:val="0"/>
          <w:marBottom w:val="0"/>
          <w:divBdr>
            <w:top w:val="none" w:sz="0" w:space="0" w:color="auto"/>
            <w:left w:val="none" w:sz="0" w:space="0" w:color="auto"/>
            <w:bottom w:val="none" w:sz="0" w:space="0" w:color="auto"/>
            <w:right w:val="none" w:sz="0" w:space="0" w:color="auto"/>
          </w:divBdr>
        </w:div>
        <w:div w:id="342319179">
          <w:marLeft w:val="0"/>
          <w:marRight w:val="0"/>
          <w:marTop w:val="0"/>
          <w:marBottom w:val="0"/>
          <w:divBdr>
            <w:top w:val="none" w:sz="0" w:space="0" w:color="auto"/>
            <w:left w:val="none" w:sz="0" w:space="0" w:color="auto"/>
            <w:bottom w:val="none" w:sz="0" w:space="0" w:color="auto"/>
            <w:right w:val="none" w:sz="0" w:space="0" w:color="auto"/>
          </w:divBdr>
        </w:div>
        <w:div w:id="401683096">
          <w:marLeft w:val="0"/>
          <w:marRight w:val="0"/>
          <w:marTop w:val="0"/>
          <w:marBottom w:val="0"/>
          <w:divBdr>
            <w:top w:val="none" w:sz="0" w:space="0" w:color="auto"/>
            <w:left w:val="none" w:sz="0" w:space="0" w:color="auto"/>
            <w:bottom w:val="none" w:sz="0" w:space="0" w:color="auto"/>
            <w:right w:val="none" w:sz="0" w:space="0" w:color="auto"/>
          </w:divBdr>
        </w:div>
        <w:div w:id="473647521">
          <w:marLeft w:val="0"/>
          <w:marRight w:val="0"/>
          <w:marTop w:val="0"/>
          <w:marBottom w:val="0"/>
          <w:divBdr>
            <w:top w:val="none" w:sz="0" w:space="0" w:color="auto"/>
            <w:left w:val="none" w:sz="0" w:space="0" w:color="auto"/>
            <w:bottom w:val="none" w:sz="0" w:space="0" w:color="auto"/>
            <w:right w:val="none" w:sz="0" w:space="0" w:color="auto"/>
          </w:divBdr>
        </w:div>
        <w:div w:id="493037348">
          <w:marLeft w:val="0"/>
          <w:marRight w:val="0"/>
          <w:marTop w:val="0"/>
          <w:marBottom w:val="0"/>
          <w:divBdr>
            <w:top w:val="none" w:sz="0" w:space="0" w:color="auto"/>
            <w:left w:val="none" w:sz="0" w:space="0" w:color="auto"/>
            <w:bottom w:val="none" w:sz="0" w:space="0" w:color="auto"/>
            <w:right w:val="none" w:sz="0" w:space="0" w:color="auto"/>
          </w:divBdr>
        </w:div>
        <w:div w:id="531497473">
          <w:marLeft w:val="0"/>
          <w:marRight w:val="0"/>
          <w:marTop w:val="0"/>
          <w:marBottom w:val="0"/>
          <w:divBdr>
            <w:top w:val="none" w:sz="0" w:space="0" w:color="auto"/>
            <w:left w:val="none" w:sz="0" w:space="0" w:color="auto"/>
            <w:bottom w:val="none" w:sz="0" w:space="0" w:color="auto"/>
            <w:right w:val="none" w:sz="0" w:space="0" w:color="auto"/>
          </w:divBdr>
        </w:div>
        <w:div w:id="561872040">
          <w:marLeft w:val="0"/>
          <w:marRight w:val="0"/>
          <w:marTop w:val="0"/>
          <w:marBottom w:val="0"/>
          <w:divBdr>
            <w:top w:val="none" w:sz="0" w:space="0" w:color="auto"/>
            <w:left w:val="none" w:sz="0" w:space="0" w:color="auto"/>
            <w:bottom w:val="none" w:sz="0" w:space="0" w:color="auto"/>
            <w:right w:val="none" w:sz="0" w:space="0" w:color="auto"/>
          </w:divBdr>
        </w:div>
        <w:div w:id="700980939">
          <w:marLeft w:val="0"/>
          <w:marRight w:val="0"/>
          <w:marTop w:val="0"/>
          <w:marBottom w:val="0"/>
          <w:divBdr>
            <w:top w:val="none" w:sz="0" w:space="0" w:color="auto"/>
            <w:left w:val="none" w:sz="0" w:space="0" w:color="auto"/>
            <w:bottom w:val="none" w:sz="0" w:space="0" w:color="auto"/>
            <w:right w:val="none" w:sz="0" w:space="0" w:color="auto"/>
          </w:divBdr>
        </w:div>
        <w:div w:id="704598214">
          <w:marLeft w:val="0"/>
          <w:marRight w:val="0"/>
          <w:marTop w:val="0"/>
          <w:marBottom w:val="0"/>
          <w:divBdr>
            <w:top w:val="none" w:sz="0" w:space="0" w:color="auto"/>
            <w:left w:val="none" w:sz="0" w:space="0" w:color="auto"/>
            <w:bottom w:val="none" w:sz="0" w:space="0" w:color="auto"/>
            <w:right w:val="none" w:sz="0" w:space="0" w:color="auto"/>
          </w:divBdr>
        </w:div>
        <w:div w:id="744381900">
          <w:marLeft w:val="0"/>
          <w:marRight w:val="0"/>
          <w:marTop w:val="0"/>
          <w:marBottom w:val="0"/>
          <w:divBdr>
            <w:top w:val="none" w:sz="0" w:space="0" w:color="auto"/>
            <w:left w:val="none" w:sz="0" w:space="0" w:color="auto"/>
            <w:bottom w:val="none" w:sz="0" w:space="0" w:color="auto"/>
            <w:right w:val="none" w:sz="0" w:space="0" w:color="auto"/>
          </w:divBdr>
        </w:div>
        <w:div w:id="751972850">
          <w:marLeft w:val="0"/>
          <w:marRight w:val="0"/>
          <w:marTop w:val="0"/>
          <w:marBottom w:val="0"/>
          <w:divBdr>
            <w:top w:val="none" w:sz="0" w:space="0" w:color="auto"/>
            <w:left w:val="none" w:sz="0" w:space="0" w:color="auto"/>
            <w:bottom w:val="none" w:sz="0" w:space="0" w:color="auto"/>
            <w:right w:val="none" w:sz="0" w:space="0" w:color="auto"/>
          </w:divBdr>
        </w:div>
        <w:div w:id="1175148955">
          <w:marLeft w:val="0"/>
          <w:marRight w:val="0"/>
          <w:marTop w:val="0"/>
          <w:marBottom w:val="0"/>
          <w:divBdr>
            <w:top w:val="none" w:sz="0" w:space="0" w:color="auto"/>
            <w:left w:val="none" w:sz="0" w:space="0" w:color="auto"/>
            <w:bottom w:val="none" w:sz="0" w:space="0" w:color="auto"/>
            <w:right w:val="none" w:sz="0" w:space="0" w:color="auto"/>
          </w:divBdr>
        </w:div>
        <w:div w:id="1223519086">
          <w:marLeft w:val="0"/>
          <w:marRight w:val="0"/>
          <w:marTop w:val="0"/>
          <w:marBottom w:val="0"/>
          <w:divBdr>
            <w:top w:val="none" w:sz="0" w:space="0" w:color="auto"/>
            <w:left w:val="none" w:sz="0" w:space="0" w:color="auto"/>
            <w:bottom w:val="none" w:sz="0" w:space="0" w:color="auto"/>
            <w:right w:val="none" w:sz="0" w:space="0" w:color="auto"/>
          </w:divBdr>
        </w:div>
        <w:div w:id="1230650669">
          <w:marLeft w:val="0"/>
          <w:marRight w:val="0"/>
          <w:marTop w:val="0"/>
          <w:marBottom w:val="0"/>
          <w:divBdr>
            <w:top w:val="none" w:sz="0" w:space="0" w:color="auto"/>
            <w:left w:val="none" w:sz="0" w:space="0" w:color="auto"/>
            <w:bottom w:val="none" w:sz="0" w:space="0" w:color="auto"/>
            <w:right w:val="none" w:sz="0" w:space="0" w:color="auto"/>
          </w:divBdr>
        </w:div>
        <w:div w:id="1310672549">
          <w:marLeft w:val="0"/>
          <w:marRight w:val="0"/>
          <w:marTop w:val="0"/>
          <w:marBottom w:val="0"/>
          <w:divBdr>
            <w:top w:val="none" w:sz="0" w:space="0" w:color="auto"/>
            <w:left w:val="none" w:sz="0" w:space="0" w:color="auto"/>
            <w:bottom w:val="none" w:sz="0" w:space="0" w:color="auto"/>
            <w:right w:val="none" w:sz="0" w:space="0" w:color="auto"/>
          </w:divBdr>
        </w:div>
        <w:div w:id="1319532129">
          <w:marLeft w:val="0"/>
          <w:marRight w:val="0"/>
          <w:marTop w:val="0"/>
          <w:marBottom w:val="0"/>
          <w:divBdr>
            <w:top w:val="none" w:sz="0" w:space="0" w:color="auto"/>
            <w:left w:val="none" w:sz="0" w:space="0" w:color="auto"/>
            <w:bottom w:val="none" w:sz="0" w:space="0" w:color="auto"/>
            <w:right w:val="none" w:sz="0" w:space="0" w:color="auto"/>
          </w:divBdr>
        </w:div>
        <w:div w:id="1349255914">
          <w:marLeft w:val="0"/>
          <w:marRight w:val="0"/>
          <w:marTop w:val="0"/>
          <w:marBottom w:val="0"/>
          <w:divBdr>
            <w:top w:val="none" w:sz="0" w:space="0" w:color="auto"/>
            <w:left w:val="none" w:sz="0" w:space="0" w:color="auto"/>
            <w:bottom w:val="none" w:sz="0" w:space="0" w:color="auto"/>
            <w:right w:val="none" w:sz="0" w:space="0" w:color="auto"/>
          </w:divBdr>
        </w:div>
        <w:div w:id="1369840222">
          <w:marLeft w:val="0"/>
          <w:marRight w:val="0"/>
          <w:marTop w:val="0"/>
          <w:marBottom w:val="0"/>
          <w:divBdr>
            <w:top w:val="none" w:sz="0" w:space="0" w:color="auto"/>
            <w:left w:val="none" w:sz="0" w:space="0" w:color="auto"/>
            <w:bottom w:val="none" w:sz="0" w:space="0" w:color="auto"/>
            <w:right w:val="none" w:sz="0" w:space="0" w:color="auto"/>
          </w:divBdr>
        </w:div>
        <w:div w:id="1381635151">
          <w:marLeft w:val="0"/>
          <w:marRight w:val="0"/>
          <w:marTop w:val="0"/>
          <w:marBottom w:val="0"/>
          <w:divBdr>
            <w:top w:val="none" w:sz="0" w:space="0" w:color="auto"/>
            <w:left w:val="none" w:sz="0" w:space="0" w:color="auto"/>
            <w:bottom w:val="none" w:sz="0" w:space="0" w:color="auto"/>
            <w:right w:val="none" w:sz="0" w:space="0" w:color="auto"/>
          </w:divBdr>
        </w:div>
        <w:div w:id="1393967237">
          <w:marLeft w:val="0"/>
          <w:marRight w:val="0"/>
          <w:marTop w:val="0"/>
          <w:marBottom w:val="0"/>
          <w:divBdr>
            <w:top w:val="none" w:sz="0" w:space="0" w:color="auto"/>
            <w:left w:val="none" w:sz="0" w:space="0" w:color="auto"/>
            <w:bottom w:val="none" w:sz="0" w:space="0" w:color="auto"/>
            <w:right w:val="none" w:sz="0" w:space="0" w:color="auto"/>
          </w:divBdr>
        </w:div>
        <w:div w:id="1444618170">
          <w:marLeft w:val="0"/>
          <w:marRight w:val="0"/>
          <w:marTop w:val="0"/>
          <w:marBottom w:val="0"/>
          <w:divBdr>
            <w:top w:val="none" w:sz="0" w:space="0" w:color="auto"/>
            <w:left w:val="none" w:sz="0" w:space="0" w:color="auto"/>
            <w:bottom w:val="none" w:sz="0" w:space="0" w:color="auto"/>
            <w:right w:val="none" w:sz="0" w:space="0" w:color="auto"/>
          </w:divBdr>
        </w:div>
        <w:div w:id="1448433085">
          <w:marLeft w:val="0"/>
          <w:marRight w:val="0"/>
          <w:marTop w:val="0"/>
          <w:marBottom w:val="0"/>
          <w:divBdr>
            <w:top w:val="none" w:sz="0" w:space="0" w:color="auto"/>
            <w:left w:val="none" w:sz="0" w:space="0" w:color="auto"/>
            <w:bottom w:val="none" w:sz="0" w:space="0" w:color="auto"/>
            <w:right w:val="none" w:sz="0" w:space="0" w:color="auto"/>
          </w:divBdr>
        </w:div>
        <w:div w:id="1477916838">
          <w:marLeft w:val="0"/>
          <w:marRight w:val="0"/>
          <w:marTop w:val="0"/>
          <w:marBottom w:val="0"/>
          <w:divBdr>
            <w:top w:val="none" w:sz="0" w:space="0" w:color="auto"/>
            <w:left w:val="none" w:sz="0" w:space="0" w:color="auto"/>
            <w:bottom w:val="none" w:sz="0" w:space="0" w:color="auto"/>
            <w:right w:val="none" w:sz="0" w:space="0" w:color="auto"/>
          </w:divBdr>
        </w:div>
        <w:div w:id="1548376126">
          <w:marLeft w:val="0"/>
          <w:marRight w:val="0"/>
          <w:marTop w:val="0"/>
          <w:marBottom w:val="0"/>
          <w:divBdr>
            <w:top w:val="none" w:sz="0" w:space="0" w:color="auto"/>
            <w:left w:val="none" w:sz="0" w:space="0" w:color="auto"/>
            <w:bottom w:val="none" w:sz="0" w:space="0" w:color="auto"/>
            <w:right w:val="none" w:sz="0" w:space="0" w:color="auto"/>
          </w:divBdr>
        </w:div>
        <w:div w:id="1564178616">
          <w:marLeft w:val="0"/>
          <w:marRight w:val="0"/>
          <w:marTop w:val="0"/>
          <w:marBottom w:val="0"/>
          <w:divBdr>
            <w:top w:val="none" w:sz="0" w:space="0" w:color="auto"/>
            <w:left w:val="none" w:sz="0" w:space="0" w:color="auto"/>
            <w:bottom w:val="none" w:sz="0" w:space="0" w:color="auto"/>
            <w:right w:val="none" w:sz="0" w:space="0" w:color="auto"/>
          </w:divBdr>
        </w:div>
        <w:div w:id="1598100284">
          <w:marLeft w:val="0"/>
          <w:marRight w:val="0"/>
          <w:marTop w:val="0"/>
          <w:marBottom w:val="0"/>
          <w:divBdr>
            <w:top w:val="none" w:sz="0" w:space="0" w:color="auto"/>
            <w:left w:val="none" w:sz="0" w:space="0" w:color="auto"/>
            <w:bottom w:val="none" w:sz="0" w:space="0" w:color="auto"/>
            <w:right w:val="none" w:sz="0" w:space="0" w:color="auto"/>
          </w:divBdr>
        </w:div>
        <w:div w:id="1631089426">
          <w:marLeft w:val="0"/>
          <w:marRight w:val="0"/>
          <w:marTop w:val="0"/>
          <w:marBottom w:val="0"/>
          <w:divBdr>
            <w:top w:val="none" w:sz="0" w:space="0" w:color="auto"/>
            <w:left w:val="none" w:sz="0" w:space="0" w:color="auto"/>
            <w:bottom w:val="none" w:sz="0" w:space="0" w:color="auto"/>
            <w:right w:val="none" w:sz="0" w:space="0" w:color="auto"/>
          </w:divBdr>
        </w:div>
        <w:div w:id="1959485976">
          <w:marLeft w:val="0"/>
          <w:marRight w:val="0"/>
          <w:marTop w:val="0"/>
          <w:marBottom w:val="0"/>
          <w:divBdr>
            <w:top w:val="none" w:sz="0" w:space="0" w:color="auto"/>
            <w:left w:val="none" w:sz="0" w:space="0" w:color="auto"/>
            <w:bottom w:val="none" w:sz="0" w:space="0" w:color="auto"/>
            <w:right w:val="none" w:sz="0" w:space="0" w:color="auto"/>
          </w:divBdr>
        </w:div>
      </w:divsChild>
    </w:div>
    <w:div w:id="814639839">
      <w:bodyDiv w:val="1"/>
      <w:marLeft w:val="0"/>
      <w:marRight w:val="0"/>
      <w:marTop w:val="0"/>
      <w:marBottom w:val="0"/>
      <w:divBdr>
        <w:top w:val="none" w:sz="0" w:space="0" w:color="auto"/>
        <w:left w:val="none" w:sz="0" w:space="0" w:color="auto"/>
        <w:bottom w:val="none" w:sz="0" w:space="0" w:color="auto"/>
        <w:right w:val="none" w:sz="0" w:space="0" w:color="auto"/>
      </w:divBdr>
    </w:div>
    <w:div w:id="1119910450">
      <w:bodyDiv w:val="1"/>
      <w:marLeft w:val="0"/>
      <w:marRight w:val="0"/>
      <w:marTop w:val="0"/>
      <w:marBottom w:val="0"/>
      <w:divBdr>
        <w:top w:val="none" w:sz="0" w:space="0" w:color="auto"/>
        <w:left w:val="none" w:sz="0" w:space="0" w:color="auto"/>
        <w:bottom w:val="none" w:sz="0" w:space="0" w:color="auto"/>
        <w:right w:val="none" w:sz="0" w:space="0" w:color="auto"/>
      </w:divBdr>
    </w:div>
    <w:div w:id="1192376027">
      <w:bodyDiv w:val="1"/>
      <w:marLeft w:val="0"/>
      <w:marRight w:val="0"/>
      <w:marTop w:val="0"/>
      <w:marBottom w:val="0"/>
      <w:divBdr>
        <w:top w:val="none" w:sz="0" w:space="0" w:color="auto"/>
        <w:left w:val="none" w:sz="0" w:space="0" w:color="auto"/>
        <w:bottom w:val="none" w:sz="0" w:space="0" w:color="auto"/>
        <w:right w:val="none" w:sz="0" w:space="0" w:color="auto"/>
      </w:divBdr>
    </w:div>
    <w:div w:id="1219510324">
      <w:bodyDiv w:val="1"/>
      <w:marLeft w:val="0"/>
      <w:marRight w:val="0"/>
      <w:marTop w:val="0"/>
      <w:marBottom w:val="0"/>
      <w:divBdr>
        <w:top w:val="none" w:sz="0" w:space="0" w:color="auto"/>
        <w:left w:val="none" w:sz="0" w:space="0" w:color="auto"/>
        <w:bottom w:val="none" w:sz="0" w:space="0" w:color="auto"/>
        <w:right w:val="none" w:sz="0" w:space="0" w:color="auto"/>
      </w:divBdr>
    </w:div>
    <w:div w:id="1378897045">
      <w:bodyDiv w:val="1"/>
      <w:marLeft w:val="0"/>
      <w:marRight w:val="0"/>
      <w:marTop w:val="0"/>
      <w:marBottom w:val="0"/>
      <w:divBdr>
        <w:top w:val="none" w:sz="0" w:space="0" w:color="auto"/>
        <w:left w:val="none" w:sz="0" w:space="0" w:color="auto"/>
        <w:bottom w:val="none" w:sz="0" w:space="0" w:color="auto"/>
        <w:right w:val="none" w:sz="0" w:space="0" w:color="auto"/>
      </w:divBdr>
      <w:divsChild>
        <w:div w:id="1977107">
          <w:marLeft w:val="0"/>
          <w:marRight w:val="0"/>
          <w:marTop w:val="0"/>
          <w:marBottom w:val="0"/>
          <w:divBdr>
            <w:top w:val="none" w:sz="0" w:space="0" w:color="auto"/>
            <w:left w:val="none" w:sz="0" w:space="0" w:color="auto"/>
            <w:bottom w:val="none" w:sz="0" w:space="0" w:color="auto"/>
            <w:right w:val="none" w:sz="0" w:space="0" w:color="auto"/>
          </w:divBdr>
          <w:divsChild>
            <w:div w:id="1361316474">
              <w:marLeft w:val="0"/>
              <w:marRight w:val="0"/>
              <w:marTop w:val="0"/>
              <w:marBottom w:val="0"/>
              <w:divBdr>
                <w:top w:val="none" w:sz="0" w:space="0" w:color="auto"/>
                <w:left w:val="none" w:sz="0" w:space="0" w:color="auto"/>
                <w:bottom w:val="none" w:sz="0" w:space="0" w:color="auto"/>
                <w:right w:val="none" w:sz="0" w:space="0" w:color="auto"/>
              </w:divBdr>
            </w:div>
          </w:divsChild>
        </w:div>
        <w:div w:id="4021204">
          <w:marLeft w:val="0"/>
          <w:marRight w:val="0"/>
          <w:marTop w:val="0"/>
          <w:marBottom w:val="0"/>
          <w:divBdr>
            <w:top w:val="none" w:sz="0" w:space="0" w:color="auto"/>
            <w:left w:val="none" w:sz="0" w:space="0" w:color="auto"/>
            <w:bottom w:val="none" w:sz="0" w:space="0" w:color="auto"/>
            <w:right w:val="none" w:sz="0" w:space="0" w:color="auto"/>
          </w:divBdr>
          <w:divsChild>
            <w:div w:id="293565728">
              <w:marLeft w:val="0"/>
              <w:marRight w:val="0"/>
              <w:marTop w:val="0"/>
              <w:marBottom w:val="0"/>
              <w:divBdr>
                <w:top w:val="none" w:sz="0" w:space="0" w:color="auto"/>
                <w:left w:val="none" w:sz="0" w:space="0" w:color="auto"/>
                <w:bottom w:val="none" w:sz="0" w:space="0" w:color="auto"/>
                <w:right w:val="none" w:sz="0" w:space="0" w:color="auto"/>
              </w:divBdr>
            </w:div>
          </w:divsChild>
        </w:div>
        <w:div w:id="8604163">
          <w:marLeft w:val="0"/>
          <w:marRight w:val="0"/>
          <w:marTop w:val="0"/>
          <w:marBottom w:val="0"/>
          <w:divBdr>
            <w:top w:val="none" w:sz="0" w:space="0" w:color="auto"/>
            <w:left w:val="none" w:sz="0" w:space="0" w:color="auto"/>
            <w:bottom w:val="none" w:sz="0" w:space="0" w:color="auto"/>
            <w:right w:val="none" w:sz="0" w:space="0" w:color="auto"/>
          </w:divBdr>
          <w:divsChild>
            <w:div w:id="1740440836">
              <w:marLeft w:val="0"/>
              <w:marRight w:val="0"/>
              <w:marTop w:val="0"/>
              <w:marBottom w:val="0"/>
              <w:divBdr>
                <w:top w:val="none" w:sz="0" w:space="0" w:color="auto"/>
                <w:left w:val="none" w:sz="0" w:space="0" w:color="auto"/>
                <w:bottom w:val="none" w:sz="0" w:space="0" w:color="auto"/>
                <w:right w:val="none" w:sz="0" w:space="0" w:color="auto"/>
              </w:divBdr>
            </w:div>
          </w:divsChild>
        </w:div>
        <w:div w:id="23946163">
          <w:marLeft w:val="0"/>
          <w:marRight w:val="0"/>
          <w:marTop w:val="0"/>
          <w:marBottom w:val="0"/>
          <w:divBdr>
            <w:top w:val="none" w:sz="0" w:space="0" w:color="auto"/>
            <w:left w:val="none" w:sz="0" w:space="0" w:color="auto"/>
            <w:bottom w:val="none" w:sz="0" w:space="0" w:color="auto"/>
            <w:right w:val="none" w:sz="0" w:space="0" w:color="auto"/>
          </w:divBdr>
          <w:divsChild>
            <w:div w:id="425349139">
              <w:marLeft w:val="0"/>
              <w:marRight w:val="0"/>
              <w:marTop w:val="0"/>
              <w:marBottom w:val="0"/>
              <w:divBdr>
                <w:top w:val="none" w:sz="0" w:space="0" w:color="auto"/>
                <w:left w:val="none" w:sz="0" w:space="0" w:color="auto"/>
                <w:bottom w:val="none" w:sz="0" w:space="0" w:color="auto"/>
                <w:right w:val="none" w:sz="0" w:space="0" w:color="auto"/>
              </w:divBdr>
            </w:div>
          </w:divsChild>
        </w:div>
        <w:div w:id="41909601">
          <w:marLeft w:val="0"/>
          <w:marRight w:val="0"/>
          <w:marTop w:val="0"/>
          <w:marBottom w:val="0"/>
          <w:divBdr>
            <w:top w:val="none" w:sz="0" w:space="0" w:color="auto"/>
            <w:left w:val="none" w:sz="0" w:space="0" w:color="auto"/>
            <w:bottom w:val="none" w:sz="0" w:space="0" w:color="auto"/>
            <w:right w:val="none" w:sz="0" w:space="0" w:color="auto"/>
          </w:divBdr>
          <w:divsChild>
            <w:div w:id="1941790610">
              <w:marLeft w:val="0"/>
              <w:marRight w:val="0"/>
              <w:marTop w:val="0"/>
              <w:marBottom w:val="0"/>
              <w:divBdr>
                <w:top w:val="none" w:sz="0" w:space="0" w:color="auto"/>
                <w:left w:val="none" w:sz="0" w:space="0" w:color="auto"/>
                <w:bottom w:val="none" w:sz="0" w:space="0" w:color="auto"/>
                <w:right w:val="none" w:sz="0" w:space="0" w:color="auto"/>
              </w:divBdr>
            </w:div>
          </w:divsChild>
        </w:div>
        <w:div w:id="66265950">
          <w:marLeft w:val="0"/>
          <w:marRight w:val="0"/>
          <w:marTop w:val="0"/>
          <w:marBottom w:val="0"/>
          <w:divBdr>
            <w:top w:val="none" w:sz="0" w:space="0" w:color="auto"/>
            <w:left w:val="none" w:sz="0" w:space="0" w:color="auto"/>
            <w:bottom w:val="none" w:sz="0" w:space="0" w:color="auto"/>
            <w:right w:val="none" w:sz="0" w:space="0" w:color="auto"/>
          </w:divBdr>
          <w:divsChild>
            <w:div w:id="1870488850">
              <w:marLeft w:val="0"/>
              <w:marRight w:val="0"/>
              <w:marTop w:val="0"/>
              <w:marBottom w:val="0"/>
              <w:divBdr>
                <w:top w:val="none" w:sz="0" w:space="0" w:color="auto"/>
                <w:left w:val="none" w:sz="0" w:space="0" w:color="auto"/>
                <w:bottom w:val="none" w:sz="0" w:space="0" w:color="auto"/>
                <w:right w:val="none" w:sz="0" w:space="0" w:color="auto"/>
              </w:divBdr>
            </w:div>
          </w:divsChild>
        </w:div>
        <w:div w:id="74520919">
          <w:marLeft w:val="0"/>
          <w:marRight w:val="0"/>
          <w:marTop w:val="0"/>
          <w:marBottom w:val="0"/>
          <w:divBdr>
            <w:top w:val="none" w:sz="0" w:space="0" w:color="auto"/>
            <w:left w:val="none" w:sz="0" w:space="0" w:color="auto"/>
            <w:bottom w:val="none" w:sz="0" w:space="0" w:color="auto"/>
            <w:right w:val="none" w:sz="0" w:space="0" w:color="auto"/>
          </w:divBdr>
          <w:divsChild>
            <w:div w:id="589581334">
              <w:marLeft w:val="0"/>
              <w:marRight w:val="0"/>
              <w:marTop w:val="0"/>
              <w:marBottom w:val="0"/>
              <w:divBdr>
                <w:top w:val="none" w:sz="0" w:space="0" w:color="auto"/>
                <w:left w:val="none" w:sz="0" w:space="0" w:color="auto"/>
                <w:bottom w:val="none" w:sz="0" w:space="0" w:color="auto"/>
                <w:right w:val="none" w:sz="0" w:space="0" w:color="auto"/>
              </w:divBdr>
            </w:div>
          </w:divsChild>
        </w:div>
        <w:div w:id="115560694">
          <w:marLeft w:val="0"/>
          <w:marRight w:val="0"/>
          <w:marTop w:val="0"/>
          <w:marBottom w:val="0"/>
          <w:divBdr>
            <w:top w:val="none" w:sz="0" w:space="0" w:color="auto"/>
            <w:left w:val="none" w:sz="0" w:space="0" w:color="auto"/>
            <w:bottom w:val="none" w:sz="0" w:space="0" w:color="auto"/>
            <w:right w:val="none" w:sz="0" w:space="0" w:color="auto"/>
          </w:divBdr>
          <w:divsChild>
            <w:div w:id="2081437400">
              <w:marLeft w:val="0"/>
              <w:marRight w:val="0"/>
              <w:marTop w:val="0"/>
              <w:marBottom w:val="0"/>
              <w:divBdr>
                <w:top w:val="none" w:sz="0" w:space="0" w:color="auto"/>
                <w:left w:val="none" w:sz="0" w:space="0" w:color="auto"/>
                <w:bottom w:val="none" w:sz="0" w:space="0" w:color="auto"/>
                <w:right w:val="none" w:sz="0" w:space="0" w:color="auto"/>
              </w:divBdr>
            </w:div>
          </w:divsChild>
        </w:div>
        <w:div w:id="118038159">
          <w:marLeft w:val="0"/>
          <w:marRight w:val="0"/>
          <w:marTop w:val="0"/>
          <w:marBottom w:val="0"/>
          <w:divBdr>
            <w:top w:val="none" w:sz="0" w:space="0" w:color="auto"/>
            <w:left w:val="none" w:sz="0" w:space="0" w:color="auto"/>
            <w:bottom w:val="none" w:sz="0" w:space="0" w:color="auto"/>
            <w:right w:val="none" w:sz="0" w:space="0" w:color="auto"/>
          </w:divBdr>
          <w:divsChild>
            <w:div w:id="477262259">
              <w:marLeft w:val="0"/>
              <w:marRight w:val="0"/>
              <w:marTop w:val="0"/>
              <w:marBottom w:val="0"/>
              <w:divBdr>
                <w:top w:val="none" w:sz="0" w:space="0" w:color="auto"/>
                <w:left w:val="none" w:sz="0" w:space="0" w:color="auto"/>
                <w:bottom w:val="none" w:sz="0" w:space="0" w:color="auto"/>
                <w:right w:val="none" w:sz="0" w:space="0" w:color="auto"/>
              </w:divBdr>
            </w:div>
          </w:divsChild>
        </w:div>
        <w:div w:id="120542940">
          <w:marLeft w:val="0"/>
          <w:marRight w:val="0"/>
          <w:marTop w:val="0"/>
          <w:marBottom w:val="0"/>
          <w:divBdr>
            <w:top w:val="none" w:sz="0" w:space="0" w:color="auto"/>
            <w:left w:val="none" w:sz="0" w:space="0" w:color="auto"/>
            <w:bottom w:val="none" w:sz="0" w:space="0" w:color="auto"/>
            <w:right w:val="none" w:sz="0" w:space="0" w:color="auto"/>
          </w:divBdr>
          <w:divsChild>
            <w:div w:id="1476876981">
              <w:marLeft w:val="0"/>
              <w:marRight w:val="0"/>
              <w:marTop w:val="0"/>
              <w:marBottom w:val="0"/>
              <w:divBdr>
                <w:top w:val="none" w:sz="0" w:space="0" w:color="auto"/>
                <w:left w:val="none" w:sz="0" w:space="0" w:color="auto"/>
                <w:bottom w:val="none" w:sz="0" w:space="0" w:color="auto"/>
                <w:right w:val="none" w:sz="0" w:space="0" w:color="auto"/>
              </w:divBdr>
            </w:div>
          </w:divsChild>
        </w:div>
        <w:div w:id="130951616">
          <w:marLeft w:val="0"/>
          <w:marRight w:val="0"/>
          <w:marTop w:val="0"/>
          <w:marBottom w:val="0"/>
          <w:divBdr>
            <w:top w:val="none" w:sz="0" w:space="0" w:color="auto"/>
            <w:left w:val="none" w:sz="0" w:space="0" w:color="auto"/>
            <w:bottom w:val="none" w:sz="0" w:space="0" w:color="auto"/>
            <w:right w:val="none" w:sz="0" w:space="0" w:color="auto"/>
          </w:divBdr>
          <w:divsChild>
            <w:div w:id="685405189">
              <w:marLeft w:val="0"/>
              <w:marRight w:val="0"/>
              <w:marTop w:val="0"/>
              <w:marBottom w:val="0"/>
              <w:divBdr>
                <w:top w:val="none" w:sz="0" w:space="0" w:color="auto"/>
                <w:left w:val="none" w:sz="0" w:space="0" w:color="auto"/>
                <w:bottom w:val="none" w:sz="0" w:space="0" w:color="auto"/>
                <w:right w:val="none" w:sz="0" w:space="0" w:color="auto"/>
              </w:divBdr>
            </w:div>
          </w:divsChild>
        </w:div>
        <w:div w:id="132019110">
          <w:marLeft w:val="0"/>
          <w:marRight w:val="0"/>
          <w:marTop w:val="0"/>
          <w:marBottom w:val="0"/>
          <w:divBdr>
            <w:top w:val="none" w:sz="0" w:space="0" w:color="auto"/>
            <w:left w:val="none" w:sz="0" w:space="0" w:color="auto"/>
            <w:bottom w:val="none" w:sz="0" w:space="0" w:color="auto"/>
            <w:right w:val="none" w:sz="0" w:space="0" w:color="auto"/>
          </w:divBdr>
          <w:divsChild>
            <w:div w:id="714162357">
              <w:marLeft w:val="0"/>
              <w:marRight w:val="0"/>
              <w:marTop w:val="0"/>
              <w:marBottom w:val="0"/>
              <w:divBdr>
                <w:top w:val="none" w:sz="0" w:space="0" w:color="auto"/>
                <w:left w:val="none" w:sz="0" w:space="0" w:color="auto"/>
                <w:bottom w:val="none" w:sz="0" w:space="0" w:color="auto"/>
                <w:right w:val="none" w:sz="0" w:space="0" w:color="auto"/>
              </w:divBdr>
            </w:div>
          </w:divsChild>
        </w:div>
        <w:div w:id="143857338">
          <w:marLeft w:val="0"/>
          <w:marRight w:val="0"/>
          <w:marTop w:val="0"/>
          <w:marBottom w:val="0"/>
          <w:divBdr>
            <w:top w:val="none" w:sz="0" w:space="0" w:color="auto"/>
            <w:left w:val="none" w:sz="0" w:space="0" w:color="auto"/>
            <w:bottom w:val="none" w:sz="0" w:space="0" w:color="auto"/>
            <w:right w:val="none" w:sz="0" w:space="0" w:color="auto"/>
          </w:divBdr>
          <w:divsChild>
            <w:div w:id="1991445058">
              <w:marLeft w:val="0"/>
              <w:marRight w:val="0"/>
              <w:marTop w:val="0"/>
              <w:marBottom w:val="0"/>
              <w:divBdr>
                <w:top w:val="none" w:sz="0" w:space="0" w:color="auto"/>
                <w:left w:val="none" w:sz="0" w:space="0" w:color="auto"/>
                <w:bottom w:val="none" w:sz="0" w:space="0" w:color="auto"/>
                <w:right w:val="none" w:sz="0" w:space="0" w:color="auto"/>
              </w:divBdr>
            </w:div>
          </w:divsChild>
        </w:div>
        <w:div w:id="150606114">
          <w:marLeft w:val="0"/>
          <w:marRight w:val="0"/>
          <w:marTop w:val="0"/>
          <w:marBottom w:val="0"/>
          <w:divBdr>
            <w:top w:val="none" w:sz="0" w:space="0" w:color="auto"/>
            <w:left w:val="none" w:sz="0" w:space="0" w:color="auto"/>
            <w:bottom w:val="none" w:sz="0" w:space="0" w:color="auto"/>
            <w:right w:val="none" w:sz="0" w:space="0" w:color="auto"/>
          </w:divBdr>
          <w:divsChild>
            <w:div w:id="1522816943">
              <w:marLeft w:val="0"/>
              <w:marRight w:val="0"/>
              <w:marTop w:val="0"/>
              <w:marBottom w:val="0"/>
              <w:divBdr>
                <w:top w:val="none" w:sz="0" w:space="0" w:color="auto"/>
                <w:left w:val="none" w:sz="0" w:space="0" w:color="auto"/>
                <w:bottom w:val="none" w:sz="0" w:space="0" w:color="auto"/>
                <w:right w:val="none" w:sz="0" w:space="0" w:color="auto"/>
              </w:divBdr>
            </w:div>
          </w:divsChild>
        </w:div>
        <w:div w:id="162403953">
          <w:marLeft w:val="0"/>
          <w:marRight w:val="0"/>
          <w:marTop w:val="0"/>
          <w:marBottom w:val="0"/>
          <w:divBdr>
            <w:top w:val="none" w:sz="0" w:space="0" w:color="auto"/>
            <w:left w:val="none" w:sz="0" w:space="0" w:color="auto"/>
            <w:bottom w:val="none" w:sz="0" w:space="0" w:color="auto"/>
            <w:right w:val="none" w:sz="0" w:space="0" w:color="auto"/>
          </w:divBdr>
          <w:divsChild>
            <w:div w:id="276104569">
              <w:marLeft w:val="0"/>
              <w:marRight w:val="0"/>
              <w:marTop w:val="0"/>
              <w:marBottom w:val="0"/>
              <w:divBdr>
                <w:top w:val="none" w:sz="0" w:space="0" w:color="auto"/>
                <w:left w:val="none" w:sz="0" w:space="0" w:color="auto"/>
                <w:bottom w:val="none" w:sz="0" w:space="0" w:color="auto"/>
                <w:right w:val="none" w:sz="0" w:space="0" w:color="auto"/>
              </w:divBdr>
            </w:div>
          </w:divsChild>
        </w:div>
        <w:div w:id="171260712">
          <w:marLeft w:val="0"/>
          <w:marRight w:val="0"/>
          <w:marTop w:val="0"/>
          <w:marBottom w:val="0"/>
          <w:divBdr>
            <w:top w:val="none" w:sz="0" w:space="0" w:color="auto"/>
            <w:left w:val="none" w:sz="0" w:space="0" w:color="auto"/>
            <w:bottom w:val="none" w:sz="0" w:space="0" w:color="auto"/>
            <w:right w:val="none" w:sz="0" w:space="0" w:color="auto"/>
          </w:divBdr>
          <w:divsChild>
            <w:div w:id="778992432">
              <w:marLeft w:val="0"/>
              <w:marRight w:val="0"/>
              <w:marTop w:val="0"/>
              <w:marBottom w:val="0"/>
              <w:divBdr>
                <w:top w:val="none" w:sz="0" w:space="0" w:color="auto"/>
                <w:left w:val="none" w:sz="0" w:space="0" w:color="auto"/>
                <w:bottom w:val="none" w:sz="0" w:space="0" w:color="auto"/>
                <w:right w:val="none" w:sz="0" w:space="0" w:color="auto"/>
              </w:divBdr>
            </w:div>
          </w:divsChild>
        </w:div>
        <w:div w:id="193271218">
          <w:marLeft w:val="0"/>
          <w:marRight w:val="0"/>
          <w:marTop w:val="0"/>
          <w:marBottom w:val="0"/>
          <w:divBdr>
            <w:top w:val="none" w:sz="0" w:space="0" w:color="auto"/>
            <w:left w:val="none" w:sz="0" w:space="0" w:color="auto"/>
            <w:bottom w:val="none" w:sz="0" w:space="0" w:color="auto"/>
            <w:right w:val="none" w:sz="0" w:space="0" w:color="auto"/>
          </w:divBdr>
          <w:divsChild>
            <w:div w:id="734864756">
              <w:marLeft w:val="0"/>
              <w:marRight w:val="0"/>
              <w:marTop w:val="0"/>
              <w:marBottom w:val="0"/>
              <w:divBdr>
                <w:top w:val="none" w:sz="0" w:space="0" w:color="auto"/>
                <w:left w:val="none" w:sz="0" w:space="0" w:color="auto"/>
                <w:bottom w:val="none" w:sz="0" w:space="0" w:color="auto"/>
                <w:right w:val="none" w:sz="0" w:space="0" w:color="auto"/>
              </w:divBdr>
            </w:div>
            <w:div w:id="885530371">
              <w:marLeft w:val="0"/>
              <w:marRight w:val="0"/>
              <w:marTop w:val="0"/>
              <w:marBottom w:val="0"/>
              <w:divBdr>
                <w:top w:val="none" w:sz="0" w:space="0" w:color="auto"/>
                <w:left w:val="none" w:sz="0" w:space="0" w:color="auto"/>
                <w:bottom w:val="none" w:sz="0" w:space="0" w:color="auto"/>
                <w:right w:val="none" w:sz="0" w:space="0" w:color="auto"/>
              </w:divBdr>
            </w:div>
            <w:div w:id="1006202046">
              <w:marLeft w:val="0"/>
              <w:marRight w:val="0"/>
              <w:marTop w:val="0"/>
              <w:marBottom w:val="0"/>
              <w:divBdr>
                <w:top w:val="none" w:sz="0" w:space="0" w:color="auto"/>
                <w:left w:val="none" w:sz="0" w:space="0" w:color="auto"/>
                <w:bottom w:val="none" w:sz="0" w:space="0" w:color="auto"/>
                <w:right w:val="none" w:sz="0" w:space="0" w:color="auto"/>
              </w:divBdr>
            </w:div>
            <w:div w:id="1318343410">
              <w:marLeft w:val="0"/>
              <w:marRight w:val="0"/>
              <w:marTop w:val="0"/>
              <w:marBottom w:val="0"/>
              <w:divBdr>
                <w:top w:val="none" w:sz="0" w:space="0" w:color="auto"/>
                <w:left w:val="none" w:sz="0" w:space="0" w:color="auto"/>
                <w:bottom w:val="none" w:sz="0" w:space="0" w:color="auto"/>
                <w:right w:val="none" w:sz="0" w:space="0" w:color="auto"/>
              </w:divBdr>
            </w:div>
            <w:div w:id="1928348687">
              <w:marLeft w:val="0"/>
              <w:marRight w:val="0"/>
              <w:marTop w:val="0"/>
              <w:marBottom w:val="0"/>
              <w:divBdr>
                <w:top w:val="none" w:sz="0" w:space="0" w:color="auto"/>
                <w:left w:val="none" w:sz="0" w:space="0" w:color="auto"/>
                <w:bottom w:val="none" w:sz="0" w:space="0" w:color="auto"/>
                <w:right w:val="none" w:sz="0" w:space="0" w:color="auto"/>
              </w:divBdr>
            </w:div>
          </w:divsChild>
        </w:div>
        <w:div w:id="199899623">
          <w:marLeft w:val="0"/>
          <w:marRight w:val="0"/>
          <w:marTop w:val="0"/>
          <w:marBottom w:val="0"/>
          <w:divBdr>
            <w:top w:val="none" w:sz="0" w:space="0" w:color="auto"/>
            <w:left w:val="none" w:sz="0" w:space="0" w:color="auto"/>
            <w:bottom w:val="none" w:sz="0" w:space="0" w:color="auto"/>
            <w:right w:val="none" w:sz="0" w:space="0" w:color="auto"/>
          </w:divBdr>
          <w:divsChild>
            <w:div w:id="1842701239">
              <w:marLeft w:val="0"/>
              <w:marRight w:val="0"/>
              <w:marTop w:val="0"/>
              <w:marBottom w:val="0"/>
              <w:divBdr>
                <w:top w:val="none" w:sz="0" w:space="0" w:color="auto"/>
                <w:left w:val="none" w:sz="0" w:space="0" w:color="auto"/>
                <w:bottom w:val="none" w:sz="0" w:space="0" w:color="auto"/>
                <w:right w:val="none" w:sz="0" w:space="0" w:color="auto"/>
              </w:divBdr>
            </w:div>
          </w:divsChild>
        </w:div>
        <w:div w:id="200671920">
          <w:marLeft w:val="0"/>
          <w:marRight w:val="0"/>
          <w:marTop w:val="0"/>
          <w:marBottom w:val="0"/>
          <w:divBdr>
            <w:top w:val="none" w:sz="0" w:space="0" w:color="auto"/>
            <w:left w:val="none" w:sz="0" w:space="0" w:color="auto"/>
            <w:bottom w:val="none" w:sz="0" w:space="0" w:color="auto"/>
            <w:right w:val="none" w:sz="0" w:space="0" w:color="auto"/>
          </w:divBdr>
          <w:divsChild>
            <w:div w:id="1616256823">
              <w:marLeft w:val="0"/>
              <w:marRight w:val="0"/>
              <w:marTop w:val="0"/>
              <w:marBottom w:val="0"/>
              <w:divBdr>
                <w:top w:val="none" w:sz="0" w:space="0" w:color="auto"/>
                <w:left w:val="none" w:sz="0" w:space="0" w:color="auto"/>
                <w:bottom w:val="none" w:sz="0" w:space="0" w:color="auto"/>
                <w:right w:val="none" w:sz="0" w:space="0" w:color="auto"/>
              </w:divBdr>
            </w:div>
          </w:divsChild>
        </w:div>
        <w:div w:id="212084572">
          <w:marLeft w:val="0"/>
          <w:marRight w:val="0"/>
          <w:marTop w:val="0"/>
          <w:marBottom w:val="0"/>
          <w:divBdr>
            <w:top w:val="none" w:sz="0" w:space="0" w:color="auto"/>
            <w:left w:val="none" w:sz="0" w:space="0" w:color="auto"/>
            <w:bottom w:val="none" w:sz="0" w:space="0" w:color="auto"/>
            <w:right w:val="none" w:sz="0" w:space="0" w:color="auto"/>
          </w:divBdr>
          <w:divsChild>
            <w:div w:id="716782917">
              <w:marLeft w:val="0"/>
              <w:marRight w:val="0"/>
              <w:marTop w:val="0"/>
              <w:marBottom w:val="0"/>
              <w:divBdr>
                <w:top w:val="none" w:sz="0" w:space="0" w:color="auto"/>
                <w:left w:val="none" w:sz="0" w:space="0" w:color="auto"/>
                <w:bottom w:val="none" w:sz="0" w:space="0" w:color="auto"/>
                <w:right w:val="none" w:sz="0" w:space="0" w:color="auto"/>
              </w:divBdr>
            </w:div>
          </w:divsChild>
        </w:div>
        <w:div w:id="220486266">
          <w:marLeft w:val="0"/>
          <w:marRight w:val="0"/>
          <w:marTop w:val="0"/>
          <w:marBottom w:val="0"/>
          <w:divBdr>
            <w:top w:val="none" w:sz="0" w:space="0" w:color="auto"/>
            <w:left w:val="none" w:sz="0" w:space="0" w:color="auto"/>
            <w:bottom w:val="none" w:sz="0" w:space="0" w:color="auto"/>
            <w:right w:val="none" w:sz="0" w:space="0" w:color="auto"/>
          </w:divBdr>
          <w:divsChild>
            <w:div w:id="551502760">
              <w:marLeft w:val="0"/>
              <w:marRight w:val="0"/>
              <w:marTop w:val="0"/>
              <w:marBottom w:val="0"/>
              <w:divBdr>
                <w:top w:val="none" w:sz="0" w:space="0" w:color="auto"/>
                <w:left w:val="none" w:sz="0" w:space="0" w:color="auto"/>
                <w:bottom w:val="none" w:sz="0" w:space="0" w:color="auto"/>
                <w:right w:val="none" w:sz="0" w:space="0" w:color="auto"/>
              </w:divBdr>
            </w:div>
          </w:divsChild>
        </w:div>
        <w:div w:id="224144149">
          <w:marLeft w:val="0"/>
          <w:marRight w:val="0"/>
          <w:marTop w:val="0"/>
          <w:marBottom w:val="0"/>
          <w:divBdr>
            <w:top w:val="none" w:sz="0" w:space="0" w:color="auto"/>
            <w:left w:val="none" w:sz="0" w:space="0" w:color="auto"/>
            <w:bottom w:val="none" w:sz="0" w:space="0" w:color="auto"/>
            <w:right w:val="none" w:sz="0" w:space="0" w:color="auto"/>
          </w:divBdr>
          <w:divsChild>
            <w:div w:id="701831984">
              <w:marLeft w:val="0"/>
              <w:marRight w:val="0"/>
              <w:marTop w:val="0"/>
              <w:marBottom w:val="0"/>
              <w:divBdr>
                <w:top w:val="none" w:sz="0" w:space="0" w:color="auto"/>
                <w:left w:val="none" w:sz="0" w:space="0" w:color="auto"/>
                <w:bottom w:val="none" w:sz="0" w:space="0" w:color="auto"/>
                <w:right w:val="none" w:sz="0" w:space="0" w:color="auto"/>
              </w:divBdr>
            </w:div>
          </w:divsChild>
        </w:div>
        <w:div w:id="234123843">
          <w:marLeft w:val="0"/>
          <w:marRight w:val="0"/>
          <w:marTop w:val="0"/>
          <w:marBottom w:val="0"/>
          <w:divBdr>
            <w:top w:val="none" w:sz="0" w:space="0" w:color="auto"/>
            <w:left w:val="none" w:sz="0" w:space="0" w:color="auto"/>
            <w:bottom w:val="none" w:sz="0" w:space="0" w:color="auto"/>
            <w:right w:val="none" w:sz="0" w:space="0" w:color="auto"/>
          </w:divBdr>
          <w:divsChild>
            <w:div w:id="282729778">
              <w:marLeft w:val="0"/>
              <w:marRight w:val="0"/>
              <w:marTop w:val="0"/>
              <w:marBottom w:val="0"/>
              <w:divBdr>
                <w:top w:val="none" w:sz="0" w:space="0" w:color="auto"/>
                <w:left w:val="none" w:sz="0" w:space="0" w:color="auto"/>
                <w:bottom w:val="none" w:sz="0" w:space="0" w:color="auto"/>
                <w:right w:val="none" w:sz="0" w:space="0" w:color="auto"/>
              </w:divBdr>
            </w:div>
          </w:divsChild>
        </w:div>
        <w:div w:id="275215184">
          <w:marLeft w:val="0"/>
          <w:marRight w:val="0"/>
          <w:marTop w:val="0"/>
          <w:marBottom w:val="0"/>
          <w:divBdr>
            <w:top w:val="none" w:sz="0" w:space="0" w:color="auto"/>
            <w:left w:val="none" w:sz="0" w:space="0" w:color="auto"/>
            <w:bottom w:val="none" w:sz="0" w:space="0" w:color="auto"/>
            <w:right w:val="none" w:sz="0" w:space="0" w:color="auto"/>
          </w:divBdr>
          <w:divsChild>
            <w:div w:id="1256980957">
              <w:marLeft w:val="0"/>
              <w:marRight w:val="0"/>
              <w:marTop w:val="0"/>
              <w:marBottom w:val="0"/>
              <w:divBdr>
                <w:top w:val="none" w:sz="0" w:space="0" w:color="auto"/>
                <w:left w:val="none" w:sz="0" w:space="0" w:color="auto"/>
                <w:bottom w:val="none" w:sz="0" w:space="0" w:color="auto"/>
                <w:right w:val="none" w:sz="0" w:space="0" w:color="auto"/>
              </w:divBdr>
            </w:div>
          </w:divsChild>
        </w:div>
        <w:div w:id="286544910">
          <w:marLeft w:val="0"/>
          <w:marRight w:val="0"/>
          <w:marTop w:val="0"/>
          <w:marBottom w:val="0"/>
          <w:divBdr>
            <w:top w:val="none" w:sz="0" w:space="0" w:color="auto"/>
            <w:left w:val="none" w:sz="0" w:space="0" w:color="auto"/>
            <w:bottom w:val="none" w:sz="0" w:space="0" w:color="auto"/>
            <w:right w:val="none" w:sz="0" w:space="0" w:color="auto"/>
          </w:divBdr>
          <w:divsChild>
            <w:div w:id="1679427595">
              <w:marLeft w:val="0"/>
              <w:marRight w:val="0"/>
              <w:marTop w:val="0"/>
              <w:marBottom w:val="0"/>
              <w:divBdr>
                <w:top w:val="none" w:sz="0" w:space="0" w:color="auto"/>
                <w:left w:val="none" w:sz="0" w:space="0" w:color="auto"/>
                <w:bottom w:val="none" w:sz="0" w:space="0" w:color="auto"/>
                <w:right w:val="none" w:sz="0" w:space="0" w:color="auto"/>
              </w:divBdr>
            </w:div>
          </w:divsChild>
        </w:div>
        <w:div w:id="293145137">
          <w:marLeft w:val="0"/>
          <w:marRight w:val="0"/>
          <w:marTop w:val="0"/>
          <w:marBottom w:val="0"/>
          <w:divBdr>
            <w:top w:val="none" w:sz="0" w:space="0" w:color="auto"/>
            <w:left w:val="none" w:sz="0" w:space="0" w:color="auto"/>
            <w:bottom w:val="none" w:sz="0" w:space="0" w:color="auto"/>
            <w:right w:val="none" w:sz="0" w:space="0" w:color="auto"/>
          </w:divBdr>
          <w:divsChild>
            <w:div w:id="1718233832">
              <w:marLeft w:val="0"/>
              <w:marRight w:val="0"/>
              <w:marTop w:val="0"/>
              <w:marBottom w:val="0"/>
              <w:divBdr>
                <w:top w:val="none" w:sz="0" w:space="0" w:color="auto"/>
                <w:left w:val="none" w:sz="0" w:space="0" w:color="auto"/>
                <w:bottom w:val="none" w:sz="0" w:space="0" w:color="auto"/>
                <w:right w:val="none" w:sz="0" w:space="0" w:color="auto"/>
              </w:divBdr>
            </w:div>
          </w:divsChild>
        </w:div>
        <w:div w:id="295793172">
          <w:marLeft w:val="0"/>
          <w:marRight w:val="0"/>
          <w:marTop w:val="0"/>
          <w:marBottom w:val="0"/>
          <w:divBdr>
            <w:top w:val="none" w:sz="0" w:space="0" w:color="auto"/>
            <w:left w:val="none" w:sz="0" w:space="0" w:color="auto"/>
            <w:bottom w:val="none" w:sz="0" w:space="0" w:color="auto"/>
            <w:right w:val="none" w:sz="0" w:space="0" w:color="auto"/>
          </w:divBdr>
          <w:divsChild>
            <w:div w:id="1519389954">
              <w:marLeft w:val="0"/>
              <w:marRight w:val="0"/>
              <w:marTop w:val="0"/>
              <w:marBottom w:val="0"/>
              <w:divBdr>
                <w:top w:val="none" w:sz="0" w:space="0" w:color="auto"/>
                <w:left w:val="none" w:sz="0" w:space="0" w:color="auto"/>
                <w:bottom w:val="none" w:sz="0" w:space="0" w:color="auto"/>
                <w:right w:val="none" w:sz="0" w:space="0" w:color="auto"/>
              </w:divBdr>
            </w:div>
          </w:divsChild>
        </w:div>
        <w:div w:id="314994818">
          <w:marLeft w:val="0"/>
          <w:marRight w:val="0"/>
          <w:marTop w:val="0"/>
          <w:marBottom w:val="0"/>
          <w:divBdr>
            <w:top w:val="none" w:sz="0" w:space="0" w:color="auto"/>
            <w:left w:val="none" w:sz="0" w:space="0" w:color="auto"/>
            <w:bottom w:val="none" w:sz="0" w:space="0" w:color="auto"/>
            <w:right w:val="none" w:sz="0" w:space="0" w:color="auto"/>
          </w:divBdr>
          <w:divsChild>
            <w:div w:id="2058583109">
              <w:marLeft w:val="0"/>
              <w:marRight w:val="0"/>
              <w:marTop w:val="0"/>
              <w:marBottom w:val="0"/>
              <w:divBdr>
                <w:top w:val="none" w:sz="0" w:space="0" w:color="auto"/>
                <w:left w:val="none" w:sz="0" w:space="0" w:color="auto"/>
                <w:bottom w:val="none" w:sz="0" w:space="0" w:color="auto"/>
                <w:right w:val="none" w:sz="0" w:space="0" w:color="auto"/>
              </w:divBdr>
            </w:div>
          </w:divsChild>
        </w:div>
        <w:div w:id="318267998">
          <w:marLeft w:val="0"/>
          <w:marRight w:val="0"/>
          <w:marTop w:val="0"/>
          <w:marBottom w:val="0"/>
          <w:divBdr>
            <w:top w:val="none" w:sz="0" w:space="0" w:color="auto"/>
            <w:left w:val="none" w:sz="0" w:space="0" w:color="auto"/>
            <w:bottom w:val="none" w:sz="0" w:space="0" w:color="auto"/>
            <w:right w:val="none" w:sz="0" w:space="0" w:color="auto"/>
          </w:divBdr>
          <w:divsChild>
            <w:div w:id="8262968">
              <w:marLeft w:val="0"/>
              <w:marRight w:val="0"/>
              <w:marTop w:val="0"/>
              <w:marBottom w:val="0"/>
              <w:divBdr>
                <w:top w:val="none" w:sz="0" w:space="0" w:color="auto"/>
                <w:left w:val="none" w:sz="0" w:space="0" w:color="auto"/>
                <w:bottom w:val="none" w:sz="0" w:space="0" w:color="auto"/>
                <w:right w:val="none" w:sz="0" w:space="0" w:color="auto"/>
              </w:divBdr>
            </w:div>
          </w:divsChild>
        </w:div>
        <w:div w:id="321088133">
          <w:marLeft w:val="0"/>
          <w:marRight w:val="0"/>
          <w:marTop w:val="0"/>
          <w:marBottom w:val="0"/>
          <w:divBdr>
            <w:top w:val="none" w:sz="0" w:space="0" w:color="auto"/>
            <w:left w:val="none" w:sz="0" w:space="0" w:color="auto"/>
            <w:bottom w:val="none" w:sz="0" w:space="0" w:color="auto"/>
            <w:right w:val="none" w:sz="0" w:space="0" w:color="auto"/>
          </w:divBdr>
          <w:divsChild>
            <w:div w:id="1143817264">
              <w:marLeft w:val="0"/>
              <w:marRight w:val="0"/>
              <w:marTop w:val="0"/>
              <w:marBottom w:val="0"/>
              <w:divBdr>
                <w:top w:val="none" w:sz="0" w:space="0" w:color="auto"/>
                <w:left w:val="none" w:sz="0" w:space="0" w:color="auto"/>
                <w:bottom w:val="none" w:sz="0" w:space="0" w:color="auto"/>
                <w:right w:val="none" w:sz="0" w:space="0" w:color="auto"/>
              </w:divBdr>
            </w:div>
          </w:divsChild>
        </w:div>
        <w:div w:id="338584751">
          <w:marLeft w:val="0"/>
          <w:marRight w:val="0"/>
          <w:marTop w:val="0"/>
          <w:marBottom w:val="0"/>
          <w:divBdr>
            <w:top w:val="none" w:sz="0" w:space="0" w:color="auto"/>
            <w:left w:val="none" w:sz="0" w:space="0" w:color="auto"/>
            <w:bottom w:val="none" w:sz="0" w:space="0" w:color="auto"/>
            <w:right w:val="none" w:sz="0" w:space="0" w:color="auto"/>
          </w:divBdr>
          <w:divsChild>
            <w:div w:id="794250793">
              <w:marLeft w:val="0"/>
              <w:marRight w:val="0"/>
              <w:marTop w:val="0"/>
              <w:marBottom w:val="0"/>
              <w:divBdr>
                <w:top w:val="none" w:sz="0" w:space="0" w:color="auto"/>
                <w:left w:val="none" w:sz="0" w:space="0" w:color="auto"/>
                <w:bottom w:val="none" w:sz="0" w:space="0" w:color="auto"/>
                <w:right w:val="none" w:sz="0" w:space="0" w:color="auto"/>
              </w:divBdr>
            </w:div>
          </w:divsChild>
        </w:div>
        <w:div w:id="372001453">
          <w:marLeft w:val="0"/>
          <w:marRight w:val="0"/>
          <w:marTop w:val="0"/>
          <w:marBottom w:val="0"/>
          <w:divBdr>
            <w:top w:val="none" w:sz="0" w:space="0" w:color="auto"/>
            <w:left w:val="none" w:sz="0" w:space="0" w:color="auto"/>
            <w:bottom w:val="none" w:sz="0" w:space="0" w:color="auto"/>
            <w:right w:val="none" w:sz="0" w:space="0" w:color="auto"/>
          </w:divBdr>
          <w:divsChild>
            <w:div w:id="254287798">
              <w:marLeft w:val="0"/>
              <w:marRight w:val="0"/>
              <w:marTop w:val="0"/>
              <w:marBottom w:val="0"/>
              <w:divBdr>
                <w:top w:val="none" w:sz="0" w:space="0" w:color="auto"/>
                <w:left w:val="none" w:sz="0" w:space="0" w:color="auto"/>
                <w:bottom w:val="none" w:sz="0" w:space="0" w:color="auto"/>
                <w:right w:val="none" w:sz="0" w:space="0" w:color="auto"/>
              </w:divBdr>
            </w:div>
          </w:divsChild>
        </w:div>
        <w:div w:id="383678310">
          <w:marLeft w:val="0"/>
          <w:marRight w:val="0"/>
          <w:marTop w:val="0"/>
          <w:marBottom w:val="0"/>
          <w:divBdr>
            <w:top w:val="none" w:sz="0" w:space="0" w:color="auto"/>
            <w:left w:val="none" w:sz="0" w:space="0" w:color="auto"/>
            <w:bottom w:val="none" w:sz="0" w:space="0" w:color="auto"/>
            <w:right w:val="none" w:sz="0" w:space="0" w:color="auto"/>
          </w:divBdr>
          <w:divsChild>
            <w:div w:id="375279633">
              <w:marLeft w:val="0"/>
              <w:marRight w:val="0"/>
              <w:marTop w:val="0"/>
              <w:marBottom w:val="0"/>
              <w:divBdr>
                <w:top w:val="none" w:sz="0" w:space="0" w:color="auto"/>
                <w:left w:val="none" w:sz="0" w:space="0" w:color="auto"/>
                <w:bottom w:val="none" w:sz="0" w:space="0" w:color="auto"/>
                <w:right w:val="none" w:sz="0" w:space="0" w:color="auto"/>
              </w:divBdr>
            </w:div>
            <w:div w:id="384723058">
              <w:marLeft w:val="0"/>
              <w:marRight w:val="0"/>
              <w:marTop w:val="0"/>
              <w:marBottom w:val="0"/>
              <w:divBdr>
                <w:top w:val="none" w:sz="0" w:space="0" w:color="auto"/>
                <w:left w:val="none" w:sz="0" w:space="0" w:color="auto"/>
                <w:bottom w:val="none" w:sz="0" w:space="0" w:color="auto"/>
                <w:right w:val="none" w:sz="0" w:space="0" w:color="auto"/>
              </w:divBdr>
            </w:div>
            <w:div w:id="492381791">
              <w:marLeft w:val="0"/>
              <w:marRight w:val="0"/>
              <w:marTop w:val="0"/>
              <w:marBottom w:val="0"/>
              <w:divBdr>
                <w:top w:val="none" w:sz="0" w:space="0" w:color="auto"/>
                <w:left w:val="none" w:sz="0" w:space="0" w:color="auto"/>
                <w:bottom w:val="none" w:sz="0" w:space="0" w:color="auto"/>
                <w:right w:val="none" w:sz="0" w:space="0" w:color="auto"/>
              </w:divBdr>
            </w:div>
            <w:div w:id="694883778">
              <w:marLeft w:val="0"/>
              <w:marRight w:val="0"/>
              <w:marTop w:val="0"/>
              <w:marBottom w:val="0"/>
              <w:divBdr>
                <w:top w:val="none" w:sz="0" w:space="0" w:color="auto"/>
                <w:left w:val="none" w:sz="0" w:space="0" w:color="auto"/>
                <w:bottom w:val="none" w:sz="0" w:space="0" w:color="auto"/>
                <w:right w:val="none" w:sz="0" w:space="0" w:color="auto"/>
              </w:divBdr>
            </w:div>
            <w:div w:id="789010607">
              <w:marLeft w:val="0"/>
              <w:marRight w:val="0"/>
              <w:marTop w:val="0"/>
              <w:marBottom w:val="0"/>
              <w:divBdr>
                <w:top w:val="none" w:sz="0" w:space="0" w:color="auto"/>
                <w:left w:val="none" w:sz="0" w:space="0" w:color="auto"/>
                <w:bottom w:val="none" w:sz="0" w:space="0" w:color="auto"/>
                <w:right w:val="none" w:sz="0" w:space="0" w:color="auto"/>
              </w:divBdr>
            </w:div>
            <w:div w:id="876963694">
              <w:marLeft w:val="0"/>
              <w:marRight w:val="0"/>
              <w:marTop w:val="0"/>
              <w:marBottom w:val="0"/>
              <w:divBdr>
                <w:top w:val="none" w:sz="0" w:space="0" w:color="auto"/>
                <w:left w:val="none" w:sz="0" w:space="0" w:color="auto"/>
                <w:bottom w:val="none" w:sz="0" w:space="0" w:color="auto"/>
                <w:right w:val="none" w:sz="0" w:space="0" w:color="auto"/>
              </w:divBdr>
            </w:div>
            <w:div w:id="1404793156">
              <w:marLeft w:val="0"/>
              <w:marRight w:val="0"/>
              <w:marTop w:val="0"/>
              <w:marBottom w:val="0"/>
              <w:divBdr>
                <w:top w:val="none" w:sz="0" w:space="0" w:color="auto"/>
                <w:left w:val="none" w:sz="0" w:space="0" w:color="auto"/>
                <w:bottom w:val="none" w:sz="0" w:space="0" w:color="auto"/>
                <w:right w:val="none" w:sz="0" w:space="0" w:color="auto"/>
              </w:divBdr>
            </w:div>
            <w:div w:id="1759328447">
              <w:marLeft w:val="0"/>
              <w:marRight w:val="0"/>
              <w:marTop w:val="0"/>
              <w:marBottom w:val="0"/>
              <w:divBdr>
                <w:top w:val="none" w:sz="0" w:space="0" w:color="auto"/>
                <w:left w:val="none" w:sz="0" w:space="0" w:color="auto"/>
                <w:bottom w:val="none" w:sz="0" w:space="0" w:color="auto"/>
                <w:right w:val="none" w:sz="0" w:space="0" w:color="auto"/>
              </w:divBdr>
            </w:div>
          </w:divsChild>
        </w:div>
        <w:div w:id="391079312">
          <w:marLeft w:val="0"/>
          <w:marRight w:val="0"/>
          <w:marTop w:val="0"/>
          <w:marBottom w:val="0"/>
          <w:divBdr>
            <w:top w:val="none" w:sz="0" w:space="0" w:color="auto"/>
            <w:left w:val="none" w:sz="0" w:space="0" w:color="auto"/>
            <w:bottom w:val="none" w:sz="0" w:space="0" w:color="auto"/>
            <w:right w:val="none" w:sz="0" w:space="0" w:color="auto"/>
          </w:divBdr>
          <w:divsChild>
            <w:div w:id="273636686">
              <w:marLeft w:val="0"/>
              <w:marRight w:val="0"/>
              <w:marTop w:val="0"/>
              <w:marBottom w:val="0"/>
              <w:divBdr>
                <w:top w:val="none" w:sz="0" w:space="0" w:color="auto"/>
                <w:left w:val="none" w:sz="0" w:space="0" w:color="auto"/>
                <w:bottom w:val="none" w:sz="0" w:space="0" w:color="auto"/>
                <w:right w:val="none" w:sz="0" w:space="0" w:color="auto"/>
              </w:divBdr>
            </w:div>
            <w:div w:id="375348524">
              <w:marLeft w:val="0"/>
              <w:marRight w:val="0"/>
              <w:marTop w:val="0"/>
              <w:marBottom w:val="0"/>
              <w:divBdr>
                <w:top w:val="none" w:sz="0" w:space="0" w:color="auto"/>
                <w:left w:val="none" w:sz="0" w:space="0" w:color="auto"/>
                <w:bottom w:val="none" w:sz="0" w:space="0" w:color="auto"/>
                <w:right w:val="none" w:sz="0" w:space="0" w:color="auto"/>
              </w:divBdr>
            </w:div>
            <w:div w:id="524446198">
              <w:marLeft w:val="0"/>
              <w:marRight w:val="0"/>
              <w:marTop w:val="0"/>
              <w:marBottom w:val="0"/>
              <w:divBdr>
                <w:top w:val="none" w:sz="0" w:space="0" w:color="auto"/>
                <w:left w:val="none" w:sz="0" w:space="0" w:color="auto"/>
                <w:bottom w:val="none" w:sz="0" w:space="0" w:color="auto"/>
                <w:right w:val="none" w:sz="0" w:space="0" w:color="auto"/>
              </w:divBdr>
            </w:div>
            <w:div w:id="537158800">
              <w:marLeft w:val="0"/>
              <w:marRight w:val="0"/>
              <w:marTop w:val="0"/>
              <w:marBottom w:val="0"/>
              <w:divBdr>
                <w:top w:val="none" w:sz="0" w:space="0" w:color="auto"/>
                <w:left w:val="none" w:sz="0" w:space="0" w:color="auto"/>
                <w:bottom w:val="none" w:sz="0" w:space="0" w:color="auto"/>
                <w:right w:val="none" w:sz="0" w:space="0" w:color="auto"/>
              </w:divBdr>
            </w:div>
            <w:div w:id="724336106">
              <w:marLeft w:val="0"/>
              <w:marRight w:val="0"/>
              <w:marTop w:val="0"/>
              <w:marBottom w:val="0"/>
              <w:divBdr>
                <w:top w:val="none" w:sz="0" w:space="0" w:color="auto"/>
                <w:left w:val="none" w:sz="0" w:space="0" w:color="auto"/>
                <w:bottom w:val="none" w:sz="0" w:space="0" w:color="auto"/>
                <w:right w:val="none" w:sz="0" w:space="0" w:color="auto"/>
              </w:divBdr>
            </w:div>
          </w:divsChild>
        </w:div>
        <w:div w:id="391462452">
          <w:marLeft w:val="0"/>
          <w:marRight w:val="0"/>
          <w:marTop w:val="0"/>
          <w:marBottom w:val="0"/>
          <w:divBdr>
            <w:top w:val="none" w:sz="0" w:space="0" w:color="auto"/>
            <w:left w:val="none" w:sz="0" w:space="0" w:color="auto"/>
            <w:bottom w:val="none" w:sz="0" w:space="0" w:color="auto"/>
            <w:right w:val="none" w:sz="0" w:space="0" w:color="auto"/>
          </w:divBdr>
          <w:divsChild>
            <w:div w:id="264194621">
              <w:marLeft w:val="0"/>
              <w:marRight w:val="0"/>
              <w:marTop w:val="0"/>
              <w:marBottom w:val="0"/>
              <w:divBdr>
                <w:top w:val="none" w:sz="0" w:space="0" w:color="auto"/>
                <w:left w:val="none" w:sz="0" w:space="0" w:color="auto"/>
                <w:bottom w:val="none" w:sz="0" w:space="0" w:color="auto"/>
                <w:right w:val="none" w:sz="0" w:space="0" w:color="auto"/>
              </w:divBdr>
            </w:div>
          </w:divsChild>
        </w:div>
        <w:div w:id="397632868">
          <w:marLeft w:val="0"/>
          <w:marRight w:val="0"/>
          <w:marTop w:val="0"/>
          <w:marBottom w:val="0"/>
          <w:divBdr>
            <w:top w:val="none" w:sz="0" w:space="0" w:color="auto"/>
            <w:left w:val="none" w:sz="0" w:space="0" w:color="auto"/>
            <w:bottom w:val="none" w:sz="0" w:space="0" w:color="auto"/>
            <w:right w:val="none" w:sz="0" w:space="0" w:color="auto"/>
          </w:divBdr>
          <w:divsChild>
            <w:div w:id="1243954257">
              <w:marLeft w:val="0"/>
              <w:marRight w:val="0"/>
              <w:marTop w:val="0"/>
              <w:marBottom w:val="0"/>
              <w:divBdr>
                <w:top w:val="none" w:sz="0" w:space="0" w:color="auto"/>
                <w:left w:val="none" w:sz="0" w:space="0" w:color="auto"/>
                <w:bottom w:val="none" w:sz="0" w:space="0" w:color="auto"/>
                <w:right w:val="none" w:sz="0" w:space="0" w:color="auto"/>
              </w:divBdr>
            </w:div>
          </w:divsChild>
        </w:div>
        <w:div w:id="415634326">
          <w:marLeft w:val="0"/>
          <w:marRight w:val="0"/>
          <w:marTop w:val="0"/>
          <w:marBottom w:val="0"/>
          <w:divBdr>
            <w:top w:val="none" w:sz="0" w:space="0" w:color="auto"/>
            <w:left w:val="none" w:sz="0" w:space="0" w:color="auto"/>
            <w:bottom w:val="none" w:sz="0" w:space="0" w:color="auto"/>
            <w:right w:val="none" w:sz="0" w:space="0" w:color="auto"/>
          </w:divBdr>
          <w:divsChild>
            <w:div w:id="2072265019">
              <w:marLeft w:val="0"/>
              <w:marRight w:val="0"/>
              <w:marTop w:val="0"/>
              <w:marBottom w:val="0"/>
              <w:divBdr>
                <w:top w:val="none" w:sz="0" w:space="0" w:color="auto"/>
                <w:left w:val="none" w:sz="0" w:space="0" w:color="auto"/>
                <w:bottom w:val="none" w:sz="0" w:space="0" w:color="auto"/>
                <w:right w:val="none" w:sz="0" w:space="0" w:color="auto"/>
              </w:divBdr>
            </w:div>
          </w:divsChild>
        </w:div>
        <w:div w:id="457992756">
          <w:marLeft w:val="0"/>
          <w:marRight w:val="0"/>
          <w:marTop w:val="0"/>
          <w:marBottom w:val="0"/>
          <w:divBdr>
            <w:top w:val="none" w:sz="0" w:space="0" w:color="auto"/>
            <w:left w:val="none" w:sz="0" w:space="0" w:color="auto"/>
            <w:bottom w:val="none" w:sz="0" w:space="0" w:color="auto"/>
            <w:right w:val="none" w:sz="0" w:space="0" w:color="auto"/>
          </w:divBdr>
          <w:divsChild>
            <w:div w:id="2066490935">
              <w:marLeft w:val="0"/>
              <w:marRight w:val="0"/>
              <w:marTop w:val="0"/>
              <w:marBottom w:val="0"/>
              <w:divBdr>
                <w:top w:val="none" w:sz="0" w:space="0" w:color="auto"/>
                <w:left w:val="none" w:sz="0" w:space="0" w:color="auto"/>
                <w:bottom w:val="none" w:sz="0" w:space="0" w:color="auto"/>
                <w:right w:val="none" w:sz="0" w:space="0" w:color="auto"/>
              </w:divBdr>
            </w:div>
          </w:divsChild>
        </w:div>
        <w:div w:id="465587660">
          <w:marLeft w:val="0"/>
          <w:marRight w:val="0"/>
          <w:marTop w:val="0"/>
          <w:marBottom w:val="0"/>
          <w:divBdr>
            <w:top w:val="none" w:sz="0" w:space="0" w:color="auto"/>
            <w:left w:val="none" w:sz="0" w:space="0" w:color="auto"/>
            <w:bottom w:val="none" w:sz="0" w:space="0" w:color="auto"/>
            <w:right w:val="none" w:sz="0" w:space="0" w:color="auto"/>
          </w:divBdr>
          <w:divsChild>
            <w:div w:id="630791771">
              <w:marLeft w:val="0"/>
              <w:marRight w:val="0"/>
              <w:marTop w:val="0"/>
              <w:marBottom w:val="0"/>
              <w:divBdr>
                <w:top w:val="none" w:sz="0" w:space="0" w:color="auto"/>
                <w:left w:val="none" w:sz="0" w:space="0" w:color="auto"/>
                <w:bottom w:val="none" w:sz="0" w:space="0" w:color="auto"/>
                <w:right w:val="none" w:sz="0" w:space="0" w:color="auto"/>
              </w:divBdr>
            </w:div>
          </w:divsChild>
        </w:div>
        <w:div w:id="489254496">
          <w:marLeft w:val="0"/>
          <w:marRight w:val="0"/>
          <w:marTop w:val="0"/>
          <w:marBottom w:val="0"/>
          <w:divBdr>
            <w:top w:val="none" w:sz="0" w:space="0" w:color="auto"/>
            <w:left w:val="none" w:sz="0" w:space="0" w:color="auto"/>
            <w:bottom w:val="none" w:sz="0" w:space="0" w:color="auto"/>
            <w:right w:val="none" w:sz="0" w:space="0" w:color="auto"/>
          </w:divBdr>
          <w:divsChild>
            <w:div w:id="1422022176">
              <w:marLeft w:val="0"/>
              <w:marRight w:val="0"/>
              <w:marTop w:val="0"/>
              <w:marBottom w:val="0"/>
              <w:divBdr>
                <w:top w:val="none" w:sz="0" w:space="0" w:color="auto"/>
                <w:left w:val="none" w:sz="0" w:space="0" w:color="auto"/>
                <w:bottom w:val="none" w:sz="0" w:space="0" w:color="auto"/>
                <w:right w:val="none" w:sz="0" w:space="0" w:color="auto"/>
              </w:divBdr>
            </w:div>
          </w:divsChild>
        </w:div>
        <w:div w:id="503594362">
          <w:marLeft w:val="0"/>
          <w:marRight w:val="0"/>
          <w:marTop w:val="0"/>
          <w:marBottom w:val="0"/>
          <w:divBdr>
            <w:top w:val="none" w:sz="0" w:space="0" w:color="auto"/>
            <w:left w:val="none" w:sz="0" w:space="0" w:color="auto"/>
            <w:bottom w:val="none" w:sz="0" w:space="0" w:color="auto"/>
            <w:right w:val="none" w:sz="0" w:space="0" w:color="auto"/>
          </w:divBdr>
          <w:divsChild>
            <w:div w:id="1197619425">
              <w:marLeft w:val="0"/>
              <w:marRight w:val="0"/>
              <w:marTop w:val="0"/>
              <w:marBottom w:val="0"/>
              <w:divBdr>
                <w:top w:val="none" w:sz="0" w:space="0" w:color="auto"/>
                <w:left w:val="none" w:sz="0" w:space="0" w:color="auto"/>
                <w:bottom w:val="none" w:sz="0" w:space="0" w:color="auto"/>
                <w:right w:val="none" w:sz="0" w:space="0" w:color="auto"/>
              </w:divBdr>
            </w:div>
            <w:div w:id="1725984657">
              <w:marLeft w:val="0"/>
              <w:marRight w:val="0"/>
              <w:marTop w:val="0"/>
              <w:marBottom w:val="0"/>
              <w:divBdr>
                <w:top w:val="none" w:sz="0" w:space="0" w:color="auto"/>
                <w:left w:val="none" w:sz="0" w:space="0" w:color="auto"/>
                <w:bottom w:val="none" w:sz="0" w:space="0" w:color="auto"/>
                <w:right w:val="none" w:sz="0" w:space="0" w:color="auto"/>
              </w:divBdr>
            </w:div>
            <w:div w:id="1896506604">
              <w:marLeft w:val="0"/>
              <w:marRight w:val="0"/>
              <w:marTop w:val="0"/>
              <w:marBottom w:val="0"/>
              <w:divBdr>
                <w:top w:val="none" w:sz="0" w:space="0" w:color="auto"/>
                <w:left w:val="none" w:sz="0" w:space="0" w:color="auto"/>
                <w:bottom w:val="none" w:sz="0" w:space="0" w:color="auto"/>
                <w:right w:val="none" w:sz="0" w:space="0" w:color="auto"/>
              </w:divBdr>
            </w:div>
          </w:divsChild>
        </w:div>
        <w:div w:id="512455839">
          <w:marLeft w:val="0"/>
          <w:marRight w:val="0"/>
          <w:marTop w:val="0"/>
          <w:marBottom w:val="0"/>
          <w:divBdr>
            <w:top w:val="none" w:sz="0" w:space="0" w:color="auto"/>
            <w:left w:val="none" w:sz="0" w:space="0" w:color="auto"/>
            <w:bottom w:val="none" w:sz="0" w:space="0" w:color="auto"/>
            <w:right w:val="none" w:sz="0" w:space="0" w:color="auto"/>
          </w:divBdr>
          <w:divsChild>
            <w:div w:id="1940719841">
              <w:marLeft w:val="0"/>
              <w:marRight w:val="0"/>
              <w:marTop w:val="0"/>
              <w:marBottom w:val="0"/>
              <w:divBdr>
                <w:top w:val="none" w:sz="0" w:space="0" w:color="auto"/>
                <w:left w:val="none" w:sz="0" w:space="0" w:color="auto"/>
                <w:bottom w:val="none" w:sz="0" w:space="0" w:color="auto"/>
                <w:right w:val="none" w:sz="0" w:space="0" w:color="auto"/>
              </w:divBdr>
            </w:div>
          </w:divsChild>
        </w:div>
        <w:div w:id="532160153">
          <w:marLeft w:val="0"/>
          <w:marRight w:val="0"/>
          <w:marTop w:val="0"/>
          <w:marBottom w:val="0"/>
          <w:divBdr>
            <w:top w:val="none" w:sz="0" w:space="0" w:color="auto"/>
            <w:left w:val="none" w:sz="0" w:space="0" w:color="auto"/>
            <w:bottom w:val="none" w:sz="0" w:space="0" w:color="auto"/>
            <w:right w:val="none" w:sz="0" w:space="0" w:color="auto"/>
          </w:divBdr>
          <w:divsChild>
            <w:div w:id="213128488">
              <w:marLeft w:val="0"/>
              <w:marRight w:val="0"/>
              <w:marTop w:val="0"/>
              <w:marBottom w:val="0"/>
              <w:divBdr>
                <w:top w:val="none" w:sz="0" w:space="0" w:color="auto"/>
                <w:left w:val="none" w:sz="0" w:space="0" w:color="auto"/>
                <w:bottom w:val="none" w:sz="0" w:space="0" w:color="auto"/>
                <w:right w:val="none" w:sz="0" w:space="0" w:color="auto"/>
              </w:divBdr>
            </w:div>
          </w:divsChild>
        </w:div>
        <w:div w:id="537663446">
          <w:marLeft w:val="0"/>
          <w:marRight w:val="0"/>
          <w:marTop w:val="0"/>
          <w:marBottom w:val="0"/>
          <w:divBdr>
            <w:top w:val="none" w:sz="0" w:space="0" w:color="auto"/>
            <w:left w:val="none" w:sz="0" w:space="0" w:color="auto"/>
            <w:bottom w:val="none" w:sz="0" w:space="0" w:color="auto"/>
            <w:right w:val="none" w:sz="0" w:space="0" w:color="auto"/>
          </w:divBdr>
          <w:divsChild>
            <w:div w:id="614213919">
              <w:marLeft w:val="0"/>
              <w:marRight w:val="0"/>
              <w:marTop w:val="0"/>
              <w:marBottom w:val="0"/>
              <w:divBdr>
                <w:top w:val="none" w:sz="0" w:space="0" w:color="auto"/>
                <w:left w:val="none" w:sz="0" w:space="0" w:color="auto"/>
                <w:bottom w:val="none" w:sz="0" w:space="0" w:color="auto"/>
                <w:right w:val="none" w:sz="0" w:space="0" w:color="auto"/>
              </w:divBdr>
            </w:div>
          </w:divsChild>
        </w:div>
        <w:div w:id="537739803">
          <w:marLeft w:val="0"/>
          <w:marRight w:val="0"/>
          <w:marTop w:val="0"/>
          <w:marBottom w:val="0"/>
          <w:divBdr>
            <w:top w:val="none" w:sz="0" w:space="0" w:color="auto"/>
            <w:left w:val="none" w:sz="0" w:space="0" w:color="auto"/>
            <w:bottom w:val="none" w:sz="0" w:space="0" w:color="auto"/>
            <w:right w:val="none" w:sz="0" w:space="0" w:color="auto"/>
          </w:divBdr>
          <w:divsChild>
            <w:div w:id="531966573">
              <w:marLeft w:val="0"/>
              <w:marRight w:val="0"/>
              <w:marTop w:val="0"/>
              <w:marBottom w:val="0"/>
              <w:divBdr>
                <w:top w:val="none" w:sz="0" w:space="0" w:color="auto"/>
                <w:left w:val="none" w:sz="0" w:space="0" w:color="auto"/>
                <w:bottom w:val="none" w:sz="0" w:space="0" w:color="auto"/>
                <w:right w:val="none" w:sz="0" w:space="0" w:color="auto"/>
              </w:divBdr>
            </w:div>
          </w:divsChild>
        </w:div>
        <w:div w:id="546720074">
          <w:marLeft w:val="0"/>
          <w:marRight w:val="0"/>
          <w:marTop w:val="0"/>
          <w:marBottom w:val="0"/>
          <w:divBdr>
            <w:top w:val="none" w:sz="0" w:space="0" w:color="auto"/>
            <w:left w:val="none" w:sz="0" w:space="0" w:color="auto"/>
            <w:bottom w:val="none" w:sz="0" w:space="0" w:color="auto"/>
            <w:right w:val="none" w:sz="0" w:space="0" w:color="auto"/>
          </w:divBdr>
          <w:divsChild>
            <w:div w:id="493693088">
              <w:marLeft w:val="0"/>
              <w:marRight w:val="0"/>
              <w:marTop w:val="0"/>
              <w:marBottom w:val="0"/>
              <w:divBdr>
                <w:top w:val="none" w:sz="0" w:space="0" w:color="auto"/>
                <w:left w:val="none" w:sz="0" w:space="0" w:color="auto"/>
                <w:bottom w:val="none" w:sz="0" w:space="0" w:color="auto"/>
                <w:right w:val="none" w:sz="0" w:space="0" w:color="auto"/>
              </w:divBdr>
            </w:div>
          </w:divsChild>
        </w:div>
        <w:div w:id="577637513">
          <w:marLeft w:val="0"/>
          <w:marRight w:val="0"/>
          <w:marTop w:val="0"/>
          <w:marBottom w:val="0"/>
          <w:divBdr>
            <w:top w:val="none" w:sz="0" w:space="0" w:color="auto"/>
            <w:left w:val="none" w:sz="0" w:space="0" w:color="auto"/>
            <w:bottom w:val="none" w:sz="0" w:space="0" w:color="auto"/>
            <w:right w:val="none" w:sz="0" w:space="0" w:color="auto"/>
          </w:divBdr>
          <w:divsChild>
            <w:div w:id="176309631">
              <w:marLeft w:val="0"/>
              <w:marRight w:val="0"/>
              <w:marTop w:val="0"/>
              <w:marBottom w:val="0"/>
              <w:divBdr>
                <w:top w:val="none" w:sz="0" w:space="0" w:color="auto"/>
                <w:left w:val="none" w:sz="0" w:space="0" w:color="auto"/>
                <w:bottom w:val="none" w:sz="0" w:space="0" w:color="auto"/>
                <w:right w:val="none" w:sz="0" w:space="0" w:color="auto"/>
              </w:divBdr>
            </w:div>
            <w:div w:id="669678521">
              <w:marLeft w:val="0"/>
              <w:marRight w:val="0"/>
              <w:marTop w:val="0"/>
              <w:marBottom w:val="0"/>
              <w:divBdr>
                <w:top w:val="none" w:sz="0" w:space="0" w:color="auto"/>
                <w:left w:val="none" w:sz="0" w:space="0" w:color="auto"/>
                <w:bottom w:val="none" w:sz="0" w:space="0" w:color="auto"/>
                <w:right w:val="none" w:sz="0" w:space="0" w:color="auto"/>
              </w:divBdr>
            </w:div>
            <w:div w:id="1060440062">
              <w:marLeft w:val="0"/>
              <w:marRight w:val="0"/>
              <w:marTop w:val="0"/>
              <w:marBottom w:val="0"/>
              <w:divBdr>
                <w:top w:val="none" w:sz="0" w:space="0" w:color="auto"/>
                <w:left w:val="none" w:sz="0" w:space="0" w:color="auto"/>
                <w:bottom w:val="none" w:sz="0" w:space="0" w:color="auto"/>
                <w:right w:val="none" w:sz="0" w:space="0" w:color="auto"/>
              </w:divBdr>
            </w:div>
            <w:div w:id="1162429907">
              <w:marLeft w:val="0"/>
              <w:marRight w:val="0"/>
              <w:marTop w:val="0"/>
              <w:marBottom w:val="0"/>
              <w:divBdr>
                <w:top w:val="none" w:sz="0" w:space="0" w:color="auto"/>
                <w:left w:val="none" w:sz="0" w:space="0" w:color="auto"/>
                <w:bottom w:val="none" w:sz="0" w:space="0" w:color="auto"/>
                <w:right w:val="none" w:sz="0" w:space="0" w:color="auto"/>
              </w:divBdr>
            </w:div>
          </w:divsChild>
        </w:div>
        <w:div w:id="579560352">
          <w:marLeft w:val="0"/>
          <w:marRight w:val="0"/>
          <w:marTop w:val="0"/>
          <w:marBottom w:val="0"/>
          <w:divBdr>
            <w:top w:val="none" w:sz="0" w:space="0" w:color="auto"/>
            <w:left w:val="none" w:sz="0" w:space="0" w:color="auto"/>
            <w:bottom w:val="none" w:sz="0" w:space="0" w:color="auto"/>
            <w:right w:val="none" w:sz="0" w:space="0" w:color="auto"/>
          </w:divBdr>
          <w:divsChild>
            <w:div w:id="2123571817">
              <w:marLeft w:val="0"/>
              <w:marRight w:val="0"/>
              <w:marTop w:val="0"/>
              <w:marBottom w:val="0"/>
              <w:divBdr>
                <w:top w:val="none" w:sz="0" w:space="0" w:color="auto"/>
                <w:left w:val="none" w:sz="0" w:space="0" w:color="auto"/>
                <w:bottom w:val="none" w:sz="0" w:space="0" w:color="auto"/>
                <w:right w:val="none" w:sz="0" w:space="0" w:color="auto"/>
              </w:divBdr>
            </w:div>
          </w:divsChild>
        </w:div>
        <w:div w:id="582448585">
          <w:marLeft w:val="0"/>
          <w:marRight w:val="0"/>
          <w:marTop w:val="0"/>
          <w:marBottom w:val="0"/>
          <w:divBdr>
            <w:top w:val="none" w:sz="0" w:space="0" w:color="auto"/>
            <w:left w:val="none" w:sz="0" w:space="0" w:color="auto"/>
            <w:bottom w:val="none" w:sz="0" w:space="0" w:color="auto"/>
            <w:right w:val="none" w:sz="0" w:space="0" w:color="auto"/>
          </w:divBdr>
          <w:divsChild>
            <w:div w:id="299463345">
              <w:marLeft w:val="0"/>
              <w:marRight w:val="0"/>
              <w:marTop w:val="0"/>
              <w:marBottom w:val="0"/>
              <w:divBdr>
                <w:top w:val="none" w:sz="0" w:space="0" w:color="auto"/>
                <w:left w:val="none" w:sz="0" w:space="0" w:color="auto"/>
                <w:bottom w:val="none" w:sz="0" w:space="0" w:color="auto"/>
                <w:right w:val="none" w:sz="0" w:space="0" w:color="auto"/>
              </w:divBdr>
            </w:div>
          </w:divsChild>
        </w:div>
        <w:div w:id="625887716">
          <w:marLeft w:val="0"/>
          <w:marRight w:val="0"/>
          <w:marTop w:val="0"/>
          <w:marBottom w:val="0"/>
          <w:divBdr>
            <w:top w:val="none" w:sz="0" w:space="0" w:color="auto"/>
            <w:left w:val="none" w:sz="0" w:space="0" w:color="auto"/>
            <w:bottom w:val="none" w:sz="0" w:space="0" w:color="auto"/>
            <w:right w:val="none" w:sz="0" w:space="0" w:color="auto"/>
          </w:divBdr>
          <w:divsChild>
            <w:div w:id="1459638549">
              <w:marLeft w:val="0"/>
              <w:marRight w:val="0"/>
              <w:marTop w:val="0"/>
              <w:marBottom w:val="0"/>
              <w:divBdr>
                <w:top w:val="none" w:sz="0" w:space="0" w:color="auto"/>
                <w:left w:val="none" w:sz="0" w:space="0" w:color="auto"/>
                <w:bottom w:val="none" w:sz="0" w:space="0" w:color="auto"/>
                <w:right w:val="none" w:sz="0" w:space="0" w:color="auto"/>
              </w:divBdr>
            </w:div>
          </w:divsChild>
        </w:div>
        <w:div w:id="639310458">
          <w:marLeft w:val="0"/>
          <w:marRight w:val="0"/>
          <w:marTop w:val="0"/>
          <w:marBottom w:val="0"/>
          <w:divBdr>
            <w:top w:val="none" w:sz="0" w:space="0" w:color="auto"/>
            <w:left w:val="none" w:sz="0" w:space="0" w:color="auto"/>
            <w:bottom w:val="none" w:sz="0" w:space="0" w:color="auto"/>
            <w:right w:val="none" w:sz="0" w:space="0" w:color="auto"/>
          </w:divBdr>
          <w:divsChild>
            <w:div w:id="2123070227">
              <w:marLeft w:val="0"/>
              <w:marRight w:val="0"/>
              <w:marTop w:val="0"/>
              <w:marBottom w:val="0"/>
              <w:divBdr>
                <w:top w:val="none" w:sz="0" w:space="0" w:color="auto"/>
                <w:left w:val="none" w:sz="0" w:space="0" w:color="auto"/>
                <w:bottom w:val="none" w:sz="0" w:space="0" w:color="auto"/>
                <w:right w:val="none" w:sz="0" w:space="0" w:color="auto"/>
              </w:divBdr>
            </w:div>
          </w:divsChild>
        </w:div>
        <w:div w:id="639697436">
          <w:marLeft w:val="0"/>
          <w:marRight w:val="0"/>
          <w:marTop w:val="0"/>
          <w:marBottom w:val="0"/>
          <w:divBdr>
            <w:top w:val="none" w:sz="0" w:space="0" w:color="auto"/>
            <w:left w:val="none" w:sz="0" w:space="0" w:color="auto"/>
            <w:bottom w:val="none" w:sz="0" w:space="0" w:color="auto"/>
            <w:right w:val="none" w:sz="0" w:space="0" w:color="auto"/>
          </w:divBdr>
          <w:divsChild>
            <w:div w:id="134101691">
              <w:marLeft w:val="0"/>
              <w:marRight w:val="0"/>
              <w:marTop w:val="0"/>
              <w:marBottom w:val="0"/>
              <w:divBdr>
                <w:top w:val="none" w:sz="0" w:space="0" w:color="auto"/>
                <w:left w:val="none" w:sz="0" w:space="0" w:color="auto"/>
                <w:bottom w:val="none" w:sz="0" w:space="0" w:color="auto"/>
                <w:right w:val="none" w:sz="0" w:space="0" w:color="auto"/>
              </w:divBdr>
            </w:div>
          </w:divsChild>
        </w:div>
        <w:div w:id="641425407">
          <w:marLeft w:val="0"/>
          <w:marRight w:val="0"/>
          <w:marTop w:val="0"/>
          <w:marBottom w:val="0"/>
          <w:divBdr>
            <w:top w:val="none" w:sz="0" w:space="0" w:color="auto"/>
            <w:left w:val="none" w:sz="0" w:space="0" w:color="auto"/>
            <w:bottom w:val="none" w:sz="0" w:space="0" w:color="auto"/>
            <w:right w:val="none" w:sz="0" w:space="0" w:color="auto"/>
          </w:divBdr>
          <w:divsChild>
            <w:div w:id="1567641249">
              <w:marLeft w:val="0"/>
              <w:marRight w:val="0"/>
              <w:marTop w:val="0"/>
              <w:marBottom w:val="0"/>
              <w:divBdr>
                <w:top w:val="none" w:sz="0" w:space="0" w:color="auto"/>
                <w:left w:val="none" w:sz="0" w:space="0" w:color="auto"/>
                <w:bottom w:val="none" w:sz="0" w:space="0" w:color="auto"/>
                <w:right w:val="none" w:sz="0" w:space="0" w:color="auto"/>
              </w:divBdr>
            </w:div>
          </w:divsChild>
        </w:div>
        <w:div w:id="668951179">
          <w:marLeft w:val="0"/>
          <w:marRight w:val="0"/>
          <w:marTop w:val="0"/>
          <w:marBottom w:val="0"/>
          <w:divBdr>
            <w:top w:val="none" w:sz="0" w:space="0" w:color="auto"/>
            <w:left w:val="none" w:sz="0" w:space="0" w:color="auto"/>
            <w:bottom w:val="none" w:sz="0" w:space="0" w:color="auto"/>
            <w:right w:val="none" w:sz="0" w:space="0" w:color="auto"/>
          </w:divBdr>
          <w:divsChild>
            <w:div w:id="1664702348">
              <w:marLeft w:val="0"/>
              <w:marRight w:val="0"/>
              <w:marTop w:val="0"/>
              <w:marBottom w:val="0"/>
              <w:divBdr>
                <w:top w:val="none" w:sz="0" w:space="0" w:color="auto"/>
                <w:left w:val="none" w:sz="0" w:space="0" w:color="auto"/>
                <w:bottom w:val="none" w:sz="0" w:space="0" w:color="auto"/>
                <w:right w:val="none" w:sz="0" w:space="0" w:color="auto"/>
              </w:divBdr>
            </w:div>
          </w:divsChild>
        </w:div>
        <w:div w:id="686953386">
          <w:marLeft w:val="0"/>
          <w:marRight w:val="0"/>
          <w:marTop w:val="0"/>
          <w:marBottom w:val="0"/>
          <w:divBdr>
            <w:top w:val="none" w:sz="0" w:space="0" w:color="auto"/>
            <w:left w:val="none" w:sz="0" w:space="0" w:color="auto"/>
            <w:bottom w:val="none" w:sz="0" w:space="0" w:color="auto"/>
            <w:right w:val="none" w:sz="0" w:space="0" w:color="auto"/>
          </w:divBdr>
          <w:divsChild>
            <w:div w:id="341594422">
              <w:marLeft w:val="0"/>
              <w:marRight w:val="0"/>
              <w:marTop w:val="0"/>
              <w:marBottom w:val="0"/>
              <w:divBdr>
                <w:top w:val="none" w:sz="0" w:space="0" w:color="auto"/>
                <w:left w:val="none" w:sz="0" w:space="0" w:color="auto"/>
                <w:bottom w:val="none" w:sz="0" w:space="0" w:color="auto"/>
                <w:right w:val="none" w:sz="0" w:space="0" w:color="auto"/>
              </w:divBdr>
            </w:div>
          </w:divsChild>
        </w:div>
        <w:div w:id="690573465">
          <w:marLeft w:val="0"/>
          <w:marRight w:val="0"/>
          <w:marTop w:val="0"/>
          <w:marBottom w:val="0"/>
          <w:divBdr>
            <w:top w:val="none" w:sz="0" w:space="0" w:color="auto"/>
            <w:left w:val="none" w:sz="0" w:space="0" w:color="auto"/>
            <w:bottom w:val="none" w:sz="0" w:space="0" w:color="auto"/>
            <w:right w:val="none" w:sz="0" w:space="0" w:color="auto"/>
          </w:divBdr>
          <w:divsChild>
            <w:div w:id="1386173050">
              <w:marLeft w:val="0"/>
              <w:marRight w:val="0"/>
              <w:marTop w:val="0"/>
              <w:marBottom w:val="0"/>
              <w:divBdr>
                <w:top w:val="none" w:sz="0" w:space="0" w:color="auto"/>
                <w:left w:val="none" w:sz="0" w:space="0" w:color="auto"/>
                <w:bottom w:val="none" w:sz="0" w:space="0" w:color="auto"/>
                <w:right w:val="none" w:sz="0" w:space="0" w:color="auto"/>
              </w:divBdr>
            </w:div>
          </w:divsChild>
        </w:div>
        <w:div w:id="700132677">
          <w:marLeft w:val="0"/>
          <w:marRight w:val="0"/>
          <w:marTop w:val="0"/>
          <w:marBottom w:val="0"/>
          <w:divBdr>
            <w:top w:val="none" w:sz="0" w:space="0" w:color="auto"/>
            <w:left w:val="none" w:sz="0" w:space="0" w:color="auto"/>
            <w:bottom w:val="none" w:sz="0" w:space="0" w:color="auto"/>
            <w:right w:val="none" w:sz="0" w:space="0" w:color="auto"/>
          </w:divBdr>
          <w:divsChild>
            <w:div w:id="1930697314">
              <w:marLeft w:val="0"/>
              <w:marRight w:val="0"/>
              <w:marTop w:val="0"/>
              <w:marBottom w:val="0"/>
              <w:divBdr>
                <w:top w:val="none" w:sz="0" w:space="0" w:color="auto"/>
                <w:left w:val="none" w:sz="0" w:space="0" w:color="auto"/>
                <w:bottom w:val="none" w:sz="0" w:space="0" w:color="auto"/>
                <w:right w:val="none" w:sz="0" w:space="0" w:color="auto"/>
              </w:divBdr>
            </w:div>
          </w:divsChild>
        </w:div>
        <w:div w:id="709962919">
          <w:marLeft w:val="0"/>
          <w:marRight w:val="0"/>
          <w:marTop w:val="0"/>
          <w:marBottom w:val="0"/>
          <w:divBdr>
            <w:top w:val="none" w:sz="0" w:space="0" w:color="auto"/>
            <w:left w:val="none" w:sz="0" w:space="0" w:color="auto"/>
            <w:bottom w:val="none" w:sz="0" w:space="0" w:color="auto"/>
            <w:right w:val="none" w:sz="0" w:space="0" w:color="auto"/>
          </w:divBdr>
          <w:divsChild>
            <w:div w:id="301470769">
              <w:marLeft w:val="0"/>
              <w:marRight w:val="0"/>
              <w:marTop w:val="0"/>
              <w:marBottom w:val="0"/>
              <w:divBdr>
                <w:top w:val="none" w:sz="0" w:space="0" w:color="auto"/>
                <w:left w:val="none" w:sz="0" w:space="0" w:color="auto"/>
                <w:bottom w:val="none" w:sz="0" w:space="0" w:color="auto"/>
                <w:right w:val="none" w:sz="0" w:space="0" w:color="auto"/>
              </w:divBdr>
            </w:div>
          </w:divsChild>
        </w:div>
        <w:div w:id="737243546">
          <w:marLeft w:val="0"/>
          <w:marRight w:val="0"/>
          <w:marTop w:val="0"/>
          <w:marBottom w:val="0"/>
          <w:divBdr>
            <w:top w:val="none" w:sz="0" w:space="0" w:color="auto"/>
            <w:left w:val="none" w:sz="0" w:space="0" w:color="auto"/>
            <w:bottom w:val="none" w:sz="0" w:space="0" w:color="auto"/>
            <w:right w:val="none" w:sz="0" w:space="0" w:color="auto"/>
          </w:divBdr>
          <w:divsChild>
            <w:div w:id="296640930">
              <w:marLeft w:val="0"/>
              <w:marRight w:val="0"/>
              <w:marTop w:val="0"/>
              <w:marBottom w:val="0"/>
              <w:divBdr>
                <w:top w:val="none" w:sz="0" w:space="0" w:color="auto"/>
                <w:left w:val="none" w:sz="0" w:space="0" w:color="auto"/>
                <w:bottom w:val="none" w:sz="0" w:space="0" w:color="auto"/>
                <w:right w:val="none" w:sz="0" w:space="0" w:color="auto"/>
              </w:divBdr>
            </w:div>
          </w:divsChild>
        </w:div>
        <w:div w:id="738671757">
          <w:marLeft w:val="0"/>
          <w:marRight w:val="0"/>
          <w:marTop w:val="0"/>
          <w:marBottom w:val="0"/>
          <w:divBdr>
            <w:top w:val="none" w:sz="0" w:space="0" w:color="auto"/>
            <w:left w:val="none" w:sz="0" w:space="0" w:color="auto"/>
            <w:bottom w:val="none" w:sz="0" w:space="0" w:color="auto"/>
            <w:right w:val="none" w:sz="0" w:space="0" w:color="auto"/>
          </w:divBdr>
          <w:divsChild>
            <w:div w:id="1581868787">
              <w:marLeft w:val="0"/>
              <w:marRight w:val="0"/>
              <w:marTop w:val="0"/>
              <w:marBottom w:val="0"/>
              <w:divBdr>
                <w:top w:val="none" w:sz="0" w:space="0" w:color="auto"/>
                <w:left w:val="none" w:sz="0" w:space="0" w:color="auto"/>
                <w:bottom w:val="none" w:sz="0" w:space="0" w:color="auto"/>
                <w:right w:val="none" w:sz="0" w:space="0" w:color="auto"/>
              </w:divBdr>
            </w:div>
          </w:divsChild>
        </w:div>
        <w:div w:id="743769166">
          <w:marLeft w:val="0"/>
          <w:marRight w:val="0"/>
          <w:marTop w:val="0"/>
          <w:marBottom w:val="0"/>
          <w:divBdr>
            <w:top w:val="none" w:sz="0" w:space="0" w:color="auto"/>
            <w:left w:val="none" w:sz="0" w:space="0" w:color="auto"/>
            <w:bottom w:val="none" w:sz="0" w:space="0" w:color="auto"/>
            <w:right w:val="none" w:sz="0" w:space="0" w:color="auto"/>
          </w:divBdr>
          <w:divsChild>
            <w:div w:id="945581486">
              <w:marLeft w:val="0"/>
              <w:marRight w:val="0"/>
              <w:marTop w:val="0"/>
              <w:marBottom w:val="0"/>
              <w:divBdr>
                <w:top w:val="none" w:sz="0" w:space="0" w:color="auto"/>
                <w:left w:val="none" w:sz="0" w:space="0" w:color="auto"/>
                <w:bottom w:val="none" w:sz="0" w:space="0" w:color="auto"/>
                <w:right w:val="none" w:sz="0" w:space="0" w:color="auto"/>
              </w:divBdr>
            </w:div>
            <w:div w:id="1337031306">
              <w:marLeft w:val="0"/>
              <w:marRight w:val="0"/>
              <w:marTop w:val="0"/>
              <w:marBottom w:val="0"/>
              <w:divBdr>
                <w:top w:val="none" w:sz="0" w:space="0" w:color="auto"/>
                <w:left w:val="none" w:sz="0" w:space="0" w:color="auto"/>
                <w:bottom w:val="none" w:sz="0" w:space="0" w:color="auto"/>
                <w:right w:val="none" w:sz="0" w:space="0" w:color="auto"/>
              </w:divBdr>
            </w:div>
            <w:div w:id="1881478020">
              <w:marLeft w:val="0"/>
              <w:marRight w:val="0"/>
              <w:marTop w:val="0"/>
              <w:marBottom w:val="0"/>
              <w:divBdr>
                <w:top w:val="none" w:sz="0" w:space="0" w:color="auto"/>
                <w:left w:val="none" w:sz="0" w:space="0" w:color="auto"/>
                <w:bottom w:val="none" w:sz="0" w:space="0" w:color="auto"/>
                <w:right w:val="none" w:sz="0" w:space="0" w:color="auto"/>
              </w:divBdr>
            </w:div>
            <w:div w:id="2059671246">
              <w:marLeft w:val="0"/>
              <w:marRight w:val="0"/>
              <w:marTop w:val="0"/>
              <w:marBottom w:val="0"/>
              <w:divBdr>
                <w:top w:val="none" w:sz="0" w:space="0" w:color="auto"/>
                <w:left w:val="none" w:sz="0" w:space="0" w:color="auto"/>
                <w:bottom w:val="none" w:sz="0" w:space="0" w:color="auto"/>
                <w:right w:val="none" w:sz="0" w:space="0" w:color="auto"/>
              </w:divBdr>
            </w:div>
          </w:divsChild>
        </w:div>
        <w:div w:id="754670099">
          <w:marLeft w:val="0"/>
          <w:marRight w:val="0"/>
          <w:marTop w:val="0"/>
          <w:marBottom w:val="0"/>
          <w:divBdr>
            <w:top w:val="none" w:sz="0" w:space="0" w:color="auto"/>
            <w:left w:val="none" w:sz="0" w:space="0" w:color="auto"/>
            <w:bottom w:val="none" w:sz="0" w:space="0" w:color="auto"/>
            <w:right w:val="none" w:sz="0" w:space="0" w:color="auto"/>
          </w:divBdr>
          <w:divsChild>
            <w:div w:id="1158114840">
              <w:marLeft w:val="0"/>
              <w:marRight w:val="0"/>
              <w:marTop w:val="0"/>
              <w:marBottom w:val="0"/>
              <w:divBdr>
                <w:top w:val="none" w:sz="0" w:space="0" w:color="auto"/>
                <w:left w:val="none" w:sz="0" w:space="0" w:color="auto"/>
                <w:bottom w:val="none" w:sz="0" w:space="0" w:color="auto"/>
                <w:right w:val="none" w:sz="0" w:space="0" w:color="auto"/>
              </w:divBdr>
            </w:div>
          </w:divsChild>
        </w:div>
        <w:div w:id="791557905">
          <w:marLeft w:val="0"/>
          <w:marRight w:val="0"/>
          <w:marTop w:val="0"/>
          <w:marBottom w:val="0"/>
          <w:divBdr>
            <w:top w:val="none" w:sz="0" w:space="0" w:color="auto"/>
            <w:left w:val="none" w:sz="0" w:space="0" w:color="auto"/>
            <w:bottom w:val="none" w:sz="0" w:space="0" w:color="auto"/>
            <w:right w:val="none" w:sz="0" w:space="0" w:color="auto"/>
          </w:divBdr>
          <w:divsChild>
            <w:div w:id="961809430">
              <w:marLeft w:val="0"/>
              <w:marRight w:val="0"/>
              <w:marTop w:val="0"/>
              <w:marBottom w:val="0"/>
              <w:divBdr>
                <w:top w:val="none" w:sz="0" w:space="0" w:color="auto"/>
                <w:left w:val="none" w:sz="0" w:space="0" w:color="auto"/>
                <w:bottom w:val="none" w:sz="0" w:space="0" w:color="auto"/>
                <w:right w:val="none" w:sz="0" w:space="0" w:color="auto"/>
              </w:divBdr>
            </w:div>
          </w:divsChild>
        </w:div>
        <w:div w:id="800149790">
          <w:marLeft w:val="0"/>
          <w:marRight w:val="0"/>
          <w:marTop w:val="0"/>
          <w:marBottom w:val="0"/>
          <w:divBdr>
            <w:top w:val="none" w:sz="0" w:space="0" w:color="auto"/>
            <w:left w:val="none" w:sz="0" w:space="0" w:color="auto"/>
            <w:bottom w:val="none" w:sz="0" w:space="0" w:color="auto"/>
            <w:right w:val="none" w:sz="0" w:space="0" w:color="auto"/>
          </w:divBdr>
          <w:divsChild>
            <w:div w:id="686568222">
              <w:marLeft w:val="0"/>
              <w:marRight w:val="0"/>
              <w:marTop w:val="0"/>
              <w:marBottom w:val="0"/>
              <w:divBdr>
                <w:top w:val="none" w:sz="0" w:space="0" w:color="auto"/>
                <w:left w:val="none" w:sz="0" w:space="0" w:color="auto"/>
                <w:bottom w:val="none" w:sz="0" w:space="0" w:color="auto"/>
                <w:right w:val="none" w:sz="0" w:space="0" w:color="auto"/>
              </w:divBdr>
            </w:div>
          </w:divsChild>
        </w:div>
        <w:div w:id="808715498">
          <w:marLeft w:val="0"/>
          <w:marRight w:val="0"/>
          <w:marTop w:val="0"/>
          <w:marBottom w:val="0"/>
          <w:divBdr>
            <w:top w:val="none" w:sz="0" w:space="0" w:color="auto"/>
            <w:left w:val="none" w:sz="0" w:space="0" w:color="auto"/>
            <w:bottom w:val="none" w:sz="0" w:space="0" w:color="auto"/>
            <w:right w:val="none" w:sz="0" w:space="0" w:color="auto"/>
          </w:divBdr>
          <w:divsChild>
            <w:div w:id="1243294230">
              <w:marLeft w:val="0"/>
              <w:marRight w:val="0"/>
              <w:marTop w:val="0"/>
              <w:marBottom w:val="0"/>
              <w:divBdr>
                <w:top w:val="none" w:sz="0" w:space="0" w:color="auto"/>
                <w:left w:val="none" w:sz="0" w:space="0" w:color="auto"/>
                <w:bottom w:val="none" w:sz="0" w:space="0" w:color="auto"/>
                <w:right w:val="none" w:sz="0" w:space="0" w:color="auto"/>
              </w:divBdr>
            </w:div>
          </w:divsChild>
        </w:div>
        <w:div w:id="820198418">
          <w:marLeft w:val="0"/>
          <w:marRight w:val="0"/>
          <w:marTop w:val="0"/>
          <w:marBottom w:val="0"/>
          <w:divBdr>
            <w:top w:val="none" w:sz="0" w:space="0" w:color="auto"/>
            <w:left w:val="none" w:sz="0" w:space="0" w:color="auto"/>
            <w:bottom w:val="none" w:sz="0" w:space="0" w:color="auto"/>
            <w:right w:val="none" w:sz="0" w:space="0" w:color="auto"/>
          </w:divBdr>
          <w:divsChild>
            <w:div w:id="340086107">
              <w:marLeft w:val="0"/>
              <w:marRight w:val="0"/>
              <w:marTop w:val="0"/>
              <w:marBottom w:val="0"/>
              <w:divBdr>
                <w:top w:val="none" w:sz="0" w:space="0" w:color="auto"/>
                <w:left w:val="none" w:sz="0" w:space="0" w:color="auto"/>
                <w:bottom w:val="none" w:sz="0" w:space="0" w:color="auto"/>
                <w:right w:val="none" w:sz="0" w:space="0" w:color="auto"/>
              </w:divBdr>
            </w:div>
            <w:div w:id="1934361394">
              <w:marLeft w:val="0"/>
              <w:marRight w:val="0"/>
              <w:marTop w:val="0"/>
              <w:marBottom w:val="0"/>
              <w:divBdr>
                <w:top w:val="none" w:sz="0" w:space="0" w:color="auto"/>
                <w:left w:val="none" w:sz="0" w:space="0" w:color="auto"/>
                <w:bottom w:val="none" w:sz="0" w:space="0" w:color="auto"/>
                <w:right w:val="none" w:sz="0" w:space="0" w:color="auto"/>
              </w:divBdr>
            </w:div>
          </w:divsChild>
        </w:div>
        <w:div w:id="830371478">
          <w:marLeft w:val="0"/>
          <w:marRight w:val="0"/>
          <w:marTop w:val="0"/>
          <w:marBottom w:val="0"/>
          <w:divBdr>
            <w:top w:val="none" w:sz="0" w:space="0" w:color="auto"/>
            <w:left w:val="none" w:sz="0" w:space="0" w:color="auto"/>
            <w:bottom w:val="none" w:sz="0" w:space="0" w:color="auto"/>
            <w:right w:val="none" w:sz="0" w:space="0" w:color="auto"/>
          </w:divBdr>
          <w:divsChild>
            <w:div w:id="469637760">
              <w:marLeft w:val="0"/>
              <w:marRight w:val="0"/>
              <w:marTop w:val="0"/>
              <w:marBottom w:val="0"/>
              <w:divBdr>
                <w:top w:val="none" w:sz="0" w:space="0" w:color="auto"/>
                <w:left w:val="none" w:sz="0" w:space="0" w:color="auto"/>
                <w:bottom w:val="none" w:sz="0" w:space="0" w:color="auto"/>
                <w:right w:val="none" w:sz="0" w:space="0" w:color="auto"/>
              </w:divBdr>
            </w:div>
          </w:divsChild>
        </w:div>
        <w:div w:id="833684699">
          <w:marLeft w:val="0"/>
          <w:marRight w:val="0"/>
          <w:marTop w:val="0"/>
          <w:marBottom w:val="0"/>
          <w:divBdr>
            <w:top w:val="none" w:sz="0" w:space="0" w:color="auto"/>
            <w:left w:val="none" w:sz="0" w:space="0" w:color="auto"/>
            <w:bottom w:val="none" w:sz="0" w:space="0" w:color="auto"/>
            <w:right w:val="none" w:sz="0" w:space="0" w:color="auto"/>
          </w:divBdr>
          <w:divsChild>
            <w:div w:id="317997522">
              <w:marLeft w:val="0"/>
              <w:marRight w:val="0"/>
              <w:marTop w:val="0"/>
              <w:marBottom w:val="0"/>
              <w:divBdr>
                <w:top w:val="none" w:sz="0" w:space="0" w:color="auto"/>
                <w:left w:val="none" w:sz="0" w:space="0" w:color="auto"/>
                <w:bottom w:val="none" w:sz="0" w:space="0" w:color="auto"/>
                <w:right w:val="none" w:sz="0" w:space="0" w:color="auto"/>
              </w:divBdr>
            </w:div>
          </w:divsChild>
        </w:div>
        <w:div w:id="834759358">
          <w:marLeft w:val="0"/>
          <w:marRight w:val="0"/>
          <w:marTop w:val="0"/>
          <w:marBottom w:val="0"/>
          <w:divBdr>
            <w:top w:val="none" w:sz="0" w:space="0" w:color="auto"/>
            <w:left w:val="none" w:sz="0" w:space="0" w:color="auto"/>
            <w:bottom w:val="none" w:sz="0" w:space="0" w:color="auto"/>
            <w:right w:val="none" w:sz="0" w:space="0" w:color="auto"/>
          </w:divBdr>
          <w:divsChild>
            <w:div w:id="2015379148">
              <w:marLeft w:val="0"/>
              <w:marRight w:val="0"/>
              <w:marTop w:val="0"/>
              <w:marBottom w:val="0"/>
              <w:divBdr>
                <w:top w:val="none" w:sz="0" w:space="0" w:color="auto"/>
                <w:left w:val="none" w:sz="0" w:space="0" w:color="auto"/>
                <w:bottom w:val="none" w:sz="0" w:space="0" w:color="auto"/>
                <w:right w:val="none" w:sz="0" w:space="0" w:color="auto"/>
              </w:divBdr>
            </w:div>
          </w:divsChild>
        </w:div>
        <w:div w:id="904487650">
          <w:marLeft w:val="0"/>
          <w:marRight w:val="0"/>
          <w:marTop w:val="0"/>
          <w:marBottom w:val="0"/>
          <w:divBdr>
            <w:top w:val="none" w:sz="0" w:space="0" w:color="auto"/>
            <w:left w:val="none" w:sz="0" w:space="0" w:color="auto"/>
            <w:bottom w:val="none" w:sz="0" w:space="0" w:color="auto"/>
            <w:right w:val="none" w:sz="0" w:space="0" w:color="auto"/>
          </w:divBdr>
          <w:divsChild>
            <w:div w:id="339238967">
              <w:marLeft w:val="0"/>
              <w:marRight w:val="0"/>
              <w:marTop w:val="0"/>
              <w:marBottom w:val="0"/>
              <w:divBdr>
                <w:top w:val="none" w:sz="0" w:space="0" w:color="auto"/>
                <w:left w:val="none" w:sz="0" w:space="0" w:color="auto"/>
                <w:bottom w:val="none" w:sz="0" w:space="0" w:color="auto"/>
                <w:right w:val="none" w:sz="0" w:space="0" w:color="auto"/>
              </w:divBdr>
            </w:div>
            <w:div w:id="606889213">
              <w:marLeft w:val="0"/>
              <w:marRight w:val="0"/>
              <w:marTop w:val="0"/>
              <w:marBottom w:val="0"/>
              <w:divBdr>
                <w:top w:val="none" w:sz="0" w:space="0" w:color="auto"/>
                <w:left w:val="none" w:sz="0" w:space="0" w:color="auto"/>
                <w:bottom w:val="none" w:sz="0" w:space="0" w:color="auto"/>
                <w:right w:val="none" w:sz="0" w:space="0" w:color="auto"/>
              </w:divBdr>
            </w:div>
            <w:div w:id="1958750335">
              <w:marLeft w:val="0"/>
              <w:marRight w:val="0"/>
              <w:marTop w:val="0"/>
              <w:marBottom w:val="0"/>
              <w:divBdr>
                <w:top w:val="none" w:sz="0" w:space="0" w:color="auto"/>
                <w:left w:val="none" w:sz="0" w:space="0" w:color="auto"/>
                <w:bottom w:val="none" w:sz="0" w:space="0" w:color="auto"/>
                <w:right w:val="none" w:sz="0" w:space="0" w:color="auto"/>
              </w:divBdr>
            </w:div>
          </w:divsChild>
        </w:div>
        <w:div w:id="905645981">
          <w:marLeft w:val="0"/>
          <w:marRight w:val="0"/>
          <w:marTop w:val="0"/>
          <w:marBottom w:val="0"/>
          <w:divBdr>
            <w:top w:val="none" w:sz="0" w:space="0" w:color="auto"/>
            <w:left w:val="none" w:sz="0" w:space="0" w:color="auto"/>
            <w:bottom w:val="none" w:sz="0" w:space="0" w:color="auto"/>
            <w:right w:val="none" w:sz="0" w:space="0" w:color="auto"/>
          </w:divBdr>
          <w:divsChild>
            <w:div w:id="869075817">
              <w:marLeft w:val="0"/>
              <w:marRight w:val="0"/>
              <w:marTop w:val="0"/>
              <w:marBottom w:val="0"/>
              <w:divBdr>
                <w:top w:val="none" w:sz="0" w:space="0" w:color="auto"/>
                <w:left w:val="none" w:sz="0" w:space="0" w:color="auto"/>
                <w:bottom w:val="none" w:sz="0" w:space="0" w:color="auto"/>
                <w:right w:val="none" w:sz="0" w:space="0" w:color="auto"/>
              </w:divBdr>
            </w:div>
            <w:div w:id="1195193245">
              <w:marLeft w:val="0"/>
              <w:marRight w:val="0"/>
              <w:marTop w:val="0"/>
              <w:marBottom w:val="0"/>
              <w:divBdr>
                <w:top w:val="none" w:sz="0" w:space="0" w:color="auto"/>
                <w:left w:val="none" w:sz="0" w:space="0" w:color="auto"/>
                <w:bottom w:val="none" w:sz="0" w:space="0" w:color="auto"/>
                <w:right w:val="none" w:sz="0" w:space="0" w:color="auto"/>
              </w:divBdr>
            </w:div>
            <w:div w:id="1447499492">
              <w:marLeft w:val="0"/>
              <w:marRight w:val="0"/>
              <w:marTop w:val="0"/>
              <w:marBottom w:val="0"/>
              <w:divBdr>
                <w:top w:val="none" w:sz="0" w:space="0" w:color="auto"/>
                <w:left w:val="none" w:sz="0" w:space="0" w:color="auto"/>
                <w:bottom w:val="none" w:sz="0" w:space="0" w:color="auto"/>
                <w:right w:val="none" w:sz="0" w:space="0" w:color="auto"/>
              </w:divBdr>
            </w:div>
          </w:divsChild>
        </w:div>
        <w:div w:id="940334710">
          <w:marLeft w:val="0"/>
          <w:marRight w:val="0"/>
          <w:marTop w:val="0"/>
          <w:marBottom w:val="0"/>
          <w:divBdr>
            <w:top w:val="none" w:sz="0" w:space="0" w:color="auto"/>
            <w:left w:val="none" w:sz="0" w:space="0" w:color="auto"/>
            <w:bottom w:val="none" w:sz="0" w:space="0" w:color="auto"/>
            <w:right w:val="none" w:sz="0" w:space="0" w:color="auto"/>
          </w:divBdr>
          <w:divsChild>
            <w:div w:id="1654872952">
              <w:marLeft w:val="0"/>
              <w:marRight w:val="0"/>
              <w:marTop w:val="0"/>
              <w:marBottom w:val="0"/>
              <w:divBdr>
                <w:top w:val="none" w:sz="0" w:space="0" w:color="auto"/>
                <w:left w:val="none" w:sz="0" w:space="0" w:color="auto"/>
                <w:bottom w:val="none" w:sz="0" w:space="0" w:color="auto"/>
                <w:right w:val="none" w:sz="0" w:space="0" w:color="auto"/>
              </w:divBdr>
            </w:div>
          </w:divsChild>
        </w:div>
        <w:div w:id="942036938">
          <w:marLeft w:val="0"/>
          <w:marRight w:val="0"/>
          <w:marTop w:val="0"/>
          <w:marBottom w:val="0"/>
          <w:divBdr>
            <w:top w:val="none" w:sz="0" w:space="0" w:color="auto"/>
            <w:left w:val="none" w:sz="0" w:space="0" w:color="auto"/>
            <w:bottom w:val="none" w:sz="0" w:space="0" w:color="auto"/>
            <w:right w:val="none" w:sz="0" w:space="0" w:color="auto"/>
          </w:divBdr>
          <w:divsChild>
            <w:div w:id="1954557897">
              <w:marLeft w:val="0"/>
              <w:marRight w:val="0"/>
              <w:marTop w:val="0"/>
              <w:marBottom w:val="0"/>
              <w:divBdr>
                <w:top w:val="none" w:sz="0" w:space="0" w:color="auto"/>
                <w:left w:val="none" w:sz="0" w:space="0" w:color="auto"/>
                <w:bottom w:val="none" w:sz="0" w:space="0" w:color="auto"/>
                <w:right w:val="none" w:sz="0" w:space="0" w:color="auto"/>
              </w:divBdr>
            </w:div>
          </w:divsChild>
        </w:div>
        <w:div w:id="955646311">
          <w:marLeft w:val="0"/>
          <w:marRight w:val="0"/>
          <w:marTop w:val="0"/>
          <w:marBottom w:val="0"/>
          <w:divBdr>
            <w:top w:val="none" w:sz="0" w:space="0" w:color="auto"/>
            <w:left w:val="none" w:sz="0" w:space="0" w:color="auto"/>
            <w:bottom w:val="none" w:sz="0" w:space="0" w:color="auto"/>
            <w:right w:val="none" w:sz="0" w:space="0" w:color="auto"/>
          </w:divBdr>
          <w:divsChild>
            <w:div w:id="1642267353">
              <w:marLeft w:val="0"/>
              <w:marRight w:val="0"/>
              <w:marTop w:val="0"/>
              <w:marBottom w:val="0"/>
              <w:divBdr>
                <w:top w:val="none" w:sz="0" w:space="0" w:color="auto"/>
                <w:left w:val="none" w:sz="0" w:space="0" w:color="auto"/>
                <w:bottom w:val="none" w:sz="0" w:space="0" w:color="auto"/>
                <w:right w:val="none" w:sz="0" w:space="0" w:color="auto"/>
              </w:divBdr>
            </w:div>
          </w:divsChild>
        </w:div>
        <w:div w:id="993949333">
          <w:marLeft w:val="0"/>
          <w:marRight w:val="0"/>
          <w:marTop w:val="0"/>
          <w:marBottom w:val="0"/>
          <w:divBdr>
            <w:top w:val="none" w:sz="0" w:space="0" w:color="auto"/>
            <w:left w:val="none" w:sz="0" w:space="0" w:color="auto"/>
            <w:bottom w:val="none" w:sz="0" w:space="0" w:color="auto"/>
            <w:right w:val="none" w:sz="0" w:space="0" w:color="auto"/>
          </w:divBdr>
          <w:divsChild>
            <w:div w:id="969625373">
              <w:marLeft w:val="0"/>
              <w:marRight w:val="0"/>
              <w:marTop w:val="0"/>
              <w:marBottom w:val="0"/>
              <w:divBdr>
                <w:top w:val="none" w:sz="0" w:space="0" w:color="auto"/>
                <w:left w:val="none" w:sz="0" w:space="0" w:color="auto"/>
                <w:bottom w:val="none" w:sz="0" w:space="0" w:color="auto"/>
                <w:right w:val="none" w:sz="0" w:space="0" w:color="auto"/>
              </w:divBdr>
            </w:div>
          </w:divsChild>
        </w:div>
        <w:div w:id="995569260">
          <w:marLeft w:val="0"/>
          <w:marRight w:val="0"/>
          <w:marTop w:val="0"/>
          <w:marBottom w:val="0"/>
          <w:divBdr>
            <w:top w:val="none" w:sz="0" w:space="0" w:color="auto"/>
            <w:left w:val="none" w:sz="0" w:space="0" w:color="auto"/>
            <w:bottom w:val="none" w:sz="0" w:space="0" w:color="auto"/>
            <w:right w:val="none" w:sz="0" w:space="0" w:color="auto"/>
          </w:divBdr>
          <w:divsChild>
            <w:div w:id="749080058">
              <w:marLeft w:val="0"/>
              <w:marRight w:val="0"/>
              <w:marTop w:val="0"/>
              <w:marBottom w:val="0"/>
              <w:divBdr>
                <w:top w:val="none" w:sz="0" w:space="0" w:color="auto"/>
                <w:left w:val="none" w:sz="0" w:space="0" w:color="auto"/>
                <w:bottom w:val="none" w:sz="0" w:space="0" w:color="auto"/>
                <w:right w:val="none" w:sz="0" w:space="0" w:color="auto"/>
              </w:divBdr>
            </w:div>
          </w:divsChild>
        </w:div>
        <w:div w:id="1005547238">
          <w:marLeft w:val="0"/>
          <w:marRight w:val="0"/>
          <w:marTop w:val="0"/>
          <w:marBottom w:val="0"/>
          <w:divBdr>
            <w:top w:val="none" w:sz="0" w:space="0" w:color="auto"/>
            <w:left w:val="none" w:sz="0" w:space="0" w:color="auto"/>
            <w:bottom w:val="none" w:sz="0" w:space="0" w:color="auto"/>
            <w:right w:val="none" w:sz="0" w:space="0" w:color="auto"/>
          </w:divBdr>
          <w:divsChild>
            <w:div w:id="2094428359">
              <w:marLeft w:val="0"/>
              <w:marRight w:val="0"/>
              <w:marTop w:val="0"/>
              <w:marBottom w:val="0"/>
              <w:divBdr>
                <w:top w:val="none" w:sz="0" w:space="0" w:color="auto"/>
                <w:left w:val="none" w:sz="0" w:space="0" w:color="auto"/>
                <w:bottom w:val="none" w:sz="0" w:space="0" w:color="auto"/>
                <w:right w:val="none" w:sz="0" w:space="0" w:color="auto"/>
              </w:divBdr>
            </w:div>
          </w:divsChild>
        </w:div>
        <w:div w:id="1020543589">
          <w:marLeft w:val="0"/>
          <w:marRight w:val="0"/>
          <w:marTop w:val="0"/>
          <w:marBottom w:val="0"/>
          <w:divBdr>
            <w:top w:val="none" w:sz="0" w:space="0" w:color="auto"/>
            <w:left w:val="none" w:sz="0" w:space="0" w:color="auto"/>
            <w:bottom w:val="none" w:sz="0" w:space="0" w:color="auto"/>
            <w:right w:val="none" w:sz="0" w:space="0" w:color="auto"/>
          </w:divBdr>
          <w:divsChild>
            <w:div w:id="1030644478">
              <w:marLeft w:val="0"/>
              <w:marRight w:val="0"/>
              <w:marTop w:val="0"/>
              <w:marBottom w:val="0"/>
              <w:divBdr>
                <w:top w:val="none" w:sz="0" w:space="0" w:color="auto"/>
                <w:left w:val="none" w:sz="0" w:space="0" w:color="auto"/>
                <w:bottom w:val="none" w:sz="0" w:space="0" w:color="auto"/>
                <w:right w:val="none" w:sz="0" w:space="0" w:color="auto"/>
              </w:divBdr>
            </w:div>
          </w:divsChild>
        </w:div>
        <w:div w:id="1021661502">
          <w:marLeft w:val="0"/>
          <w:marRight w:val="0"/>
          <w:marTop w:val="0"/>
          <w:marBottom w:val="0"/>
          <w:divBdr>
            <w:top w:val="none" w:sz="0" w:space="0" w:color="auto"/>
            <w:left w:val="none" w:sz="0" w:space="0" w:color="auto"/>
            <w:bottom w:val="none" w:sz="0" w:space="0" w:color="auto"/>
            <w:right w:val="none" w:sz="0" w:space="0" w:color="auto"/>
          </w:divBdr>
          <w:divsChild>
            <w:div w:id="218127052">
              <w:marLeft w:val="0"/>
              <w:marRight w:val="0"/>
              <w:marTop w:val="0"/>
              <w:marBottom w:val="0"/>
              <w:divBdr>
                <w:top w:val="none" w:sz="0" w:space="0" w:color="auto"/>
                <w:left w:val="none" w:sz="0" w:space="0" w:color="auto"/>
                <w:bottom w:val="none" w:sz="0" w:space="0" w:color="auto"/>
                <w:right w:val="none" w:sz="0" w:space="0" w:color="auto"/>
              </w:divBdr>
            </w:div>
            <w:div w:id="1278101444">
              <w:marLeft w:val="0"/>
              <w:marRight w:val="0"/>
              <w:marTop w:val="0"/>
              <w:marBottom w:val="0"/>
              <w:divBdr>
                <w:top w:val="none" w:sz="0" w:space="0" w:color="auto"/>
                <w:left w:val="none" w:sz="0" w:space="0" w:color="auto"/>
                <w:bottom w:val="none" w:sz="0" w:space="0" w:color="auto"/>
                <w:right w:val="none" w:sz="0" w:space="0" w:color="auto"/>
              </w:divBdr>
            </w:div>
            <w:div w:id="1723402189">
              <w:marLeft w:val="0"/>
              <w:marRight w:val="0"/>
              <w:marTop w:val="0"/>
              <w:marBottom w:val="0"/>
              <w:divBdr>
                <w:top w:val="none" w:sz="0" w:space="0" w:color="auto"/>
                <w:left w:val="none" w:sz="0" w:space="0" w:color="auto"/>
                <w:bottom w:val="none" w:sz="0" w:space="0" w:color="auto"/>
                <w:right w:val="none" w:sz="0" w:space="0" w:color="auto"/>
              </w:divBdr>
            </w:div>
          </w:divsChild>
        </w:div>
        <w:div w:id="1024480510">
          <w:marLeft w:val="0"/>
          <w:marRight w:val="0"/>
          <w:marTop w:val="0"/>
          <w:marBottom w:val="0"/>
          <w:divBdr>
            <w:top w:val="none" w:sz="0" w:space="0" w:color="auto"/>
            <w:left w:val="none" w:sz="0" w:space="0" w:color="auto"/>
            <w:bottom w:val="none" w:sz="0" w:space="0" w:color="auto"/>
            <w:right w:val="none" w:sz="0" w:space="0" w:color="auto"/>
          </w:divBdr>
          <w:divsChild>
            <w:div w:id="382101060">
              <w:marLeft w:val="0"/>
              <w:marRight w:val="0"/>
              <w:marTop w:val="0"/>
              <w:marBottom w:val="0"/>
              <w:divBdr>
                <w:top w:val="none" w:sz="0" w:space="0" w:color="auto"/>
                <w:left w:val="none" w:sz="0" w:space="0" w:color="auto"/>
                <w:bottom w:val="none" w:sz="0" w:space="0" w:color="auto"/>
                <w:right w:val="none" w:sz="0" w:space="0" w:color="auto"/>
              </w:divBdr>
            </w:div>
            <w:div w:id="1424379942">
              <w:marLeft w:val="0"/>
              <w:marRight w:val="0"/>
              <w:marTop w:val="0"/>
              <w:marBottom w:val="0"/>
              <w:divBdr>
                <w:top w:val="none" w:sz="0" w:space="0" w:color="auto"/>
                <w:left w:val="none" w:sz="0" w:space="0" w:color="auto"/>
                <w:bottom w:val="none" w:sz="0" w:space="0" w:color="auto"/>
                <w:right w:val="none" w:sz="0" w:space="0" w:color="auto"/>
              </w:divBdr>
            </w:div>
            <w:div w:id="1838426296">
              <w:marLeft w:val="0"/>
              <w:marRight w:val="0"/>
              <w:marTop w:val="0"/>
              <w:marBottom w:val="0"/>
              <w:divBdr>
                <w:top w:val="none" w:sz="0" w:space="0" w:color="auto"/>
                <w:left w:val="none" w:sz="0" w:space="0" w:color="auto"/>
                <w:bottom w:val="none" w:sz="0" w:space="0" w:color="auto"/>
                <w:right w:val="none" w:sz="0" w:space="0" w:color="auto"/>
              </w:divBdr>
            </w:div>
          </w:divsChild>
        </w:div>
        <w:div w:id="1046100121">
          <w:marLeft w:val="0"/>
          <w:marRight w:val="0"/>
          <w:marTop w:val="0"/>
          <w:marBottom w:val="0"/>
          <w:divBdr>
            <w:top w:val="none" w:sz="0" w:space="0" w:color="auto"/>
            <w:left w:val="none" w:sz="0" w:space="0" w:color="auto"/>
            <w:bottom w:val="none" w:sz="0" w:space="0" w:color="auto"/>
            <w:right w:val="none" w:sz="0" w:space="0" w:color="auto"/>
          </w:divBdr>
          <w:divsChild>
            <w:div w:id="368721923">
              <w:marLeft w:val="0"/>
              <w:marRight w:val="0"/>
              <w:marTop w:val="0"/>
              <w:marBottom w:val="0"/>
              <w:divBdr>
                <w:top w:val="none" w:sz="0" w:space="0" w:color="auto"/>
                <w:left w:val="none" w:sz="0" w:space="0" w:color="auto"/>
                <w:bottom w:val="none" w:sz="0" w:space="0" w:color="auto"/>
                <w:right w:val="none" w:sz="0" w:space="0" w:color="auto"/>
              </w:divBdr>
            </w:div>
          </w:divsChild>
        </w:div>
        <w:div w:id="1060789983">
          <w:marLeft w:val="0"/>
          <w:marRight w:val="0"/>
          <w:marTop w:val="0"/>
          <w:marBottom w:val="0"/>
          <w:divBdr>
            <w:top w:val="none" w:sz="0" w:space="0" w:color="auto"/>
            <w:left w:val="none" w:sz="0" w:space="0" w:color="auto"/>
            <w:bottom w:val="none" w:sz="0" w:space="0" w:color="auto"/>
            <w:right w:val="none" w:sz="0" w:space="0" w:color="auto"/>
          </w:divBdr>
          <w:divsChild>
            <w:div w:id="816264958">
              <w:marLeft w:val="0"/>
              <w:marRight w:val="0"/>
              <w:marTop w:val="0"/>
              <w:marBottom w:val="0"/>
              <w:divBdr>
                <w:top w:val="none" w:sz="0" w:space="0" w:color="auto"/>
                <w:left w:val="none" w:sz="0" w:space="0" w:color="auto"/>
                <w:bottom w:val="none" w:sz="0" w:space="0" w:color="auto"/>
                <w:right w:val="none" w:sz="0" w:space="0" w:color="auto"/>
              </w:divBdr>
            </w:div>
          </w:divsChild>
        </w:div>
        <w:div w:id="1064641299">
          <w:marLeft w:val="0"/>
          <w:marRight w:val="0"/>
          <w:marTop w:val="0"/>
          <w:marBottom w:val="0"/>
          <w:divBdr>
            <w:top w:val="none" w:sz="0" w:space="0" w:color="auto"/>
            <w:left w:val="none" w:sz="0" w:space="0" w:color="auto"/>
            <w:bottom w:val="none" w:sz="0" w:space="0" w:color="auto"/>
            <w:right w:val="none" w:sz="0" w:space="0" w:color="auto"/>
          </w:divBdr>
          <w:divsChild>
            <w:div w:id="1700626239">
              <w:marLeft w:val="0"/>
              <w:marRight w:val="0"/>
              <w:marTop w:val="0"/>
              <w:marBottom w:val="0"/>
              <w:divBdr>
                <w:top w:val="none" w:sz="0" w:space="0" w:color="auto"/>
                <w:left w:val="none" w:sz="0" w:space="0" w:color="auto"/>
                <w:bottom w:val="none" w:sz="0" w:space="0" w:color="auto"/>
                <w:right w:val="none" w:sz="0" w:space="0" w:color="auto"/>
              </w:divBdr>
            </w:div>
          </w:divsChild>
        </w:div>
        <w:div w:id="1074162789">
          <w:marLeft w:val="0"/>
          <w:marRight w:val="0"/>
          <w:marTop w:val="0"/>
          <w:marBottom w:val="0"/>
          <w:divBdr>
            <w:top w:val="none" w:sz="0" w:space="0" w:color="auto"/>
            <w:left w:val="none" w:sz="0" w:space="0" w:color="auto"/>
            <w:bottom w:val="none" w:sz="0" w:space="0" w:color="auto"/>
            <w:right w:val="none" w:sz="0" w:space="0" w:color="auto"/>
          </w:divBdr>
          <w:divsChild>
            <w:div w:id="1969503521">
              <w:marLeft w:val="0"/>
              <w:marRight w:val="0"/>
              <w:marTop w:val="0"/>
              <w:marBottom w:val="0"/>
              <w:divBdr>
                <w:top w:val="none" w:sz="0" w:space="0" w:color="auto"/>
                <w:left w:val="none" w:sz="0" w:space="0" w:color="auto"/>
                <w:bottom w:val="none" w:sz="0" w:space="0" w:color="auto"/>
                <w:right w:val="none" w:sz="0" w:space="0" w:color="auto"/>
              </w:divBdr>
            </w:div>
          </w:divsChild>
        </w:div>
        <w:div w:id="1076247524">
          <w:marLeft w:val="0"/>
          <w:marRight w:val="0"/>
          <w:marTop w:val="0"/>
          <w:marBottom w:val="0"/>
          <w:divBdr>
            <w:top w:val="none" w:sz="0" w:space="0" w:color="auto"/>
            <w:left w:val="none" w:sz="0" w:space="0" w:color="auto"/>
            <w:bottom w:val="none" w:sz="0" w:space="0" w:color="auto"/>
            <w:right w:val="none" w:sz="0" w:space="0" w:color="auto"/>
          </w:divBdr>
          <w:divsChild>
            <w:div w:id="1662585565">
              <w:marLeft w:val="0"/>
              <w:marRight w:val="0"/>
              <w:marTop w:val="0"/>
              <w:marBottom w:val="0"/>
              <w:divBdr>
                <w:top w:val="none" w:sz="0" w:space="0" w:color="auto"/>
                <w:left w:val="none" w:sz="0" w:space="0" w:color="auto"/>
                <w:bottom w:val="none" w:sz="0" w:space="0" w:color="auto"/>
                <w:right w:val="none" w:sz="0" w:space="0" w:color="auto"/>
              </w:divBdr>
            </w:div>
          </w:divsChild>
        </w:div>
        <w:div w:id="1082487106">
          <w:marLeft w:val="0"/>
          <w:marRight w:val="0"/>
          <w:marTop w:val="0"/>
          <w:marBottom w:val="0"/>
          <w:divBdr>
            <w:top w:val="none" w:sz="0" w:space="0" w:color="auto"/>
            <w:left w:val="none" w:sz="0" w:space="0" w:color="auto"/>
            <w:bottom w:val="none" w:sz="0" w:space="0" w:color="auto"/>
            <w:right w:val="none" w:sz="0" w:space="0" w:color="auto"/>
          </w:divBdr>
          <w:divsChild>
            <w:div w:id="1023701165">
              <w:marLeft w:val="0"/>
              <w:marRight w:val="0"/>
              <w:marTop w:val="0"/>
              <w:marBottom w:val="0"/>
              <w:divBdr>
                <w:top w:val="none" w:sz="0" w:space="0" w:color="auto"/>
                <w:left w:val="none" w:sz="0" w:space="0" w:color="auto"/>
                <w:bottom w:val="none" w:sz="0" w:space="0" w:color="auto"/>
                <w:right w:val="none" w:sz="0" w:space="0" w:color="auto"/>
              </w:divBdr>
            </w:div>
          </w:divsChild>
        </w:div>
        <w:div w:id="1083261310">
          <w:marLeft w:val="0"/>
          <w:marRight w:val="0"/>
          <w:marTop w:val="0"/>
          <w:marBottom w:val="0"/>
          <w:divBdr>
            <w:top w:val="none" w:sz="0" w:space="0" w:color="auto"/>
            <w:left w:val="none" w:sz="0" w:space="0" w:color="auto"/>
            <w:bottom w:val="none" w:sz="0" w:space="0" w:color="auto"/>
            <w:right w:val="none" w:sz="0" w:space="0" w:color="auto"/>
          </w:divBdr>
          <w:divsChild>
            <w:div w:id="993223008">
              <w:marLeft w:val="0"/>
              <w:marRight w:val="0"/>
              <w:marTop w:val="0"/>
              <w:marBottom w:val="0"/>
              <w:divBdr>
                <w:top w:val="none" w:sz="0" w:space="0" w:color="auto"/>
                <w:left w:val="none" w:sz="0" w:space="0" w:color="auto"/>
                <w:bottom w:val="none" w:sz="0" w:space="0" w:color="auto"/>
                <w:right w:val="none" w:sz="0" w:space="0" w:color="auto"/>
              </w:divBdr>
            </w:div>
          </w:divsChild>
        </w:div>
        <w:div w:id="1083379257">
          <w:marLeft w:val="0"/>
          <w:marRight w:val="0"/>
          <w:marTop w:val="0"/>
          <w:marBottom w:val="0"/>
          <w:divBdr>
            <w:top w:val="none" w:sz="0" w:space="0" w:color="auto"/>
            <w:left w:val="none" w:sz="0" w:space="0" w:color="auto"/>
            <w:bottom w:val="none" w:sz="0" w:space="0" w:color="auto"/>
            <w:right w:val="none" w:sz="0" w:space="0" w:color="auto"/>
          </w:divBdr>
          <w:divsChild>
            <w:div w:id="708726804">
              <w:marLeft w:val="0"/>
              <w:marRight w:val="0"/>
              <w:marTop w:val="0"/>
              <w:marBottom w:val="0"/>
              <w:divBdr>
                <w:top w:val="none" w:sz="0" w:space="0" w:color="auto"/>
                <w:left w:val="none" w:sz="0" w:space="0" w:color="auto"/>
                <w:bottom w:val="none" w:sz="0" w:space="0" w:color="auto"/>
                <w:right w:val="none" w:sz="0" w:space="0" w:color="auto"/>
              </w:divBdr>
            </w:div>
          </w:divsChild>
        </w:div>
        <w:div w:id="1089501362">
          <w:marLeft w:val="0"/>
          <w:marRight w:val="0"/>
          <w:marTop w:val="0"/>
          <w:marBottom w:val="0"/>
          <w:divBdr>
            <w:top w:val="none" w:sz="0" w:space="0" w:color="auto"/>
            <w:left w:val="none" w:sz="0" w:space="0" w:color="auto"/>
            <w:bottom w:val="none" w:sz="0" w:space="0" w:color="auto"/>
            <w:right w:val="none" w:sz="0" w:space="0" w:color="auto"/>
          </w:divBdr>
          <w:divsChild>
            <w:div w:id="814294774">
              <w:marLeft w:val="0"/>
              <w:marRight w:val="0"/>
              <w:marTop w:val="0"/>
              <w:marBottom w:val="0"/>
              <w:divBdr>
                <w:top w:val="none" w:sz="0" w:space="0" w:color="auto"/>
                <w:left w:val="none" w:sz="0" w:space="0" w:color="auto"/>
                <w:bottom w:val="none" w:sz="0" w:space="0" w:color="auto"/>
                <w:right w:val="none" w:sz="0" w:space="0" w:color="auto"/>
              </w:divBdr>
            </w:div>
          </w:divsChild>
        </w:div>
        <w:div w:id="1092432947">
          <w:marLeft w:val="0"/>
          <w:marRight w:val="0"/>
          <w:marTop w:val="0"/>
          <w:marBottom w:val="0"/>
          <w:divBdr>
            <w:top w:val="none" w:sz="0" w:space="0" w:color="auto"/>
            <w:left w:val="none" w:sz="0" w:space="0" w:color="auto"/>
            <w:bottom w:val="none" w:sz="0" w:space="0" w:color="auto"/>
            <w:right w:val="none" w:sz="0" w:space="0" w:color="auto"/>
          </w:divBdr>
          <w:divsChild>
            <w:div w:id="93476121">
              <w:marLeft w:val="0"/>
              <w:marRight w:val="0"/>
              <w:marTop w:val="0"/>
              <w:marBottom w:val="0"/>
              <w:divBdr>
                <w:top w:val="none" w:sz="0" w:space="0" w:color="auto"/>
                <w:left w:val="none" w:sz="0" w:space="0" w:color="auto"/>
                <w:bottom w:val="none" w:sz="0" w:space="0" w:color="auto"/>
                <w:right w:val="none" w:sz="0" w:space="0" w:color="auto"/>
              </w:divBdr>
            </w:div>
          </w:divsChild>
        </w:div>
        <w:div w:id="1099066279">
          <w:marLeft w:val="0"/>
          <w:marRight w:val="0"/>
          <w:marTop w:val="0"/>
          <w:marBottom w:val="0"/>
          <w:divBdr>
            <w:top w:val="none" w:sz="0" w:space="0" w:color="auto"/>
            <w:left w:val="none" w:sz="0" w:space="0" w:color="auto"/>
            <w:bottom w:val="none" w:sz="0" w:space="0" w:color="auto"/>
            <w:right w:val="none" w:sz="0" w:space="0" w:color="auto"/>
          </w:divBdr>
          <w:divsChild>
            <w:div w:id="1644045136">
              <w:marLeft w:val="0"/>
              <w:marRight w:val="0"/>
              <w:marTop w:val="0"/>
              <w:marBottom w:val="0"/>
              <w:divBdr>
                <w:top w:val="none" w:sz="0" w:space="0" w:color="auto"/>
                <w:left w:val="none" w:sz="0" w:space="0" w:color="auto"/>
                <w:bottom w:val="none" w:sz="0" w:space="0" w:color="auto"/>
                <w:right w:val="none" w:sz="0" w:space="0" w:color="auto"/>
              </w:divBdr>
            </w:div>
          </w:divsChild>
        </w:div>
        <w:div w:id="1103263610">
          <w:marLeft w:val="0"/>
          <w:marRight w:val="0"/>
          <w:marTop w:val="0"/>
          <w:marBottom w:val="0"/>
          <w:divBdr>
            <w:top w:val="none" w:sz="0" w:space="0" w:color="auto"/>
            <w:left w:val="none" w:sz="0" w:space="0" w:color="auto"/>
            <w:bottom w:val="none" w:sz="0" w:space="0" w:color="auto"/>
            <w:right w:val="none" w:sz="0" w:space="0" w:color="auto"/>
          </w:divBdr>
          <w:divsChild>
            <w:div w:id="75329268">
              <w:marLeft w:val="0"/>
              <w:marRight w:val="0"/>
              <w:marTop w:val="0"/>
              <w:marBottom w:val="0"/>
              <w:divBdr>
                <w:top w:val="none" w:sz="0" w:space="0" w:color="auto"/>
                <w:left w:val="none" w:sz="0" w:space="0" w:color="auto"/>
                <w:bottom w:val="none" w:sz="0" w:space="0" w:color="auto"/>
                <w:right w:val="none" w:sz="0" w:space="0" w:color="auto"/>
              </w:divBdr>
            </w:div>
            <w:div w:id="80612867">
              <w:marLeft w:val="0"/>
              <w:marRight w:val="0"/>
              <w:marTop w:val="0"/>
              <w:marBottom w:val="0"/>
              <w:divBdr>
                <w:top w:val="none" w:sz="0" w:space="0" w:color="auto"/>
                <w:left w:val="none" w:sz="0" w:space="0" w:color="auto"/>
                <w:bottom w:val="none" w:sz="0" w:space="0" w:color="auto"/>
                <w:right w:val="none" w:sz="0" w:space="0" w:color="auto"/>
              </w:divBdr>
            </w:div>
            <w:div w:id="2147118221">
              <w:marLeft w:val="0"/>
              <w:marRight w:val="0"/>
              <w:marTop w:val="0"/>
              <w:marBottom w:val="0"/>
              <w:divBdr>
                <w:top w:val="none" w:sz="0" w:space="0" w:color="auto"/>
                <w:left w:val="none" w:sz="0" w:space="0" w:color="auto"/>
                <w:bottom w:val="none" w:sz="0" w:space="0" w:color="auto"/>
                <w:right w:val="none" w:sz="0" w:space="0" w:color="auto"/>
              </w:divBdr>
            </w:div>
          </w:divsChild>
        </w:div>
        <w:div w:id="1110584969">
          <w:marLeft w:val="0"/>
          <w:marRight w:val="0"/>
          <w:marTop w:val="0"/>
          <w:marBottom w:val="0"/>
          <w:divBdr>
            <w:top w:val="none" w:sz="0" w:space="0" w:color="auto"/>
            <w:left w:val="none" w:sz="0" w:space="0" w:color="auto"/>
            <w:bottom w:val="none" w:sz="0" w:space="0" w:color="auto"/>
            <w:right w:val="none" w:sz="0" w:space="0" w:color="auto"/>
          </w:divBdr>
          <w:divsChild>
            <w:div w:id="968167834">
              <w:marLeft w:val="0"/>
              <w:marRight w:val="0"/>
              <w:marTop w:val="0"/>
              <w:marBottom w:val="0"/>
              <w:divBdr>
                <w:top w:val="none" w:sz="0" w:space="0" w:color="auto"/>
                <w:left w:val="none" w:sz="0" w:space="0" w:color="auto"/>
                <w:bottom w:val="none" w:sz="0" w:space="0" w:color="auto"/>
                <w:right w:val="none" w:sz="0" w:space="0" w:color="auto"/>
              </w:divBdr>
            </w:div>
          </w:divsChild>
        </w:div>
        <w:div w:id="1117601276">
          <w:marLeft w:val="0"/>
          <w:marRight w:val="0"/>
          <w:marTop w:val="0"/>
          <w:marBottom w:val="0"/>
          <w:divBdr>
            <w:top w:val="none" w:sz="0" w:space="0" w:color="auto"/>
            <w:left w:val="none" w:sz="0" w:space="0" w:color="auto"/>
            <w:bottom w:val="none" w:sz="0" w:space="0" w:color="auto"/>
            <w:right w:val="none" w:sz="0" w:space="0" w:color="auto"/>
          </w:divBdr>
          <w:divsChild>
            <w:div w:id="152724689">
              <w:marLeft w:val="0"/>
              <w:marRight w:val="0"/>
              <w:marTop w:val="0"/>
              <w:marBottom w:val="0"/>
              <w:divBdr>
                <w:top w:val="none" w:sz="0" w:space="0" w:color="auto"/>
                <w:left w:val="none" w:sz="0" w:space="0" w:color="auto"/>
                <w:bottom w:val="none" w:sz="0" w:space="0" w:color="auto"/>
                <w:right w:val="none" w:sz="0" w:space="0" w:color="auto"/>
              </w:divBdr>
            </w:div>
          </w:divsChild>
        </w:div>
        <w:div w:id="1138298073">
          <w:marLeft w:val="0"/>
          <w:marRight w:val="0"/>
          <w:marTop w:val="0"/>
          <w:marBottom w:val="0"/>
          <w:divBdr>
            <w:top w:val="none" w:sz="0" w:space="0" w:color="auto"/>
            <w:left w:val="none" w:sz="0" w:space="0" w:color="auto"/>
            <w:bottom w:val="none" w:sz="0" w:space="0" w:color="auto"/>
            <w:right w:val="none" w:sz="0" w:space="0" w:color="auto"/>
          </w:divBdr>
          <w:divsChild>
            <w:div w:id="534776808">
              <w:marLeft w:val="0"/>
              <w:marRight w:val="0"/>
              <w:marTop w:val="0"/>
              <w:marBottom w:val="0"/>
              <w:divBdr>
                <w:top w:val="none" w:sz="0" w:space="0" w:color="auto"/>
                <w:left w:val="none" w:sz="0" w:space="0" w:color="auto"/>
                <w:bottom w:val="none" w:sz="0" w:space="0" w:color="auto"/>
                <w:right w:val="none" w:sz="0" w:space="0" w:color="auto"/>
              </w:divBdr>
            </w:div>
          </w:divsChild>
        </w:div>
        <w:div w:id="1160002933">
          <w:marLeft w:val="0"/>
          <w:marRight w:val="0"/>
          <w:marTop w:val="0"/>
          <w:marBottom w:val="0"/>
          <w:divBdr>
            <w:top w:val="none" w:sz="0" w:space="0" w:color="auto"/>
            <w:left w:val="none" w:sz="0" w:space="0" w:color="auto"/>
            <w:bottom w:val="none" w:sz="0" w:space="0" w:color="auto"/>
            <w:right w:val="none" w:sz="0" w:space="0" w:color="auto"/>
          </w:divBdr>
          <w:divsChild>
            <w:div w:id="1454321896">
              <w:marLeft w:val="0"/>
              <w:marRight w:val="0"/>
              <w:marTop w:val="0"/>
              <w:marBottom w:val="0"/>
              <w:divBdr>
                <w:top w:val="none" w:sz="0" w:space="0" w:color="auto"/>
                <w:left w:val="none" w:sz="0" w:space="0" w:color="auto"/>
                <w:bottom w:val="none" w:sz="0" w:space="0" w:color="auto"/>
                <w:right w:val="none" w:sz="0" w:space="0" w:color="auto"/>
              </w:divBdr>
            </w:div>
          </w:divsChild>
        </w:div>
        <w:div w:id="1183011907">
          <w:marLeft w:val="0"/>
          <w:marRight w:val="0"/>
          <w:marTop w:val="0"/>
          <w:marBottom w:val="0"/>
          <w:divBdr>
            <w:top w:val="none" w:sz="0" w:space="0" w:color="auto"/>
            <w:left w:val="none" w:sz="0" w:space="0" w:color="auto"/>
            <w:bottom w:val="none" w:sz="0" w:space="0" w:color="auto"/>
            <w:right w:val="none" w:sz="0" w:space="0" w:color="auto"/>
          </w:divBdr>
          <w:divsChild>
            <w:div w:id="1219978913">
              <w:marLeft w:val="0"/>
              <w:marRight w:val="0"/>
              <w:marTop w:val="0"/>
              <w:marBottom w:val="0"/>
              <w:divBdr>
                <w:top w:val="none" w:sz="0" w:space="0" w:color="auto"/>
                <w:left w:val="none" w:sz="0" w:space="0" w:color="auto"/>
                <w:bottom w:val="none" w:sz="0" w:space="0" w:color="auto"/>
                <w:right w:val="none" w:sz="0" w:space="0" w:color="auto"/>
              </w:divBdr>
            </w:div>
          </w:divsChild>
        </w:div>
        <w:div w:id="1219437540">
          <w:marLeft w:val="0"/>
          <w:marRight w:val="0"/>
          <w:marTop w:val="0"/>
          <w:marBottom w:val="0"/>
          <w:divBdr>
            <w:top w:val="none" w:sz="0" w:space="0" w:color="auto"/>
            <w:left w:val="none" w:sz="0" w:space="0" w:color="auto"/>
            <w:bottom w:val="none" w:sz="0" w:space="0" w:color="auto"/>
            <w:right w:val="none" w:sz="0" w:space="0" w:color="auto"/>
          </w:divBdr>
          <w:divsChild>
            <w:div w:id="1463424240">
              <w:marLeft w:val="0"/>
              <w:marRight w:val="0"/>
              <w:marTop w:val="0"/>
              <w:marBottom w:val="0"/>
              <w:divBdr>
                <w:top w:val="none" w:sz="0" w:space="0" w:color="auto"/>
                <w:left w:val="none" w:sz="0" w:space="0" w:color="auto"/>
                <w:bottom w:val="none" w:sz="0" w:space="0" w:color="auto"/>
                <w:right w:val="none" w:sz="0" w:space="0" w:color="auto"/>
              </w:divBdr>
            </w:div>
          </w:divsChild>
        </w:div>
        <w:div w:id="1263102869">
          <w:marLeft w:val="0"/>
          <w:marRight w:val="0"/>
          <w:marTop w:val="0"/>
          <w:marBottom w:val="0"/>
          <w:divBdr>
            <w:top w:val="none" w:sz="0" w:space="0" w:color="auto"/>
            <w:left w:val="none" w:sz="0" w:space="0" w:color="auto"/>
            <w:bottom w:val="none" w:sz="0" w:space="0" w:color="auto"/>
            <w:right w:val="none" w:sz="0" w:space="0" w:color="auto"/>
          </w:divBdr>
          <w:divsChild>
            <w:div w:id="223028902">
              <w:marLeft w:val="0"/>
              <w:marRight w:val="0"/>
              <w:marTop w:val="0"/>
              <w:marBottom w:val="0"/>
              <w:divBdr>
                <w:top w:val="none" w:sz="0" w:space="0" w:color="auto"/>
                <w:left w:val="none" w:sz="0" w:space="0" w:color="auto"/>
                <w:bottom w:val="none" w:sz="0" w:space="0" w:color="auto"/>
                <w:right w:val="none" w:sz="0" w:space="0" w:color="auto"/>
              </w:divBdr>
            </w:div>
          </w:divsChild>
        </w:div>
        <w:div w:id="1304503207">
          <w:marLeft w:val="0"/>
          <w:marRight w:val="0"/>
          <w:marTop w:val="0"/>
          <w:marBottom w:val="0"/>
          <w:divBdr>
            <w:top w:val="none" w:sz="0" w:space="0" w:color="auto"/>
            <w:left w:val="none" w:sz="0" w:space="0" w:color="auto"/>
            <w:bottom w:val="none" w:sz="0" w:space="0" w:color="auto"/>
            <w:right w:val="none" w:sz="0" w:space="0" w:color="auto"/>
          </w:divBdr>
          <w:divsChild>
            <w:div w:id="312492976">
              <w:marLeft w:val="0"/>
              <w:marRight w:val="0"/>
              <w:marTop w:val="0"/>
              <w:marBottom w:val="0"/>
              <w:divBdr>
                <w:top w:val="none" w:sz="0" w:space="0" w:color="auto"/>
                <w:left w:val="none" w:sz="0" w:space="0" w:color="auto"/>
                <w:bottom w:val="none" w:sz="0" w:space="0" w:color="auto"/>
                <w:right w:val="none" w:sz="0" w:space="0" w:color="auto"/>
              </w:divBdr>
            </w:div>
          </w:divsChild>
        </w:div>
        <w:div w:id="1313145922">
          <w:marLeft w:val="0"/>
          <w:marRight w:val="0"/>
          <w:marTop w:val="0"/>
          <w:marBottom w:val="0"/>
          <w:divBdr>
            <w:top w:val="none" w:sz="0" w:space="0" w:color="auto"/>
            <w:left w:val="none" w:sz="0" w:space="0" w:color="auto"/>
            <w:bottom w:val="none" w:sz="0" w:space="0" w:color="auto"/>
            <w:right w:val="none" w:sz="0" w:space="0" w:color="auto"/>
          </w:divBdr>
          <w:divsChild>
            <w:div w:id="697466811">
              <w:marLeft w:val="0"/>
              <w:marRight w:val="0"/>
              <w:marTop w:val="0"/>
              <w:marBottom w:val="0"/>
              <w:divBdr>
                <w:top w:val="none" w:sz="0" w:space="0" w:color="auto"/>
                <w:left w:val="none" w:sz="0" w:space="0" w:color="auto"/>
                <w:bottom w:val="none" w:sz="0" w:space="0" w:color="auto"/>
                <w:right w:val="none" w:sz="0" w:space="0" w:color="auto"/>
              </w:divBdr>
            </w:div>
          </w:divsChild>
        </w:div>
        <w:div w:id="1324897294">
          <w:marLeft w:val="0"/>
          <w:marRight w:val="0"/>
          <w:marTop w:val="0"/>
          <w:marBottom w:val="0"/>
          <w:divBdr>
            <w:top w:val="none" w:sz="0" w:space="0" w:color="auto"/>
            <w:left w:val="none" w:sz="0" w:space="0" w:color="auto"/>
            <w:bottom w:val="none" w:sz="0" w:space="0" w:color="auto"/>
            <w:right w:val="none" w:sz="0" w:space="0" w:color="auto"/>
          </w:divBdr>
          <w:divsChild>
            <w:div w:id="1837960849">
              <w:marLeft w:val="0"/>
              <w:marRight w:val="0"/>
              <w:marTop w:val="0"/>
              <w:marBottom w:val="0"/>
              <w:divBdr>
                <w:top w:val="none" w:sz="0" w:space="0" w:color="auto"/>
                <w:left w:val="none" w:sz="0" w:space="0" w:color="auto"/>
                <w:bottom w:val="none" w:sz="0" w:space="0" w:color="auto"/>
                <w:right w:val="none" w:sz="0" w:space="0" w:color="auto"/>
              </w:divBdr>
            </w:div>
          </w:divsChild>
        </w:div>
        <w:div w:id="1328510414">
          <w:marLeft w:val="0"/>
          <w:marRight w:val="0"/>
          <w:marTop w:val="0"/>
          <w:marBottom w:val="0"/>
          <w:divBdr>
            <w:top w:val="none" w:sz="0" w:space="0" w:color="auto"/>
            <w:left w:val="none" w:sz="0" w:space="0" w:color="auto"/>
            <w:bottom w:val="none" w:sz="0" w:space="0" w:color="auto"/>
            <w:right w:val="none" w:sz="0" w:space="0" w:color="auto"/>
          </w:divBdr>
          <w:divsChild>
            <w:div w:id="2074889293">
              <w:marLeft w:val="0"/>
              <w:marRight w:val="0"/>
              <w:marTop w:val="0"/>
              <w:marBottom w:val="0"/>
              <w:divBdr>
                <w:top w:val="none" w:sz="0" w:space="0" w:color="auto"/>
                <w:left w:val="none" w:sz="0" w:space="0" w:color="auto"/>
                <w:bottom w:val="none" w:sz="0" w:space="0" w:color="auto"/>
                <w:right w:val="none" w:sz="0" w:space="0" w:color="auto"/>
              </w:divBdr>
            </w:div>
          </w:divsChild>
        </w:div>
        <w:div w:id="1348097716">
          <w:marLeft w:val="0"/>
          <w:marRight w:val="0"/>
          <w:marTop w:val="0"/>
          <w:marBottom w:val="0"/>
          <w:divBdr>
            <w:top w:val="none" w:sz="0" w:space="0" w:color="auto"/>
            <w:left w:val="none" w:sz="0" w:space="0" w:color="auto"/>
            <w:bottom w:val="none" w:sz="0" w:space="0" w:color="auto"/>
            <w:right w:val="none" w:sz="0" w:space="0" w:color="auto"/>
          </w:divBdr>
          <w:divsChild>
            <w:div w:id="1885943283">
              <w:marLeft w:val="0"/>
              <w:marRight w:val="0"/>
              <w:marTop w:val="0"/>
              <w:marBottom w:val="0"/>
              <w:divBdr>
                <w:top w:val="none" w:sz="0" w:space="0" w:color="auto"/>
                <w:left w:val="none" w:sz="0" w:space="0" w:color="auto"/>
                <w:bottom w:val="none" w:sz="0" w:space="0" w:color="auto"/>
                <w:right w:val="none" w:sz="0" w:space="0" w:color="auto"/>
              </w:divBdr>
            </w:div>
          </w:divsChild>
        </w:div>
        <w:div w:id="1349871453">
          <w:marLeft w:val="0"/>
          <w:marRight w:val="0"/>
          <w:marTop w:val="0"/>
          <w:marBottom w:val="0"/>
          <w:divBdr>
            <w:top w:val="none" w:sz="0" w:space="0" w:color="auto"/>
            <w:left w:val="none" w:sz="0" w:space="0" w:color="auto"/>
            <w:bottom w:val="none" w:sz="0" w:space="0" w:color="auto"/>
            <w:right w:val="none" w:sz="0" w:space="0" w:color="auto"/>
          </w:divBdr>
          <w:divsChild>
            <w:div w:id="1634679687">
              <w:marLeft w:val="0"/>
              <w:marRight w:val="0"/>
              <w:marTop w:val="0"/>
              <w:marBottom w:val="0"/>
              <w:divBdr>
                <w:top w:val="none" w:sz="0" w:space="0" w:color="auto"/>
                <w:left w:val="none" w:sz="0" w:space="0" w:color="auto"/>
                <w:bottom w:val="none" w:sz="0" w:space="0" w:color="auto"/>
                <w:right w:val="none" w:sz="0" w:space="0" w:color="auto"/>
              </w:divBdr>
            </w:div>
          </w:divsChild>
        </w:div>
        <w:div w:id="1352678848">
          <w:marLeft w:val="0"/>
          <w:marRight w:val="0"/>
          <w:marTop w:val="0"/>
          <w:marBottom w:val="0"/>
          <w:divBdr>
            <w:top w:val="none" w:sz="0" w:space="0" w:color="auto"/>
            <w:left w:val="none" w:sz="0" w:space="0" w:color="auto"/>
            <w:bottom w:val="none" w:sz="0" w:space="0" w:color="auto"/>
            <w:right w:val="none" w:sz="0" w:space="0" w:color="auto"/>
          </w:divBdr>
          <w:divsChild>
            <w:div w:id="309554332">
              <w:marLeft w:val="0"/>
              <w:marRight w:val="0"/>
              <w:marTop w:val="0"/>
              <w:marBottom w:val="0"/>
              <w:divBdr>
                <w:top w:val="none" w:sz="0" w:space="0" w:color="auto"/>
                <w:left w:val="none" w:sz="0" w:space="0" w:color="auto"/>
                <w:bottom w:val="none" w:sz="0" w:space="0" w:color="auto"/>
                <w:right w:val="none" w:sz="0" w:space="0" w:color="auto"/>
              </w:divBdr>
            </w:div>
            <w:div w:id="674184710">
              <w:marLeft w:val="0"/>
              <w:marRight w:val="0"/>
              <w:marTop w:val="0"/>
              <w:marBottom w:val="0"/>
              <w:divBdr>
                <w:top w:val="none" w:sz="0" w:space="0" w:color="auto"/>
                <w:left w:val="none" w:sz="0" w:space="0" w:color="auto"/>
                <w:bottom w:val="none" w:sz="0" w:space="0" w:color="auto"/>
                <w:right w:val="none" w:sz="0" w:space="0" w:color="auto"/>
              </w:divBdr>
            </w:div>
            <w:div w:id="886405716">
              <w:marLeft w:val="0"/>
              <w:marRight w:val="0"/>
              <w:marTop w:val="0"/>
              <w:marBottom w:val="0"/>
              <w:divBdr>
                <w:top w:val="none" w:sz="0" w:space="0" w:color="auto"/>
                <w:left w:val="none" w:sz="0" w:space="0" w:color="auto"/>
                <w:bottom w:val="none" w:sz="0" w:space="0" w:color="auto"/>
                <w:right w:val="none" w:sz="0" w:space="0" w:color="auto"/>
              </w:divBdr>
            </w:div>
          </w:divsChild>
        </w:div>
        <w:div w:id="1362047939">
          <w:marLeft w:val="0"/>
          <w:marRight w:val="0"/>
          <w:marTop w:val="0"/>
          <w:marBottom w:val="0"/>
          <w:divBdr>
            <w:top w:val="none" w:sz="0" w:space="0" w:color="auto"/>
            <w:left w:val="none" w:sz="0" w:space="0" w:color="auto"/>
            <w:bottom w:val="none" w:sz="0" w:space="0" w:color="auto"/>
            <w:right w:val="none" w:sz="0" w:space="0" w:color="auto"/>
          </w:divBdr>
          <w:divsChild>
            <w:div w:id="1240478982">
              <w:marLeft w:val="0"/>
              <w:marRight w:val="0"/>
              <w:marTop w:val="0"/>
              <w:marBottom w:val="0"/>
              <w:divBdr>
                <w:top w:val="none" w:sz="0" w:space="0" w:color="auto"/>
                <w:left w:val="none" w:sz="0" w:space="0" w:color="auto"/>
                <w:bottom w:val="none" w:sz="0" w:space="0" w:color="auto"/>
                <w:right w:val="none" w:sz="0" w:space="0" w:color="auto"/>
              </w:divBdr>
            </w:div>
          </w:divsChild>
        </w:div>
        <w:div w:id="1471746698">
          <w:marLeft w:val="0"/>
          <w:marRight w:val="0"/>
          <w:marTop w:val="0"/>
          <w:marBottom w:val="0"/>
          <w:divBdr>
            <w:top w:val="none" w:sz="0" w:space="0" w:color="auto"/>
            <w:left w:val="none" w:sz="0" w:space="0" w:color="auto"/>
            <w:bottom w:val="none" w:sz="0" w:space="0" w:color="auto"/>
            <w:right w:val="none" w:sz="0" w:space="0" w:color="auto"/>
          </w:divBdr>
          <w:divsChild>
            <w:div w:id="1760445967">
              <w:marLeft w:val="0"/>
              <w:marRight w:val="0"/>
              <w:marTop w:val="0"/>
              <w:marBottom w:val="0"/>
              <w:divBdr>
                <w:top w:val="none" w:sz="0" w:space="0" w:color="auto"/>
                <w:left w:val="none" w:sz="0" w:space="0" w:color="auto"/>
                <w:bottom w:val="none" w:sz="0" w:space="0" w:color="auto"/>
                <w:right w:val="none" w:sz="0" w:space="0" w:color="auto"/>
              </w:divBdr>
            </w:div>
          </w:divsChild>
        </w:div>
        <w:div w:id="1477454833">
          <w:marLeft w:val="0"/>
          <w:marRight w:val="0"/>
          <w:marTop w:val="0"/>
          <w:marBottom w:val="0"/>
          <w:divBdr>
            <w:top w:val="none" w:sz="0" w:space="0" w:color="auto"/>
            <w:left w:val="none" w:sz="0" w:space="0" w:color="auto"/>
            <w:bottom w:val="none" w:sz="0" w:space="0" w:color="auto"/>
            <w:right w:val="none" w:sz="0" w:space="0" w:color="auto"/>
          </w:divBdr>
          <w:divsChild>
            <w:div w:id="47147158">
              <w:marLeft w:val="0"/>
              <w:marRight w:val="0"/>
              <w:marTop w:val="0"/>
              <w:marBottom w:val="0"/>
              <w:divBdr>
                <w:top w:val="none" w:sz="0" w:space="0" w:color="auto"/>
                <w:left w:val="none" w:sz="0" w:space="0" w:color="auto"/>
                <w:bottom w:val="none" w:sz="0" w:space="0" w:color="auto"/>
                <w:right w:val="none" w:sz="0" w:space="0" w:color="auto"/>
              </w:divBdr>
            </w:div>
          </w:divsChild>
        </w:div>
        <w:div w:id="1503423462">
          <w:marLeft w:val="0"/>
          <w:marRight w:val="0"/>
          <w:marTop w:val="0"/>
          <w:marBottom w:val="0"/>
          <w:divBdr>
            <w:top w:val="none" w:sz="0" w:space="0" w:color="auto"/>
            <w:left w:val="none" w:sz="0" w:space="0" w:color="auto"/>
            <w:bottom w:val="none" w:sz="0" w:space="0" w:color="auto"/>
            <w:right w:val="none" w:sz="0" w:space="0" w:color="auto"/>
          </w:divBdr>
          <w:divsChild>
            <w:div w:id="695691747">
              <w:marLeft w:val="0"/>
              <w:marRight w:val="0"/>
              <w:marTop w:val="0"/>
              <w:marBottom w:val="0"/>
              <w:divBdr>
                <w:top w:val="none" w:sz="0" w:space="0" w:color="auto"/>
                <w:left w:val="none" w:sz="0" w:space="0" w:color="auto"/>
                <w:bottom w:val="none" w:sz="0" w:space="0" w:color="auto"/>
                <w:right w:val="none" w:sz="0" w:space="0" w:color="auto"/>
              </w:divBdr>
            </w:div>
          </w:divsChild>
        </w:div>
        <w:div w:id="1506700142">
          <w:marLeft w:val="0"/>
          <w:marRight w:val="0"/>
          <w:marTop w:val="0"/>
          <w:marBottom w:val="0"/>
          <w:divBdr>
            <w:top w:val="none" w:sz="0" w:space="0" w:color="auto"/>
            <w:left w:val="none" w:sz="0" w:space="0" w:color="auto"/>
            <w:bottom w:val="none" w:sz="0" w:space="0" w:color="auto"/>
            <w:right w:val="none" w:sz="0" w:space="0" w:color="auto"/>
          </w:divBdr>
          <w:divsChild>
            <w:div w:id="1005017126">
              <w:marLeft w:val="0"/>
              <w:marRight w:val="0"/>
              <w:marTop w:val="0"/>
              <w:marBottom w:val="0"/>
              <w:divBdr>
                <w:top w:val="none" w:sz="0" w:space="0" w:color="auto"/>
                <w:left w:val="none" w:sz="0" w:space="0" w:color="auto"/>
                <w:bottom w:val="none" w:sz="0" w:space="0" w:color="auto"/>
                <w:right w:val="none" w:sz="0" w:space="0" w:color="auto"/>
              </w:divBdr>
            </w:div>
          </w:divsChild>
        </w:div>
        <w:div w:id="1508135621">
          <w:marLeft w:val="0"/>
          <w:marRight w:val="0"/>
          <w:marTop w:val="0"/>
          <w:marBottom w:val="0"/>
          <w:divBdr>
            <w:top w:val="none" w:sz="0" w:space="0" w:color="auto"/>
            <w:left w:val="none" w:sz="0" w:space="0" w:color="auto"/>
            <w:bottom w:val="none" w:sz="0" w:space="0" w:color="auto"/>
            <w:right w:val="none" w:sz="0" w:space="0" w:color="auto"/>
          </w:divBdr>
          <w:divsChild>
            <w:div w:id="571544720">
              <w:marLeft w:val="0"/>
              <w:marRight w:val="0"/>
              <w:marTop w:val="0"/>
              <w:marBottom w:val="0"/>
              <w:divBdr>
                <w:top w:val="none" w:sz="0" w:space="0" w:color="auto"/>
                <w:left w:val="none" w:sz="0" w:space="0" w:color="auto"/>
                <w:bottom w:val="none" w:sz="0" w:space="0" w:color="auto"/>
                <w:right w:val="none" w:sz="0" w:space="0" w:color="auto"/>
              </w:divBdr>
            </w:div>
          </w:divsChild>
        </w:div>
        <w:div w:id="1555585933">
          <w:marLeft w:val="0"/>
          <w:marRight w:val="0"/>
          <w:marTop w:val="0"/>
          <w:marBottom w:val="0"/>
          <w:divBdr>
            <w:top w:val="none" w:sz="0" w:space="0" w:color="auto"/>
            <w:left w:val="none" w:sz="0" w:space="0" w:color="auto"/>
            <w:bottom w:val="none" w:sz="0" w:space="0" w:color="auto"/>
            <w:right w:val="none" w:sz="0" w:space="0" w:color="auto"/>
          </w:divBdr>
          <w:divsChild>
            <w:div w:id="521751256">
              <w:marLeft w:val="0"/>
              <w:marRight w:val="0"/>
              <w:marTop w:val="0"/>
              <w:marBottom w:val="0"/>
              <w:divBdr>
                <w:top w:val="none" w:sz="0" w:space="0" w:color="auto"/>
                <w:left w:val="none" w:sz="0" w:space="0" w:color="auto"/>
                <w:bottom w:val="none" w:sz="0" w:space="0" w:color="auto"/>
                <w:right w:val="none" w:sz="0" w:space="0" w:color="auto"/>
              </w:divBdr>
            </w:div>
            <w:div w:id="865216082">
              <w:marLeft w:val="0"/>
              <w:marRight w:val="0"/>
              <w:marTop w:val="0"/>
              <w:marBottom w:val="0"/>
              <w:divBdr>
                <w:top w:val="none" w:sz="0" w:space="0" w:color="auto"/>
                <w:left w:val="none" w:sz="0" w:space="0" w:color="auto"/>
                <w:bottom w:val="none" w:sz="0" w:space="0" w:color="auto"/>
                <w:right w:val="none" w:sz="0" w:space="0" w:color="auto"/>
              </w:divBdr>
            </w:div>
            <w:div w:id="1038698038">
              <w:marLeft w:val="0"/>
              <w:marRight w:val="0"/>
              <w:marTop w:val="0"/>
              <w:marBottom w:val="0"/>
              <w:divBdr>
                <w:top w:val="none" w:sz="0" w:space="0" w:color="auto"/>
                <w:left w:val="none" w:sz="0" w:space="0" w:color="auto"/>
                <w:bottom w:val="none" w:sz="0" w:space="0" w:color="auto"/>
                <w:right w:val="none" w:sz="0" w:space="0" w:color="auto"/>
              </w:divBdr>
            </w:div>
          </w:divsChild>
        </w:div>
        <w:div w:id="1587424914">
          <w:marLeft w:val="0"/>
          <w:marRight w:val="0"/>
          <w:marTop w:val="0"/>
          <w:marBottom w:val="0"/>
          <w:divBdr>
            <w:top w:val="none" w:sz="0" w:space="0" w:color="auto"/>
            <w:left w:val="none" w:sz="0" w:space="0" w:color="auto"/>
            <w:bottom w:val="none" w:sz="0" w:space="0" w:color="auto"/>
            <w:right w:val="none" w:sz="0" w:space="0" w:color="auto"/>
          </w:divBdr>
          <w:divsChild>
            <w:div w:id="221211396">
              <w:marLeft w:val="0"/>
              <w:marRight w:val="0"/>
              <w:marTop w:val="0"/>
              <w:marBottom w:val="0"/>
              <w:divBdr>
                <w:top w:val="none" w:sz="0" w:space="0" w:color="auto"/>
                <w:left w:val="none" w:sz="0" w:space="0" w:color="auto"/>
                <w:bottom w:val="none" w:sz="0" w:space="0" w:color="auto"/>
                <w:right w:val="none" w:sz="0" w:space="0" w:color="auto"/>
              </w:divBdr>
            </w:div>
            <w:div w:id="295651088">
              <w:marLeft w:val="0"/>
              <w:marRight w:val="0"/>
              <w:marTop w:val="0"/>
              <w:marBottom w:val="0"/>
              <w:divBdr>
                <w:top w:val="none" w:sz="0" w:space="0" w:color="auto"/>
                <w:left w:val="none" w:sz="0" w:space="0" w:color="auto"/>
                <w:bottom w:val="none" w:sz="0" w:space="0" w:color="auto"/>
                <w:right w:val="none" w:sz="0" w:space="0" w:color="auto"/>
              </w:divBdr>
            </w:div>
            <w:div w:id="354816726">
              <w:marLeft w:val="0"/>
              <w:marRight w:val="0"/>
              <w:marTop w:val="0"/>
              <w:marBottom w:val="0"/>
              <w:divBdr>
                <w:top w:val="none" w:sz="0" w:space="0" w:color="auto"/>
                <w:left w:val="none" w:sz="0" w:space="0" w:color="auto"/>
                <w:bottom w:val="none" w:sz="0" w:space="0" w:color="auto"/>
                <w:right w:val="none" w:sz="0" w:space="0" w:color="auto"/>
              </w:divBdr>
            </w:div>
            <w:div w:id="545527269">
              <w:marLeft w:val="0"/>
              <w:marRight w:val="0"/>
              <w:marTop w:val="0"/>
              <w:marBottom w:val="0"/>
              <w:divBdr>
                <w:top w:val="none" w:sz="0" w:space="0" w:color="auto"/>
                <w:left w:val="none" w:sz="0" w:space="0" w:color="auto"/>
                <w:bottom w:val="none" w:sz="0" w:space="0" w:color="auto"/>
                <w:right w:val="none" w:sz="0" w:space="0" w:color="auto"/>
              </w:divBdr>
            </w:div>
            <w:div w:id="652106260">
              <w:marLeft w:val="0"/>
              <w:marRight w:val="0"/>
              <w:marTop w:val="0"/>
              <w:marBottom w:val="0"/>
              <w:divBdr>
                <w:top w:val="none" w:sz="0" w:space="0" w:color="auto"/>
                <w:left w:val="none" w:sz="0" w:space="0" w:color="auto"/>
                <w:bottom w:val="none" w:sz="0" w:space="0" w:color="auto"/>
                <w:right w:val="none" w:sz="0" w:space="0" w:color="auto"/>
              </w:divBdr>
            </w:div>
            <w:div w:id="662321896">
              <w:marLeft w:val="0"/>
              <w:marRight w:val="0"/>
              <w:marTop w:val="0"/>
              <w:marBottom w:val="0"/>
              <w:divBdr>
                <w:top w:val="none" w:sz="0" w:space="0" w:color="auto"/>
                <w:left w:val="none" w:sz="0" w:space="0" w:color="auto"/>
                <w:bottom w:val="none" w:sz="0" w:space="0" w:color="auto"/>
                <w:right w:val="none" w:sz="0" w:space="0" w:color="auto"/>
              </w:divBdr>
            </w:div>
            <w:div w:id="700016295">
              <w:marLeft w:val="0"/>
              <w:marRight w:val="0"/>
              <w:marTop w:val="0"/>
              <w:marBottom w:val="0"/>
              <w:divBdr>
                <w:top w:val="none" w:sz="0" w:space="0" w:color="auto"/>
                <w:left w:val="none" w:sz="0" w:space="0" w:color="auto"/>
                <w:bottom w:val="none" w:sz="0" w:space="0" w:color="auto"/>
                <w:right w:val="none" w:sz="0" w:space="0" w:color="auto"/>
              </w:divBdr>
            </w:div>
            <w:div w:id="736706940">
              <w:marLeft w:val="0"/>
              <w:marRight w:val="0"/>
              <w:marTop w:val="0"/>
              <w:marBottom w:val="0"/>
              <w:divBdr>
                <w:top w:val="none" w:sz="0" w:space="0" w:color="auto"/>
                <w:left w:val="none" w:sz="0" w:space="0" w:color="auto"/>
                <w:bottom w:val="none" w:sz="0" w:space="0" w:color="auto"/>
                <w:right w:val="none" w:sz="0" w:space="0" w:color="auto"/>
              </w:divBdr>
            </w:div>
            <w:div w:id="951598137">
              <w:marLeft w:val="0"/>
              <w:marRight w:val="0"/>
              <w:marTop w:val="0"/>
              <w:marBottom w:val="0"/>
              <w:divBdr>
                <w:top w:val="none" w:sz="0" w:space="0" w:color="auto"/>
                <w:left w:val="none" w:sz="0" w:space="0" w:color="auto"/>
                <w:bottom w:val="none" w:sz="0" w:space="0" w:color="auto"/>
                <w:right w:val="none" w:sz="0" w:space="0" w:color="auto"/>
              </w:divBdr>
            </w:div>
            <w:div w:id="1000111581">
              <w:marLeft w:val="0"/>
              <w:marRight w:val="0"/>
              <w:marTop w:val="0"/>
              <w:marBottom w:val="0"/>
              <w:divBdr>
                <w:top w:val="none" w:sz="0" w:space="0" w:color="auto"/>
                <w:left w:val="none" w:sz="0" w:space="0" w:color="auto"/>
                <w:bottom w:val="none" w:sz="0" w:space="0" w:color="auto"/>
                <w:right w:val="none" w:sz="0" w:space="0" w:color="auto"/>
              </w:divBdr>
            </w:div>
            <w:div w:id="1094977661">
              <w:marLeft w:val="0"/>
              <w:marRight w:val="0"/>
              <w:marTop w:val="0"/>
              <w:marBottom w:val="0"/>
              <w:divBdr>
                <w:top w:val="none" w:sz="0" w:space="0" w:color="auto"/>
                <w:left w:val="none" w:sz="0" w:space="0" w:color="auto"/>
                <w:bottom w:val="none" w:sz="0" w:space="0" w:color="auto"/>
                <w:right w:val="none" w:sz="0" w:space="0" w:color="auto"/>
              </w:divBdr>
            </w:div>
            <w:div w:id="1407608948">
              <w:marLeft w:val="0"/>
              <w:marRight w:val="0"/>
              <w:marTop w:val="0"/>
              <w:marBottom w:val="0"/>
              <w:divBdr>
                <w:top w:val="none" w:sz="0" w:space="0" w:color="auto"/>
                <w:left w:val="none" w:sz="0" w:space="0" w:color="auto"/>
                <w:bottom w:val="none" w:sz="0" w:space="0" w:color="auto"/>
                <w:right w:val="none" w:sz="0" w:space="0" w:color="auto"/>
              </w:divBdr>
            </w:div>
            <w:div w:id="1490632821">
              <w:marLeft w:val="0"/>
              <w:marRight w:val="0"/>
              <w:marTop w:val="0"/>
              <w:marBottom w:val="0"/>
              <w:divBdr>
                <w:top w:val="none" w:sz="0" w:space="0" w:color="auto"/>
                <w:left w:val="none" w:sz="0" w:space="0" w:color="auto"/>
                <w:bottom w:val="none" w:sz="0" w:space="0" w:color="auto"/>
                <w:right w:val="none" w:sz="0" w:space="0" w:color="auto"/>
              </w:divBdr>
            </w:div>
            <w:div w:id="1573546360">
              <w:marLeft w:val="0"/>
              <w:marRight w:val="0"/>
              <w:marTop w:val="0"/>
              <w:marBottom w:val="0"/>
              <w:divBdr>
                <w:top w:val="none" w:sz="0" w:space="0" w:color="auto"/>
                <w:left w:val="none" w:sz="0" w:space="0" w:color="auto"/>
                <w:bottom w:val="none" w:sz="0" w:space="0" w:color="auto"/>
                <w:right w:val="none" w:sz="0" w:space="0" w:color="auto"/>
              </w:divBdr>
            </w:div>
            <w:div w:id="1593464865">
              <w:marLeft w:val="0"/>
              <w:marRight w:val="0"/>
              <w:marTop w:val="0"/>
              <w:marBottom w:val="0"/>
              <w:divBdr>
                <w:top w:val="none" w:sz="0" w:space="0" w:color="auto"/>
                <w:left w:val="none" w:sz="0" w:space="0" w:color="auto"/>
                <w:bottom w:val="none" w:sz="0" w:space="0" w:color="auto"/>
                <w:right w:val="none" w:sz="0" w:space="0" w:color="auto"/>
              </w:divBdr>
            </w:div>
            <w:div w:id="1973124740">
              <w:marLeft w:val="0"/>
              <w:marRight w:val="0"/>
              <w:marTop w:val="0"/>
              <w:marBottom w:val="0"/>
              <w:divBdr>
                <w:top w:val="none" w:sz="0" w:space="0" w:color="auto"/>
                <w:left w:val="none" w:sz="0" w:space="0" w:color="auto"/>
                <w:bottom w:val="none" w:sz="0" w:space="0" w:color="auto"/>
                <w:right w:val="none" w:sz="0" w:space="0" w:color="auto"/>
              </w:divBdr>
            </w:div>
            <w:div w:id="2065567132">
              <w:marLeft w:val="0"/>
              <w:marRight w:val="0"/>
              <w:marTop w:val="0"/>
              <w:marBottom w:val="0"/>
              <w:divBdr>
                <w:top w:val="none" w:sz="0" w:space="0" w:color="auto"/>
                <w:left w:val="none" w:sz="0" w:space="0" w:color="auto"/>
                <w:bottom w:val="none" w:sz="0" w:space="0" w:color="auto"/>
                <w:right w:val="none" w:sz="0" w:space="0" w:color="auto"/>
              </w:divBdr>
            </w:div>
          </w:divsChild>
        </w:div>
        <w:div w:id="1590776659">
          <w:marLeft w:val="0"/>
          <w:marRight w:val="0"/>
          <w:marTop w:val="0"/>
          <w:marBottom w:val="0"/>
          <w:divBdr>
            <w:top w:val="none" w:sz="0" w:space="0" w:color="auto"/>
            <w:left w:val="none" w:sz="0" w:space="0" w:color="auto"/>
            <w:bottom w:val="none" w:sz="0" w:space="0" w:color="auto"/>
            <w:right w:val="none" w:sz="0" w:space="0" w:color="auto"/>
          </w:divBdr>
          <w:divsChild>
            <w:div w:id="682898021">
              <w:marLeft w:val="0"/>
              <w:marRight w:val="0"/>
              <w:marTop w:val="0"/>
              <w:marBottom w:val="0"/>
              <w:divBdr>
                <w:top w:val="none" w:sz="0" w:space="0" w:color="auto"/>
                <w:left w:val="none" w:sz="0" w:space="0" w:color="auto"/>
                <w:bottom w:val="none" w:sz="0" w:space="0" w:color="auto"/>
                <w:right w:val="none" w:sz="0" w:space="0" w:color="auto"/>
              </w:divBdr>
            </w:div>
            <w:div w:id="1406537435">
              <w:marLeft w:val="0"/>
              <w:marRight w:val="0"/>
              <w:marTop w:val="0"/>
              <w:marBottom w:val="0"/>
              <w:divBdr>
                <w:top w:val="none" w:sz="0" w:space="0" w:color="auto"/>
                <w:left w:val="none" w:sz="0" w:space="0" w:color="auto"/>
                <w:bottom w:val="none" w:sz="0" w:space="0" w:color="auto"/>
                <w:right w:val="none" w:sz="0" w:space="0" w:color="auto"/>
              </w:divBdr>
            </w:div>
            <w:div w:id="2112509016">
              <w:marLeft w:val="0"/>
              <w:marRight w:val="0"/>
              <w:marTop w:val="0"/>
              <w:marBottom w:val="0"/>
              <w:divBdr>
                <w:top w:val="none" w:sz="0" w:space="0" w:color="auto"/>
                <w:left w:val="none" w:sz="0" w:space="0" w:color="auto"/>
                <w:bottom w:val="none" w:sz="0" w:space="0" w:color="auto"/>
                <w:right w:val="none" w:sz="0" w:space="0" w:color="auto"/>
              </w:divBdr>
            </w:div>
          </w:divsChild>
        </w:div>
        <w:div w:id="1605305442">
          <w:marLeft w:val="0"/>
          <w:marRight w:val="0"/>
          <w:marTop w:val="0"/>
          <w:marBottom w:val="0"/>
          <w:divBdr>
            <w:top w:val="none" w:sz="0" w:space="0" w:color="auto"/>
            <w:left w:val="none" w:sz="0" w:space="0" w:color="auto"/>
            <w:bottom w:val="none" w:sz="0" w:space="0" w:color="auto"/>
            <w:right w:val="none" w:sz="0" w:space="0" w:color="auto"/>
          </w:divBdr>
          <w:divsChild>
            <w:div w:id="459304603">
              <w:marLeft w:val="0"/>
              <w:marRight w:val="0"/>
              <w:marTop w:val="0"/>
              <w:marBottom w:val="0"/>
              <w:divBdr>
                <w:top w:val="none" w:sz="0" w:space="0" w:color="auto"/>
                <w:left w:val="none" w:sz="0" w:space="0" w:color="auto"/>
                <w:bottom w:val="none" w:sz="0" w:space="0" w:color="auto"/>
                <w:right w:val="none" w:sz="0" w:space="0" w:color="auto"/>
              </w:divBdr>
            </w:div>
          </w:divsChild>
        </w:div>
        <w:div w:id="1606886193">
          <w:marLeft w:val="0"/>
          <w:marRight w:val="0"/>
          <w:marTop w:val="0"/>
          <w:marBottom w:val="0"/>
          <w:divBdr>
            <w:top w:val="none" w:sz="0" w:space="0" w:color="auto"/>
            <w:left w:val="none" w:sz="0" w:space="0" w:color="auto"/>
            <w:bottom w:val="none" w:sz="0" w:space="0" w:color="auto"/>
            <w:right w:val="none" w:sz="0" w:space="0" w:color="auto"/>
          </w:divBdr>
          <w:divsChild>
            <w:div w:id="243951138">
              <w:marLeft w:val="0"/>
              <w:marRight w:val="0"/>
              <w:marTop w:val="0"/>
              <w:marBottom w:val="0"/>
              <w:divBdr>
                <w:top w:val="none" w:sz="0" w:space="0" w:color="auto"/>
                <w:left w:val="none" w:sz="0" w:space="0" w:color="auto"/>
                <w:bottom w:val="none" w:sz="0" w:space="0" w:color="auto"/>
                <w:right w:val="none" w:sz="0" w:space="0" w:color="auto"/>
              </w:divBdr>
            </w:div>
          </w:divsChild>
        </w:div>
        <w:div w:id="1615870305">
          <w:marLeft w:val="0"/>
          <w:marRight w:val="0"/>
          <w:marTop w:val="0"/>
          <w:marBottom w:val="0"/>
          <w:divBdr>
            <w:top w:val="none" w:sz="0" w:space="0" w:color="auto"/>
            <w:left w:val="none" w:sz="0" w:space="0" w:color="auto"/>
            <w:bottom w:val="none" w:sz="0" w:space="0" w:color="auto"/>
            <w:right w:val="none" w:sz="0" w:space="0" w:color="auto"/>
          </w:divBdr>
          <w:divsChild>
            <w:div w:id="412698858">
              <w:marLeft w:val="0"/>
              <w:marRight w:val="0"/>
              <w:marTop w:val="0"/>
              <w:marBottom w:val="0"/>
              <w:divBdr>
                <w:top w:val="none" w:sz="0" w:space="0" w:color="auto"/>
                <w:left w:val="none" w:sz="0" w:space="0" w:color="auto"/>
                <w:bottom w:val="none" w:sz="0" w:space="0" w:color="auto"/>
                <w:right w:val="none" w:sz="0" w:space="0" w:color="auto"/>
              </w:divBdr>
            </w:div>
          </w:divsChild>
        </w:div>
        <w:div w:id="1626351782">
          <w:marLeft w:val="0"/>
          <w:marRight w:val="0"/>
          <w:marTop w:val="0"/>
          <w:marBottom w:val="0"/>
          <w:divBdr>
            <w:top w:val="none" w:sz="0" w:space="0" w:color="auto"/>
            <w:left w:val="none" w:sz="0" w:space="0" w:color="auto"/>
            <w:bottom w:val="none" w:sz="0" w:space="0" w:color="auto"/>
            <w:right w:val="none" w:sz="0" w:space="0" w:color="auto"/>
          </w:divBdr>
          <w:divsChild>
            <w:div w:id="1766800858">
              <w:marLeft w:val="0"/>
              <w:marRight w:val="0"/>
              <w:marTop w:val="0"/>
              <w:marBottom w:val="0"/>
              <w:divBdr>
                <w:top w:val="none" w:sz="0" w:space="0" w:color="auto"/>
                <w:left w:val="none" w:sz="0" w:space="0" w:color="auto"/>
                <w:bottom w:val="none" w:sz="0" w:space="0" w:color="auto"/>
                <w:right w:val="none" w:sz="0" w:space="0" w:color="auto"/>
              </w:divBdr>
            </w:div>
          </w:divsChild>
        </w:div>
        <w:div w:id="1649900495">
          <w:marLeft w:val="0"/>
          <w:marRight w:val="0"/>
          <w:marTop w:val="0"/>
          <w:marBottom w:val="0"/>
          <w:divBdr>
            <w:top w:val="none" w:sz="0" w:space="0" w:color="auto"/>
            <w:left w:val="none" w:sz="0" w:space="0" w:color="auto"/>
            <w:bottom w:val="none" w:sz="0" w:space="0" w:color="auto"/>
            <w:right w:val="none" w:sz="0" w:space="0" w:color="auto"/>
          </w:divBdr>
          <w:divsChild>
            <w:div w:id="1122921245">
              <w:marLeft w:val="0"/>
              <w:marRight w:val="0"/>
              <w:marTop w:val="0"/>
              <w:marBottom w:val="0"/>
              <w:divBdr>
                <w:top w:val="none" w:sz="0" w:space="0" w:color="auto"/>
                <w:left w:val="none" w:sz="0" w:space="0" w:color="auto"/>
                <w:bottom w:val="none" w:sz="0" w:space="0" w:color="auto"/>
                <w:right w:val="none" w:sz="0" w:space="0" w:color="auto"/>
              </w:divBdr>
            </w:div>
          </w:divsChild>
        </w:div>
        <w:div w:id="1686395071">
          <w:marLeft w:val="0"/>
          <w:marRight w:val="0"/>
          <w:marTop w:val="0"/>
          <w:marBottom w:val="0"/>
          <w:divBdr>
            <w:top w:val="none" w:sz="0" w:space="0" w:color="auto"/>
            <w:left w:val="none" w:sz="0" w:space="0" w:color="auto"/>
            <w:bottom w:val="none" w:sz="0" w:space="0" w:color="auto"/>
            <w:right w:val="none" w:sz="0" w:space="0" w:color="auto"/>
          </w:divBdr>
          <w:divsChild>
            <w:div w:id="378475237">
              <w:marLeft w:val="0"/>
              <w:marRight w:val="0"/>
              <w:marTop w:val="0"/>
              <w:marBottom w:val="0"/>
              <w:divBdr>
                <w:top w:val="none" w:sz="0" w:space="0" w:color="auto"/>
                <w:left w:val="none" w:sz="0" w:space="0" w:color="auto"/>
                <w:bottom w:val="none" w:sz="0" w:space="0" w:color="auto"/>
                <w:right w:val="none" w:sz="0" w:space="0" w:color="auto"/>
              </w:divBdr>
            </w:div>
          </w:divsChild>
        </w:div>
        <w:div w:id="1693874712">
          <w:marLeft w:val="0"/>
          <w:marRight w:val="0"/>
          <w:marTop w:val="0"/>
          <w:marBottom w:val="0"/>
          <w:divBdr>
            <w:top w:val="none" w:sz="0" w:space="0" w:color="auto"/>
            <w:left w:val="none" w:sz="0" w:space="0" w:color="auto"/>
            <w:bottom w:val="none" w:sz="0" w:space="0" w:color="auto"/>
            <w:right w:val="none" w:sz="0" w:space="0" w:color="auto"/>
          </w:divBdr>
          <w:divsChild>
            <w:div w:id="1262452237">
              <w:marLeft w:val="0"/>
              <w:marRight w:val="0"/>
              <w:marTop w:val="0"/>
              <w:marBottom w:val="0"/>
              <w:divBdr>
                <w:top w:val="none" w:sz="0" w:space="0" w:color="auto"/>
                <w:left w:val="none" w:sz="0" w:space="0" w:color="auto"/>
                <w:bottom w:val="none" w:sz="0" w:space="0" w:color="auto"/>
                <w:right w:val="none" w:sz="0" w:space="0" w:color="auto"/>
              </w:divBdr>
            </w:div>
          </w:divsChild>
        </w:div>
        <w:div w:id="1715616067">
          <w:marLeft w:val="0"/>
          <w:marRight w:val="0"/>
          <w:marTop w:val="0"/>
          <w:marBottom w:val="0"/>
          <w:divBdr>
            <w:top w:val="none" w:sz="0" w:space="0" w:color="auto"/>
            <w:left w:val="none" w:sz="0" w:space="0" w:color="auto"/>
            <w:bottom w:val="none" w:sz="0" w:space="0" w:color="auto"/>
            <w:right w:val="none" w:sz="0" w:space="0" w:color="auto"/>
          </w:divBdr>
          <w:divsChild>
            <w:div w:id="1884512782">
              <w:marLeft w:val="0"/>
              <w:marRight w:val="0"/>
              <w:marTop w:val="0"/>
              <w:marBottom w:val="0"/>
              <w:divBdr>
                <w:top w:val="none" w:sz="0" w:space="0" w:color="auto"/>
                <w:left w:val="none" w:sz="0" w:space="0" w:color="auto"/>
                <w:bottom w:val="none" w:sz="0" w:space="0" w:color="auto"/>
                <w:right w:val="none" w:sz="0" w:space="0" w:color="auto"/>
              </w:divBdr>
            </w:div>
          </w:divsChild>
        </w:div>
        <w:div w:id="1715739033">
          <w:marLeft w:val="0"/>
          <w:marRight w:val="0"/>
          <w:marTop w:val="0"/>
          <w:marBottom w:val="0"/>
          <w:divBdr>
            <w:top w:val="none" w:sz="0" w:space="0" w:color="auto"/>
            <w:left w:val="none" w:sz="0" w:space="0" w:color="auto"/>
            <w:bottom w:val="none" w:sz="0" w:space="0" w:color="auto"/>
            <w:right w:val="none" w:sz="0" w:space="0" w:color="auto"/>
          </w:divBdr>
          <w:divsChild>
            <w:div w:id="1679892164">
              <w:marLeft w:val="0"/>
              <w:marRight w:val="0"/>
              <w:marTop w:val="0"/>
              <w:marBottom w:val="0"/>
              <w:divBdr>
                <w:top w:val="none" w:sz="0" w:space="0" w:color="auto"/>
                <w:left w:val="none" w:sz="0" w:space="0" w:color="auto"/>
                <w:bottom w:val="none" w:sz="0" w:space="0" w:color="auto"/>
                <w:right w:val="none" w:sz="0" w:space="0" w:color="auto"/>
              </w:divBdr>
            </w:div>
          </w:divsChild>
        </w:div>
        <w:div w:id="1725060343">
          <w:marLeft w:val="0"/>
          <w:marRight w:val="0"/>
          <w:marTop w:val="0"/>
          <w:marBottom w:val="0"/>
          <w:divBdr>
            <w:top w:val="none" w:sz="0" w:space="0" w:color="auto"/>
            <w:left w:val="none" w:sz="0" w:space="0" w:color="auto"/>
            <w:bottom w:val="none" w:sz="0" w:space="0" w:color="auto"/>
            <w:right w:val="none" w:sz="0" w:space="0" w:color="auto"/>
          </w:divBdr>
          <w:divsChild>
            <w:div w:id="1805542630">
              <w:marLeft w:val="0"/>
              <w:marRight w:val="0"/>
              <w:marTop w:val="0"/>
              <w:marBottom w:val="0"/>
              <w:divBdr>
                <w:top w:val="none" w:sz="0" w:space="0" w:color="auto"/>
                <w:left w:val="none" w:sz="0" w:space="0" w:color="auto"/>
                <w:bottom w:val="none" w:sz="0" w:space="0" w:color="auto"/>
                <w:right w:val="none" w:sz="0" w:space="0" w:color="auto"/>
              </w:divBdr>
            </w:div>
          </w:divsChild>
        </w:div>
        <w:div w:id="1733772844">
          <w:marLeft w:val="0"/>
          <w:marRight w:val="0"/>
          <w:marTop w:val="0"/>
          <w:marBottom w:val="0"/>
          <w:divBdr>
            <w:top w:val="none" w:sz="0" w:space="0" w:color="auto"/>
            <w:left w:val="none" w:sz="0" w:space="0" w:color="auto"/>
            <w:bottom w:val="none" w:sz="0" w:space="0" w:color="auto"/>
            <w:right w:val="none" w:sz="0" w:space="0" w:color="auto"/>
          </w:divBdr>
          <w:divsChild>
            <w:div w:id="1381708743">
              <w:marLeft w:val="0"/>
              <w:marRight w:val="0"/>
              <w:marTop w:val="0"/>
              <w:marBottom w:val="0"/>
              <w:divBdr>
                <w:top w:val="none" w:sz="0" w:space="0" w:color="auto"/>
                <w:left w:val="none" w:sz="0" w:space="0" w:color="auto"/>
                <w:bottom w:val="none" w:sz="0" w:space="0" w:color="auto"/>
                <w:right w:val="none" w:sz="0" w:space="0" w:color="auto"/>
              </w:divBdr>
            </w:div>
          </w:divsChild>
        </w:div>
        <w:div w:id="1735425547">
          <w:marLeft w:val="0"/>
          <w:marRight w:val="0"/>
          <w:marTop w:val="0"/>
          <w:marBottom w:val="0"/>
          <w:divBdr>
            <w:top w:val="none" w:sz="0" w:space="0" w:color="auto"/>
            <w:left w:val="none" w:sz="0" w:space="0" w:color="auto"/>
            <w:bottom w:val="none" w:sz="0" w:space="0" w:color="auto"/>
            <w:right w:val="none" w:sz="0" w:space="0" w:color="auto"/>
          </w:divBdr>
          <w:divsChild>
            <w:div w:id="1209683893">
              <w:marLeft w:val="0"/>
              <w:marRight w:val="0"/>
              <w:marTop w:val="0"/>
              <w:marBottom w:val="0"/>
              <w:divBdr>
                <w:top w:val="none" w:sz="0" w:space="0" w:color="auto"/>
                <w:left w:val="none" w:sz="0" w:space="0" w:color="auto"/>
                <w:bottom w:val="none" w:sz="0" w:space="0" w:color="auto"/>
                <w:right w:val="none" w:sz="0" w:space="0" w:color="auto"/>
              </w:divBdr>
            </w:div>
          </w:divsChild>
        </w:div>
        <w:div w:id="1746683895">
          <w:marLeft w:val="0"/>
          <w:marRight w:val="0"/>
          <w:marTop w:val="0"/>
          <w:marBottom w:val="0"/>
          <w:divBdr>
            <w:top w:val="none" w:sz="0" w:space="0" w:color="auto"/>
            <w:left w:val="none" w:sz="0" w:space="0" w:color="auto"/>
            <w:bottom w:val="none" w:sz="0" w:space="0" w:color="auto"/>
            <w:right w:val="none" w:sz="0" w:space="0" w:color="auto"/>
          </w:divBdr>
          <w:divsChild>
            <w:div w:id="266550479">
              <w:marLeft w:val="0"/>
              <w:marRight w:val="0"/>
              <w:marTop w:val="0"/>
              <w:marBottom w:val="0"/>
              <w:divBdr>
                <w:top w:val="none" w:sz="0" w:space="0" w:color="auto"/>
                <w:left w:val="none" w:sz="0" w:space="0" w:color="auto"/>
                <w:bottom w:val="none" w:sz="0" w:space="0" w:color="auto"/>
                <w:right w:val="none" w:sz="0" w:space="0" w:color="auto"/>
              </w:divBdr>
            </w:div>
          </w:divsChild>
        </w:div>
        <w:div w:id="1755739388">
          <w:marLeft w:val="0"/>
          <w:marRight w:val="0"/>
          <w:marTop w:val="0"/>
          <w:marBottom w:val="0"/>
          <w:divBdr>
            <w:top w:val="none" w:sz="0" w:space="0" w:color="auto"/>
            <w:left w:val="none" w:sz="0" w:space="0" w:color="auto"/>
            <w:bottom w:val="none" w:sz="0" w:space="0" w:color="auto"/>
            <w:right w:val="none" w:sz="0" w:space="0" w:color="auto"/>
          </w:divBdr>
          <w:divsChild>
            <w:div w:id="460539194">
              <w:marLeft w:val="0"/>
              <w:marRight w:val="0"/>
              <w:marTop w:val="0"/>
              <w:marBottom w:val="0"/>
              <w:divBdr>
                <w:top w:val="none" w:sz="0" w:space="0" w:color="auto"/>
                <w:left w:val="none" w:sz="0" w:space="0" w:color="auto"/>
                <w:bottom w:val="none" w:sz="0" w:space="0" w:color="auto"/>
                <w:right w:val="none" w:sz="0" w:space="0" w:color="auto"/>
              </w:divBdr>
            </w:div>
          </w:divsChild>
        </w:div>
        <w:div w:id="1783107309">
          <w:marLeft w:val="0"/>
          <w:marRight w:val="0"/>
          <w:marTop w:val="0"/>
          <w:marBottom w:val="0"/>
          <w:divBdr>
            <w:top w:val="none" w:sz="0" w:space="0" w:color="auto"/>
            <w:left w:val="none" w:sz="0" w:space="0" w:color="auto"/>
            <w:bottom w:val="none" w:sz="0" w:space="0" w:color="auto"/>
            <w:right w:val="none" w:sz="0" w:space="0" w:color="auto"/>
          </w:divBdr>
          <w:divsChild>
            <w:div w:id="1988897281">
              <w:marLeft w:val="0"/>
              <w:marRight w:val="0"/>
              <w:marTop w:val="0"/>
              <w:marBottom w:val="0"/>
              <w:divBdr>
                <w:top w:val="none" w:sz="0" w:space="0" w:color="auto"/>
                <w:left w:val="none" w:sz="0" w:space="0" w:color="auto"/>
                <w:bottom w:val="none" w:sz="0" w:space="0" w:color="auto"/>
                <w:right w:val="none" w:sz="0" w:space="0" w:color="auto"/>
              </w:divBdr>
            </w:div>
          </w:divsChild>
        </w:div>
        <w:div w:id="1794707208">
          <w:marLeft w:val="0"/>
          <w:marRight w:val="0"/>
          <w:marTop w:val="0"/>
          <w:marBottom w:val="0"/>
          <w:divBdr>
            <w:top w:val="none" w:sz="0" w:space="0" w:color="auto"/>
            <w:left w:val="none" w:sz="0" w:space="0" w:color="auto"/>
            <w:bottom w:val="none" w:sz="0" w:space="0" w:color="auto"/>
            <w:right w:val="none" w:sz="0" w:space="0" w:color="auto"/>
          </w:divBdr>
          <w:divsChild>
            <w:div w:id="1956211238">
              <w:marLeft w:val="0"/>
              <w:marRight w:val="0"/>
              <w:marTop w:val="0"/>
              <w:marBottom w:val="0"/>
              <w:divBdr>
                <w:top w:val="none" w:sz="0" w:space="0" w:color="auto"/>
                <w:left w:val="none" w:sz="0" w:space="0" w:color="auto"/>
                <w:bottom w:val="none" w:sz="0" w:space="0" w:color="auto"/>
                <w:right w:val="none" w:sz="0" w:space="0" w:color="auto"/>
              </w:divBdr>
            </w:div>
          </w:divsChild>
        </w:div>
        <w:div w:id="1797719664">
          <w:marLeft w:val="0"/>
          <w:marRight w:val="0"/>
          <w:marTop w:val="0"/>
          <w:marBottom w:val="0"/>
          <w:divBdr>
            <w:top w:val="none" w:sz="0" w:space="0" w:color="auto"/>
            <w:left w:val="none" w:sz="0" w:space="0" w:color="auto"/>
            <w:bottom w:val="none" w:sz="0" w:space="0" w:color="auto"/>
            <w:right w:val="none" w:sz="0" w:space="0" w:color="auto"/>
          </w:divBdr>
          <w:divsChild>
            <w:div w:id="1153721280">
              <w:marLeft w:val="0"/>
              <w:marRight w:val="0"/>
              <w:marTop w:val="0"/>
              <w:marBottom w:val="0"/>
              <w:divBdr>
                <w:top w:val="none" w:sz="0" w:space="0" w:color="auto"/>
                <w:left w:val="none" w:sz="0" w:space="0" w:color="auto"/>
                <w:bottom w:val="none" w:sz="0" w:space="0" w:color="auto"/>
                <w:right w:val="none" w:sz="0" w:space="0" w:color="auto"/>
              </w:divBdr>
            </w:div>
          </w:divsChild>
        </w:div>
        <w:div w:id="1803958625">
          <w:marLeft w:val="0"/>
          <w:marRight w:val="0"/>
          <w:marTop w:val="0"/>
          <w:marBottom w:val="0"/>
          <w:divBdr>
            <w:top w:val="none" w:sz="0" w:space="0" w:color="auto"/>
            <w:left w:val="none" w:sz="0" w:space="0" w:color="auto"/>
            <w:bottom w:val="none" w:sz="0" w:space="0" w:color="auto"/>
            <w:right w:val="none" w:sz="0" w:space="0" w:color="auto"/>
          </w:divBdr>
          <w:divsChild>
            <w:div w:id="1328168120">
              <w:marLeft w:val="0"/>
              <w:marRight w:val="0"/>
              <w:marTop w:val="0"/>
              <w:marBottom w:val="0"/>
              <w:divBdr>
                <w:top w:val="none" w:sz="0" w:space="0" w:color="auto"/>
                <w:left w:val="none" w:sz="0" w:space="0" w:color="auto"/>
                <w:bottom w:val="none" w:sz="0" w:space="0" w:color="auto"/>
                <w:right w:val="none" w:sz="0" w:space="0" w:color="auto"/>
              </w:divBdr>
            </w:div>
          </w:divsChild>
        </w:div>
        <w:div w:id="1851331669">
          <w:marLeft w:val="0"/>
          <w:marRight w:val="0"/>
          <w:marTop w:val="0"/>
          <w:marBottom w:val="0"/>
          <w:divBdr>
            <w:top w:val="none" w:sz="0" w:space="0" w:color="auto"/>
            <w:left w:val="none" w:sz="0" w:space="0" w:color="auto"/>
            <w:bottom w:val="none" w:sz="0" w:space="0" w:color="auto"/>
            <w:right w:val="none" w:sz="0" w:space="0" w:color="auto"/>
          </w:divBdr>
          <w:divsChild>
            <w:div w:id="1253005855">
              <w:marLeft w:val="0"/>
              <w:marRight w:val="0"/>
              <w:marTop w:val="0"/>
              <w:marBottom w:val="0"/>
              <w:divBdr>
                <w:top w:val="none" w:sz="0" w:space="0" w:color="auto"/>
                <w:left w:val="none" w:sz="0" w:space="0" w:color="auto"/>
                <w:bottom w:val="none" w:sz="0" w:space="0" w:color="auto"/>
                <w:right w:val="none" w:sz="0" w:space="0" w:color="auto"/>
              </w:divBdr>
            </w:div>
          </w:divsChild>
        </w:div>
        <w:div w:id="1892110373">
          <w:marLeft w:val="0"/>
          <w:marRight w:val="0"/>
          <w:marTop w:val="0"/>
          <w:marBottom w:val="0"/>
          <w:divBdr>
            <w:top w:val="none" w:sz="0" w:space="0" w:color="auto"/>
            <w:left w:val="none" w:sz="0" w:space="0" w:color="auto"/>
            <w:bottom w:val="none" w:sz="0" w:space="0" w:color="auto"/>
            <w:right w:val="none" w:sz="0" w:space="0" w:color="auto"/>
          </w:divBdr>
          <w:divsChild>
            <w:div w:id="1361515217">
              <w:marLeft w:val="0"/>
              <w:marRight w:val="0"/>
              <w:marTop w:val="0"/>
              <w:marBottom w:val="0"/>
              <w:divBdr>
                <w:top w:val="none" w:sz="0" w:space="0" w:color="auto"/>
                <w:left w:val="none" w:sz="0" w:space="0" w:color="auto"/>
                <w:bottom w:val="none" w:sz="0" w:space="0" w:color="auto"/>
                <w:right w:val="none" w:sz="0" w:space="0" w:color="auto"/>
              </w:divBdr>
            </w:div>
          </w:divsChild>
        </w:div>
        <w:div w:id="1960868970">
          <w:marLeft w:val="0"/>
          <w:marRight w:val="0"/>
          <w:marTop w:val="0"/>
          <w:marBottom w:val="0"/>
          <w:divBdr>
            <w:top w:val="none" w:sz="0" w:space="0" w:color="auto"/>
            <w:left w:val="none" w:sz="0" w:space="0" w:color="auto"/>
            <w:bottom w:val="none" w:sz="0" w:space="0" w:color="auto"/>
            <w:right w:val="none" w:sz="0" w:space="0" w:color="auto"/>
          </w:divBdr>
          <w:divsChild>
            <w:div w:id="778140957">
              <w:marLeft w:val="0"/>
              <w:marRight w:val="0"/>
              <w:marTop w:val="0"/>
              <w:marBottom w:val="0"/>
              <w:divBdr>
                <w:top w:val="none" w:sz="0" w:space="0" w:color="auto"/>
                <w:left w:val="none" w:sz="0" w:space="0" w:color="auto"/>
                <w:bottom w:val="none" w:sz="0" w:space="0" w:color="auto"/>
                <w:right w:val="none" w:sz="0" w:space="0" w:color="auto"/>
              </w:divBdr>
            </w:div>
          </w:divsChild>
        </w:div>
        <w:div w:id="1968271163">
          <w:marLeft w:val="0"/>
          <w:marRight w:val="0"/>
          <w:marTop w:val="0"/>
          <w:marBottom w:val="0"/>
          <w:divBdr>
            <w:top w:val="none" w:sz="0" w:space="0" w:color="auto"/>
            <w:left w:val="none" w:sz="0" w:space="0" w:color="auto"/>
            <w:bottom w:val="none" w:sz="0" w:space="0" w:color="auto"/>
            <w:right w:val="none" w:sz="0" w:space="0" w:color="auto"/>
          </w:divBdr>
          <w:divsChild>
            <w:div w:id="1576207303">
              <w:marLeft w:val="0"/>
              <w:marRight w:val="0"/>
              <w:marTop w:val="0"/>
              <w:marBottom w:val="0"/>
              <w:divBdr>
                <w:top w:val="none" w:sz="0" w:space="0" w:color="auto"/>
                <w:left w:val="none" w:sz="0" w:space="0" w:color="auto"/>
                <w:bottom w:val="none" w:sz="0" w:space="0" w:color="auto"/>
                <w:right w:val="none" w:sz="0" w:space="0" w:color="auto"/>
              </w:divBdr>
            </w:div>
          </w:divsChild>
        </w:div>
        <w:div w:id="1971665841">
          <w:marLeft w:val="0"/>
          <w:marRight w:val="0"/>
          <w:marTop w:val="0"/>
          <w:marBottom w:val="0"/>
          <w:divBdr>
            <w:top w:val="none" w:sz="0" w:space="0" w:color="auto"/>
            <w:left w:val="none" w:sz="0" w:space="0" w:color="auto"/>
            <w:bottom w:val="none" w:sz="0" w:space="0" w:color="auto"/>
            <w:right w:val="none" w:sz="0" w:space="0" w:color="auto"/>
          </w:divBdr>
          <w:divsChild>
            <w:div w:id="775295450">
              <w:marLeft w:val="0"/>
              <w:marRight w:val="0"/>
              <w:marTop w:val="0"/>
              <w:marBottom w:val="0"/>
              <w:divBdr>
                <w:top w:val="none" w:sz="0" w:space="0" w:color="auto"/>
                <w:left w:val="none" w:sz="0" w:space="0" w:color="auto"/>
                <w:bottom w:val="none" w:sz="0" w:space="0" w:color="auto"/>
                <w:right w:val="none" w:sz="0" w:space="0" w:color="auto"/>
              </w:divBdr>
            </w:div>
            <w:div w:id="1881090127">
              <w:marLeft w:val="0"/>
              <w:marRight w:val="0"/>
              <w:marTop w:val="0"/>
              <w:marBottom w:val="0"/>
              <w:divBdr>
                <w:top w:val="none" w:sz="0" w:space="0" w:color="auto"/>
                <w:left w:val="none" w:sz="0" w:space="0" w:color="auto"/>
                <w:bottom w:val="none" w:sz="0" w:space="0" w:color="auto"/>
                <w:right w:val="none" w:sz="0" w:space="0" w:color="auto"/>
              </w:divBdr>
            </w:div>
          </w:divsChild>
        </w:div>
        <w:div w:id="2002348188">
          <w:marLeft w:val="0"/>
          <w:marRight w:val="0"/>
          <w:marTop w:val="0"/>
          <w:marBottom w:val="0"/>
          <w:divBdr>
            <w:top w:val="none" w:sz="0" w:space="0" w:color="auto"/>
            <w:left w:val="none" w:sz="0" w:space="0" w:color="auto"/>
            <w:bottom w:val="none" w:sz="0" w:space="0" w:color="auto"/>
            <w:right w:val="none" w:sz="0" w:space="0" w:color="auto"/>
          </w:divBdr>
          <w:divsChild>
            <w:div w:id="163323716">
              <w:marLeft w:val="0"/>
              <w:marRight w:val="0"/>
              <w:marTop w:val="0"/>
              <w:marBottom w:val="0"/>
              <w:divBdr>
                <w:top w:val="none" w:sz="0" w:space="0" w:color="auto"/>
                <w:left w:val="none" w:sz="0" w:space="0" w:color="auto"/>
                <w:bottom w:val="none" w:sz="0" w:space="0" w:color="auto"/>
                <w:right w:val="none" w:sz="0" w:space="0" w:color="auto"/>
              </w:divBdr>
            </w:div>
            <w:div w:id="1668827108">
              <w:marLeft w:val="0"/>
              <w:marRight w:val="0"/>
              <w:marTop w:val="0"/>
              <w:marBottom w:val="0"/>
              <w:divBdr>
                <w:top w:val="none" w:sz="0" w:space="0" w:color="auto"/>
                <w:left w:val="none" w:sz="0" w:space="0" w:color="auto"/>
                <w:bottom w:val="none" w:sz="0" w:space="0" w:color="auto"/>
                <w:right w:val="none" w:sz="0" w:space="0" w:color="auto"/>
              </w:divBdr>
            </w:div>
            <w:div w:id="2142116592">
              <w:marLeft w:val="0"/>
              <w:marRight w:val="0"/>
              <w:marTop w:val="0"/>
              <w:marBottom w:val="0"/>
              <w:divBdr>
                <w:top w:val="none" w:sz="0" w:space="0" w:color="auto"/>
                <w:left w:val="none" w:sz="0" w:space="0" w:color="auto"/>
                <w:bottom w:val="none" w:sz="0" w:space="0" w:color="auto"/>
                <w:right w:val="none" w:sz="0" w:space="0" w:color="auto"/>
              </w:divBdr>
            </w:div>
          </w:divsChild>
        </w:div>
        <w:div w:id="2021739330">
          <w:marLeft w:val="0"/>
          <w:marRight w:val="0"/>
          <w:marTop w:val="0"/>
          <w:marBottom w:val="0"/>
          <w:divBdr>
            <w:top w:val="none" w:sz="0" w:space="0" w:color="auto"/>
            <w:left w:val="none" w:sz="0" w:space="0" w:color="auto"/>
            <w:bottom w:val="none" w:sz="0" w:space="0" w:color="auto"/>
            <w:right w:val="none" w:sz="0" w:space="0" w:color="auto"/>
          </w:divBdr>
          <w:divsChild>
            <w:div w:id="1194922832">
              <w:marLeft w:val="0"/>
              <w:marRight w:val="0"/>
              <w:marTop w:val="0"/>
              <w:marBottom w:val="0"/>
              <w:divBdr>
                <w:top w:val="none" w:sz="0" w:space="0" w:color="auto"/>
                <w:left w:val="none" w:sz="0" w:space="0" w:color="auto"/>
                <w:bottom w:val="none" w:sz="0" w:space="0" w:color="auto"/>
                <w:right w:val="none" w:sz="0" w:space="0" w:color="auto"/>
              </w:divBdr>
            </w:div>
          </w:divsChild>
        </w:div>
        <w:div w:id="2023510643">
          <w:marLeft w:val="0"/>
          <w:marRight w:val="0"/>
          <w:marTop w:val="0"/>
          <w:marBottom w:val="0"/>
          <w:divBdr>
            <w:top w:val="none" w:sz="0" w:space="0" w:color="auto"/>
            <w:left w:val="none" w:sz="0" w:space="0" w:color="auto"/>
            <w:bottom w:val="none" w:sz="0" w:space="0" w:color="auto"/>
            <w:right w:val="none" w:sz="0" w:space="0" w:color="auto"/>
          </w:divBdr>
          <w:divsChild>
            <w:div w:id="1141191380">
              <w:marLeft w:val="0"/>
              <w:marRight w:val="0"/>
              <w:marTop w:val="0"/>
              <w:marBottom w:val="0"/>
              <w:divBdr>
                <w:top w:val="none" w:sz="0" w:space="0" w:color="auto"/>
                <w:left w:val="none" w:sz="0" w:space="0" w:color="auto"/>
                <w:bottom w:val="none" w:sz="0" w:space="0" w:color="auto"/>
                <w:right w:val="none" w:sz="0" w:space="0" w:color="auto"/>
              </w:divBdr>
            </w:div>
          </w:divsChild>
        </w:div>
        <w:div w:id="2028022118">
          <w:marLeft w:val="0"/>
          <w:marRight w:val="0"/>
          <w:marTop w:val="0"/>
          <w:marBottom w:val="0"/>
          <w:divBdr>
            <w:top w:val="none" w:sz="0" w:space="0" w:color="auto"/>
            <w:left w:val="none" w:sz="0" w:space="0" w:color="auto"/>
            <w:bottom w:val="none" w:sz="0" w:space="0" w:color="auto"/>
            <w:right w:val="none" w:sz="0" w:space="0" w:color="auto"/>
          </w:divBdr>
          <w:divsChild>
            <w:div w:id="1293365588">
              <w:marLeft w:val="0"/>
              <w:marRight w:val="0"/>
              <w:marTop w:val="0"/>
              <w:marBottom w:val="0"/>
              <w:divBdr>
                <w:top w:val="none" w:sz="0" w:space="0" w:color="auto"/>
                <w:left w:val="none" w:sz="0" w:space="0" w:color="auto"/>
                <w:bottom w:val="none" w:sz="0" w:space="0" w:color="auto"/>
                <w:right w:val="none" w:sz="0" w:space="0" w:color="auto"/>
              </w:divBdr>
            </w:div>
          </w:divsChild>
        </w:div>
        <w:div w:id="2031029173">
          <w:marLeft w:val="0"/>
          <w:marRight w:val="0"/>
          <w:marTop w:val="0"/>
          <w:marBottom w:val="0"/>
          <w:divBdr>
            <w:top w:val="none" w:sz="0" w:space="0" w:color="auto"/>
            <w:left w:val="none" w:sz="0" w:space="0" w:color="auto"/>
            <w:bottom w:val="none" w:sz="0" w:space="0" w:color="auto"/>
            <w:right w:val="none" w:sz="0" w:space="0" w:color="auto"/>
          </w:divBdr>
          <w:divsChild>
            <w:div w:id="789276405">
              <w:marLeft w:val="0"/>
              <w:marRight w:val="0"/>
              <w:marTop w:val="0"/>
              <w:marBottom w:val="0"/>
              <w:divBdr>
                <w:top w:val="none" w:sz="0" w:space="0" w:color="auto"/>
                <w:left w:val="none" w:sz="0" w:space="0" w:color="auto"/>
                <w:bottom w:val="none" w:sz="0" w:space="0" w:color="auto"/>
                <w:right w:val="none" w:sz="0" w:space="0" w:color="auto"/>
              </w:divBdr>
            </w:div>
          </w:divsChild>
        </w:div>
        <w:div w:id="2075808920">
          <w:marLeft w:val="0"/>
          <w:marRight w:val="0"/>
          <w:marTop w:val="0"/>
          <w:marBottom w:val="0"/>
          <w:divBdr>
            <w:top w:val="none" w:sz="0" w:space="0" w:color="auto"/>
            <w:left w:val="none" w:sz="0" w:space="0" w:color="auto"/>
            <w:bottom w:val="none" w:sz="0" w:space="0" w:color="auto"/>
            <w:right w:val="none" w:sz="0" w:space="0" w:color="auto"/>
          </w:divBdr>
          <w:divsChild>
            <w:div w:id="211695756">
              <w:marLeft w:val="0"/>
              <w:marRight w:val="0"/>
              <w:marTop w:val="0"/>
              <w:marBottom w:val="0"/>
              <w:divBdr>
                <w:top w:val="none" w:sz="0" w:space="0" w:color="auto"/>
                <w:left w:val="none" w:sz="0" w:space="0" w:color="auto"/>
                <w:bottom w:val="none" w:sz="0" w:space="0" w:color="auto"/>
                <w:right w:val="none" w:sz="0" w:space="0" w:color="auto"/>
              </w:divBdr>
            </w:div>
          </w:divsChild>
        </w:div>
        <w:div w:id="2087457437">
          <w:marLeft w:val="0"/>
          <w:marRight w:val="0"/>
          <w:marTop w:val="0"/>
          <w:marBottom w:val="0"/>
          <w:divBdr>
            <w:top w:val="none" w:sz="0" w:space="0" w:color="auto"/>
            <w:left w:val="none" w:sz="0" w:space="0" w:color="auto"/>
            <w:bottom w:val="none" w:sz="0" w:space="0" w:color="auto"/>
            <w:right w:val="none" w:sz="0" w:space="0" w:color="auto"/>
          </w:divBdr>
          <w:divsChild>
            <w:div w:id="1585410079">
              <w:marLeft w:val="0"/>
              <w:marRight w:val="0"/>
              <w:marTop w:val="0"/>
              <w:marBottom w:val="0"/>
              <w:divBdr>
                <w:top w:val="none" w:sz="0" w:space="0" w:color="auto"/>
                <w:left w:val="none" w:sz="0" w:space="0" w:color="auto"/>
                <w:bottom w:val="none" w:sz="0" w:space="0" w:color="auto"/>
                <w:right w:val="none" w:sz="0" w:space="0" w:color="auto"/>
              </w:divBdr>
            </w:div>
          </w:divsChild>
        </w:div>
        <w:div w:id="2090619331">
          <w:marLeft w:val="0"/>
          <w:marRight w:val="0"/>
          <w:marTop w:val="0"/>
          <w:marBottom w:val="0"/>
          <w:divBdr>
            <w:top w:val="none" w:sz="0" w:space="0" w:color="auto"/>
            <w:left w:val="none" w:sz="0" w:space="0" w:color="auto"/>
            <w:bottom w:val="none" w:sz="0" w:space="0" w:color="auto"/>
            <w:right w:val="none" w:sz="0" w:space="0" w:color="auto"/>
          </w:divBdr>
          <w:divsChild>
            <w:div w:id="268516036">
              <w:marLeft w:val="0"/>
              <w:marRight w:val="0"/>
              <w:marTop w:val="0"/>
              <w:marBottom w:val="0"/>
              <w:divBdr>
                <w:top w:val="none" w:sz="0" w:space="0" w:color="auto"/>
                <w:left w:val="none" w:sz="0" w:space="0" w:color="auto"/>
                <w:bottom w:val="none" w:sz="0" w:space="0" w:color="auto"/>
                <w:right w:val="none" w:sz="0" w:space="0" w:color="auto"/>
              </w:divBdr>
            </w:div>
          </w:divsChild>
        </w:div>
        <w:div w:id="2095348514">
          <w:marLeft w:val="0"/>
          <w:marRight w:val="0"/>
          <w:marTop w:val="0"/>
          <w:marBottom w:val="0"/>
          <w:divBdr>
            <w:top w:val="none" w:sz="0" w:space="0" w:color="auto"/>
            <w:left w:val="none" w:sz="0" w:space="0" w:color="auto"/>
            <w:bottom w:val="none" w:sz="0" w:space="0" w:color="auto"/>
            <w:right w:val="none" w:sz="0" w:space="0" w:color="auto"/>
          </w:divBdr>
          <w:divsChild>
            <w:div w:id="1160074763">
              <w:marLeft w:val="0"/>
              <w:marRight w:val="0"/>
              <w:marTop w:val="0"/>
              <w:marBottom w:val="0"/>
              <w:divBdr>
                <w:top w:val="none" w:sz="0" w:space="0" w:color="auto"/>
                <w:left w:val="none" w:sz="0" w:space="0" w:color="auto"/>
                <w:bottom w:val="none" w:sz="0" w:space="0" w:color="auto"/>
                <w:right w:val="none" w:sz="0" w:space="0" w:color="auto"/>
              </w:divBdr>
            </w:div>
          </w:divsChild>
        </w:div>
        <w:div w:id="2112585570">
          <w:marLeft w:val="0"/>
          <w:marRight w:val="0"/>
          <w:marTop w:val="0"/>
          <w:marBottom w:val="0"/>
          <w:divBdr>
            <w:top w:val="none" w:sz="0" w:space="0" w:color="auto"/>
            <w:left w:val="none" w:sz="0" w:space="0" w:color="auto"/>
            <w:bottom w:val="none" w:sz="0" w:space="0" w:color="auto"/>
            <w:right w:val="none" w:sz="0" w:space="0" w:color="auto"/>
          </w:divBdr>
          <w:divsChild>
            <w:div w:id="44526795">
              <w:marLeft w:val="0"/>
              <w:marRight w:val="0"/>
              <w:marTop w:val="0"/>
              <w:marBottom w:val="0"/>
              <w:divBdr>
                <w:top w:val="none" w:sz="0" w:space="0" w:color="auto"/>
                <w:left w:val="none" w:sz="0" w:space="0" w:color="auto"/>
                <w:bottom w:val="none" w:sz="0" w:space="0" w:color="auto"/>
                <w:right w:val="none" w:sz="0" w:space="0" w:color="auto"/>
              </w:divBdr>
            </w:div>
            <w:div w:id="783155714">
              <w:marLeft w:val="0"/>
              <w:marRight w:val="0"/>
              <w:marTop w:val="0"/>
              <w:marBottom w:val="0"/>
              <w:divBdr>
                <w:top w:val="none" w:sz="0" w:space="0" w:color="auto"/>
                <w:left w:val="none" w:sz="0" w:space="0" w:color="auto"/>
                <w:bottom w:val="none" w:sz="0" w:space="0" w:color="auto"/>
                <w:right w:val="none" w:sz="0" w:space="0" w:color="auto"/>
              </w:divBdr>
            </w:div>
            <w:div w:id="1128626606">
              <w:marLeft w:val="0"/>
              <w:marRight w:val="0"/>
              <w:marTop w:val="0"/>
              <w:marBottom w:val="0"/>
              <w:divBdr>
                <w:top w:val="none" w:sz="0" w:space="0" w:color="auto"/>
                <w:left w:val="none" w:sz="0" w:space="0" w:color="auto"/>
                <w:bottom w:val="none" w:sz="0" w:space="0" w:color="auto"/>
                <w:right w:val="none" w:sz="0" w:space="0" w:color="auto"/>
              </w:divBdr>
            </w:div>
            <w:div w:id="1403092824">
              <w:marLeft w:val="0"/>
              <w:marRight w:val="0"/>
              <w:marTop w:val="0"/>
              <w:marBottom w:val="0"/>
              <w:divBdr>
                <w:top w:val="none" w:sz="0" w:space="0" w:color="auto"/>
                <w:left w:val="none" w:sz="0" w:space="0" w:color="auto"/>
                <w:bottom w:val="none" w:sz="0" w:space="0" w:color="auto"/>
                <w:right w:val="none" w:sz="0" w:space="0" w:color="auto"/>
              </w:divBdr>
            </w:div>
            <w:div w:id="1755274125">
              <w:marLeft w:val="0"/>
              <w:marRight w:val="0"/>
              <w:marTop w:val="0"/>
              <w:marBottom w:val="0"/>
              <w:divBdr>
                <w:top w:val="none" w:sz="0" w:space="0" w:color="auto"/>
                <w:left w:val="none" w:sz="0" w:space="0" w:color="auto"/>
                <w:bottom w:val="none" w:sz="0" w:space="0" w:color="auto"/>
                <w:right w:val="none" w:sz="0" w:space="0" w:color="auto"/>
              </w:divBdr>
            </w:div>
          </w:divsChild>
        </w:div>
        <w:div w:id="2113353257">
          <w:marLeft w:val="0"/>
          <w:marRight w:val="0"/>
          <w:marTop w:val="0"/>
          <w:marBottom w:val="0"/>
          <w:divBdr>
            <w:top w:val="none" w:sz="0" w:space="0" w:color="auto"/>
            <w:left w:val="none" w:sz="0" w:space="0" w:color="auto"/>
            <w:bottom w:val="none" w:sz="0" w:space="0" w:color="auto"/>
            <w:right w:val="none" w:sz="0" w:space="0" w:color="auto"/>
          </w:divBdr>
          <w:divsChild>
            <w:div w:id="105928507">
              <w:marLeft w:val="0"/>
              <w:marRight w:val="0"/>
              <w:marTop w:val="0"/>
              <w:marBottom w:val="0"/>
              <w:divBdr>
                <w:top w:val="none" w:sz="0" w:space="0" w:color="auto"/>
                <w:left w:val="none" w:sz="0" w:space="0" w:color="auto"/>
                <w:bottom w:val="none" w:sz="0" w:space="0" w:color="auto"/>
                <w:right w:val="none" w:sz="0" w:space="0" w:color="auto"/>
              </w:divBdr>
            </w:div>
            <w:div w:id="221870375">
              <w:marLeft w:val="0"/>
              <w:marRight w:val="0"/>
              <w:marTop w:val="0"/>
              <w:marBottom w:val="0"/>
              <w:divBdr>
                <w:top w:val="none" w:sz="0" w:space="0" w:color="auto"/>
                <w:left w:val="none" w:sz="0" w:space="0" w:color="auto"/>
                <w:bottom w:val="none" w:sz="0" w:space="0" w:color="auto"/>
                <w:right w:val="none" w:sz="0" w:space="0" w:color="auto"/>
              </w:divBdr>
            </w:div>
            <w:div w:id="414672336">
              <w:marLeft w:val="0"/>
              <w:marRight w:val="0"/>
              <w:marTop w:val="0"/>
              <w:marBottom w:val="0"/>
              <w:divBdr>
                <w:top w:val="none" w:sz="0" w:space="0" w:color="auto"/>
                <w:left w:val="none" w:sz="0" w:space="0" w:color="auto"/>
                <w:bottom w:val="none" w:sz="0" w:space="0" w:color="auto"/>
                <w:right w:val="none" w:sz="0" w:space="0" w:color="auto"/>
              </w:divBdr>
            </w:div>
            <w:div w:id="600064104">
              <w:marLeft w:val="0"/>
              <w:marRight w:val="0"/>
              <w:marTop w:val="0"/>
              <w:marBottom w:val="0"/>
              <w:divBdr>
                <w:top w:val="none" w:sz="0" w:space="0" w:color="auto"/>
                <w:left w:val="none" w:sz="0" w:space="0" w:color="auto"/>
                <w:bottom w:val="none" w:sz="0" w:space="0" w:color="auto"/>
                <w:right w:val="none" w:sz="0" w:space="0" w:color="auto"/>
              </w:divBdr>
            </w:div>
            <w:div w:id="908198341">
              <w:marLeft w:val="0"/>
              <w:marRight w:val="0"/>
              <w:marTop w:val="0"/>
              <w:marBottom w:val="0"/>
              <w:divBdr>
                <w:top w:val="none" w:sz="0" w:space="0" w:color="auto"/>
                <w:left w:val="none" w:sz="0" w:space="0" w:color="auto"/>
                <w:bottom w:val="none" w:sz="0" w:space="0" w:color="auto"/>
                <w:right w:val="none" w:sz="0" w:space="0" w:color="auto"/>
              </w:divBdr>
            </w:div>
            <w:div w:id="994722281">
              <w:marLeft w:val="0"/>
              <w:marRight w:val="0"/>
              <w:marTop w:val="0"/>
              <w:marBottom w:val="0"/>
              <w:divBdr>
                <w:top w:val="none" w:sz="0" w:space="0" w:color="auto"/>
                <w:left w:val="none" w:sz="0" w:space="0" w:color="auto"/>
                <w:bottom w:val="none" w:sz="0" w:space="0" w:color="auto"/>
                <w:right w:val="none" w:sz="0" w:space="0" w:color="auto"/>
              </w:divBdr>
            </w:div>
            <w:div w:id="1711108231">
              <w:marLeft w:val="0"/>
              <w:marRight w:val="0"/>
              <w:marTop w:val="0"/>
              <w:marBottom w:val="0"/>
              <w:divBdr>
                <w:top w:val="none" w:sz="0" w:space="0" w:color="auto"/>
                <w:left w:val="none" w:sz="0" w:space="0" w:color="auto"/>
                <w:bottom w:val="none" w:sz="0" w:space="0" w:color="auto"/>
                <w:right w:val="none" w:sz="0" w:space="0" w:color="auto"/>
              </w:divBdr>
            </w:div>
            <w:div w:id="1826238104">
              <w:marLeft w:val="0"/>
              <w:marRight w:val="0"/>
              <w:marTop w:val="0"/>
              <w:marBottom w:val="0"/>
              <w:divBdr>
                <w:top w:val="none" w:sz="0" w:space="0" w:color="auto"/>
                <w:left w:val="none" w:sz="0" w:space="0" w:color="auto"/>
                <w:bottom w:val="none" w:sz="0" w:space="0" w:color="auto"/>
                <w:right w:val="none" w:sz="0" w:space="0" w:color="auto"/>
              </w:divBdr>
            </w:div>
            <w:div w:id="2025397879">
              <w:marLeft w:val="0"/>
              <w:marRight w:val="0"/>
              <w:marTop w:val="0"/>
              <w:marBottom w:val="0"/>
              <w:divBdr>
                <w:top w:val="none" w:sz="0" w:space="0" w:color="auto"/>
                <w:left w:val="none" w:sz="0" w:space="0" w:color="auto"/>
                <w:bottom w:val="none" w:sz="0" w:space="0" w:color="auto"/>
                <w:right w:val="none" w:sz="0" w:space="0" w:color="auto"/>
              </w:divBdr>
            </w:div>
          </w:divsChild>
        </w:div>
        <w:div w:id="2115704962">
          <w:marLeft w:val="0"/>
          <w:marRight w:val="0"/>
          <w:marTop w:val="0"/>
          <w:marBottom w:val="0"/>
          <w:divBdr>
            <w:top w:val="none" w:sz="0" w:space="0" w:color="auto"/>
            <w:left w:val="none" w:sz="0" w:space="0" w:color="auto"/>
            <w:bottom w:val="none" w:sz="0" w:space="0" w:color="auto"/>
            <w:right w:val="none" w:sz="0" w:space="0" w:color="auto"/>
          </w:divBdr>
          <w:divsChild>
            <w:div w:id="299503500">
              <w:marLeft w:val="0"/>
              <w:marRight w:val="0"/>
              <w:marTop w:val="0"/>
              <w:marBottom w:val="0"/>
              <w:divBdr>
                <w:top w:val="none" w:sz="0" w:space="0" w:color="auto"/>
                <w:left w:val="none" w:sz="0" w:space="0" w:color="auto"/>
                <w:bottom w:val="none" w:sz="0" w:space="0" w:color="auto"/>
                <w:right w:val="none" w:sz="0" w:space="0" w:color="auto"/>
              </w:divBdr>
            </w:div>
          </w:divsChild>
        </w:div>
        <w:div w:id="2131165372">
          <w:marLeft w:val="0"/>
          <w:marRight w:val="0"/>
          <w:marTop w:val="0"/>
          <w:marBottom w:val="0"/>
          <w:divBdr>
            <w:top w:val="none" w:sz="0" w:space="0" w:color="auto"/>
            <w:left w:val="none" w:sz="0" w:space="0" w:color="auto"/>
            <w:bottom w:val="none" w:sz="0" w:space="0" w:color="auto"/>
            <w:right w:val="none" w:sz="0" w:space="0" w:color="auto"/>
          </w:divBdr>
          <w:divsChild>
            <w:div w:id="84170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180290">
      <w:bodyDiv w:val="1"/>
      <w:marLeft w:val="0"/>
      <w:marRight w:val="0"/>
      <w:marTop w:val="0"/>
      <w:marBottom w:val="0"/>
      <w:divBdr>
        <w:top w:val="none" w:sz="0" w:space="0" w:color="auto"/>
        <w:left w:val="none" w:sz="0" w:space="0" w:color="auto"/>
        <w:bottom w:val="none" w:sz="0" w:space="0" w:color="auto"/>
        <w:right w:val="none" w:sz="0" w:space="0" w:color="auto"/>
      </w:divBdr>
      <w:divsChild>
        <w:div w:id="54931685">
          <w:marLeft w:val="0"/>
          <w:marRight w:val="0"/>
          <w:marTop w:val="0"/>
          <w:marBottom w:val="0"/>
          <w:divBdr>
            <w:top w:val="none" w:sz="0" w:space="0" w:color="auto"/>
            <w:left w:val="none" w:sz="0" w:space="0" w:color="auto"/>
            <w:bottom w:val="none" w:sz="0" w:space="0" w:color="auto"/>
            <w:right w:val="none" w:sz="0" w:space="0" w:color="auto"/>
          </w:divBdr>
        </w:div>
        <w:div w:id="176432828">
          <w:marLeft w:val="0"/>
          <w:marRight w:val="0"/>
          <w:marTop w:val="0"/>
          <w:marBottom w:val="0"/>
          <w:divBdr>
            <w:top w:val="none" w:sz="0" w:space="0" w:color="auto"/>
            <w:left w:val="none" w:sz="0" w:space="0" w:color="auto"/>
            <w:bottom w:val="none" w:sz="0" w:space="0" w:color="auto"/>
            <w:right w:val="none" w:sz="0" w:space="0" w:color="auto"/>
          </w:divBdr>
        </w:div>
        <w:div w:id="194125815">
          <w:marLeft w:val="0"/>
          <w:marRight w:val="0"/>
          <w:marTop w:val="0"/>
          <w:marBottom w:val="0"/>
          <w:divBdr>
            <w:top w:val="none" w:sz="0" w:space="0" w:color="auto"/>
            <w:left w:val="none" w:sz="0" w:space="0" w:color="auto"/>
            <w:bottom w:val="none" w:sz="0" w:space="0" w:color="auto"/>
            <w:right w:val="none" w:sz="0" w:space="0" w:color="auto"/>
          </w:divBdr>
        </w:div>
        <w:div w:id="672149259">
          <w:marLeft w:val="0"/>
          <w:marRight w:val="0"/>
          <w:marTop w:val="0"/>
          <w:marBottom w:val="0"/>
          <w:divBdr>
            <w:top w:val="none" w:sz="0" w:space="0" w:color="auto"/>
            <w:left w:val="none" w:sz="0" w:space="0" w:color="auto"/>
            <w:bottom w:val="none" w:sz="0" w:space="0" w:color="auto"/>
            <w:right w:val="none" w:sz="0" w:space="0" w:color="auto"/>
          </w:divBdr>
        </w:div>
        <w:div w:id="701324104">
          <w:marLeft w:val="0"/>
          <w:marRight w:val="0"/>
          <w:marTop w:val="0"/>
          <w:marBottom w:val="0"/>
          <w:divBdr>
            <w:top w:val="none" w:sz="0" w:space="0" w:color="auto"/>
            <w:left w:val="none" w:sz="0" w:space="0" w:color="auto"/>
            <w:bottom w:val="none" w:sz="0" w:space="0" w:color="auto"/>
            <w:right w:val="none" w:sz="0" w:space="0" w:color="auto"/>
          </w:divBdr>
        </w:div>
        <w:div w:id="1161892358">
          <w:marLeft w:val="0"/>
          <w:marRight w:val="0"/>
          <w:marTop w:val="0"/>
          <w:marBottom w:val="0"/>
          <w:divBdr>
            <w:top w:val="none" w:sz="0" w:space="0" w:color="auto"/>
            <w:left w:val="none" w:sz="0" w:space="0" w:color="auto"/>
            <w:bottom w:val="none" w:sz="0" w:space="0" w:color="auto"/>
            <w:right w:val="none" w:sz="0" w:space="0" w:color="auto"/>
          </w:divBdr>
        </w:div>
        <w:div w:id="1271208415">
          <w:marLeft w:val="0"/>
          <w:marRight w:val="0"/>
          <w:marTop w:val="0"/>
          <w:marBottom w:val="0"/>
          <w:divBdr>
            <w:top w:val="none" w:sz="0" w:space="0" w:color="auto"/>
            <w:left w:val="none" w:sz="0" w:space="0" w:color="auto"/>
            <w:bottom w:val="none" w:sz="0" w:space="0" w:color="auto"/>
            <w:right w:val="none" w:sz="0" w:space="0" w:color="auto"/>
          </w:divBdr>
        </w:div>
        <w:div w:id="1355351233">
          <w:marLeft w:val="0"/>
          <w:marRight w:val="0"/>
          <w:marTop w:val="0"/>
          <w:marBottom w:val="0"/>
          <w:divBdr>
            <w:top w:val="none" w:sz="0" w:space="0" w:color="auto"/>
            <w:left w:val="none" w:sz="0" w:space="0" w:color="auto"/>
            <w:bottom w:val="none" w:sz="0" w:space="0" w:color="auto"/>
            <w:right w:val="none" w:sz="0" w:space="0" w:color="auto"/>
          </w:divBdr>
        </w:div>
        <w:div w:id="1567257534">
          <w:marLeft w:val="0"/>
          <w:marRight w:val="0"/>
          <w:marTop w:val="0"/>
          <w:marBottom w:val="0"/>
          <w:divBdr>
            <w:top w:val="none" w:sz="0" w:space="0" w:color="auto"/>
            <w:left w:val="none" w:sz="0" w:space="0" w:color="auto"/>
            <w:bottom w:val="none" w:sz="0" w:space="0" w:color="auto"/>
            <w:right w:val="none" w:sz="0" w:space="0" w:color="auto"/>
          </w:divBdr>
        </w:div>
        <w:div w:id="1569681038">
          <w:marLeft w:val="0"/>
          <w:marRight w:val="0"/>
          <w:marTop w:val="0"/>
          <w:marBottom w:val="0"/>
          <w:divBdr>
            <w:top w:val="none" w:sz="0" w:space="0" w:color="auto"/>
            <w:left w:val="none" w:sz="0" w:space="0" w:color="auto"/>
            <w:bottom w:val="none" w:sz="0" w:space="0" w:color="auto"/>
            <w:right w:val="none" w:sz="0" w:space="0" w:color="auto"/>
          </w:divBdr>
        </w:div>
        <w:div w:id="1806700344">
          <w:marLeft w:val="0"/>
          <w:marRight w:val="0"/>
          <w:marTop w:val="0"/>
          <w:marBottom w:val="0"/>
          <w:divBdr>
            <w:top w:val="none" w:sz="0" w:space="0" w:color="auto"/>
            <w:left w:val="none" w:sz="0" w:space="0" w:color="auto"/>
            <w:bottom w:val="none" w:sz="0" w:space="0" w:color="auto"/>
            <w:right w:val="none" w:sz="0" w:space="0" w:color="auto"/>
          </w:divBdr>
        </w:div>
        <w:div w:id="1834953528">
          <w:marLeft w:val="0"/>
          <w:marRight w:val="0"/>
          <w:marTop w:val="0"/>
          <w:marBottom w:val="0"/>
          <w:divBdr>
            <w:top w:val="none" w:sz="0" w:space="0" w:color="auto"/>
            <w:left w:val="none" w:sz="0" w:space="0" w:color="auto"/>
            <w:bottom w:val="none" w:sz="0" w:space="0" w:color="auto"/>
            <w:right w:val="none" w:sz="0" w:space="0" w:color="auto"/>
          </w:divBdr>
        </w:div>
      </w:divsChild>
    </w:div>
    <w:div w:id="1500846115">
      <w:bodyDiv w:val="1"/>
      <w:marLeft w:val="0"/>
      <w:marRight w:val="0"/>
      <w:marTop w:val="0"/>
      <w:marBottom w:val="0"/>
      <w:divBdr>
        <w:top w:val="none" w:sz="0" w:space="0" w:color="auto"/>
        <w:left w:val="none" w:sz="0" w:space="0" w:color="auto"/>
        <w:bottom w:val="none" w:sz="0" w:space="0" w:color="auto"/>
        <w:right w:val="none" w:sz="0" w:space="0" w:color="auto"/>
      </w:divBdr>
      <w:divsChild>
        <w:div w:id="75130840">
          <w:marLeft w:val="0"/>
          <w:marRight w:val="0"/>
          <w:marTop w:val="0"/>
          <w:marBottom w:val="0"/>
          <w:divBdr>
            <w:top w:val="none" w:sz="0" w:space="0" w:color="auto"/>
            <w:left w:val="none" w:sz="0" w:space="0" w:color="auto"/>
            <w:bottom w:val="none" w:sz="0" w:space="0" w:color="auto"/>
            <w:right w:val="none" w:sz="0" w:space="0" w:color="auto"/>
          </w:divBdr>
        </w:div>
        <w:div w:id="184367014">
          <w:marLeft w:val="0"/>
          <w:marRight w:val="0"/>
          <w:marTop w:val="0"/>
          <w:marBottom w:val="0"/>
          <w:divBdr>
            <w:top w:val="none" w:sz="0" w:space="0" w:color="auto"/>
            <w:left w:val="none" w:sz="0" w:space="0" w:color="auto"/>
            <w:bottom w:val="none" w:sz="0" w:space="0" w:color="auto"/>
            <w:right w:val="none" w:sz="0" w:space="0" w:color="auto"/>
          </w:divBdr>
        </w:div>
        <w:div w:id="524948915">
          <w:marLeft w:val="0"/>
          <w:marRight w:val="0"/>
          <w:marTop w:val="0"/>
          <w:marBottom w:val="0"/>
          <w:divBdr>
            <w:top w:val="none" w:sz="0" w:space="0" w:color="auto"/>
            <w:left w:val="none" w:sz="0" w:space="0" w:color="auto"/>
            <w:bottom w:val="none" w:sz="0" w:space="0" w:color="auto"/>
            <w:right w:val="none" w:sz="0" w:space="0" w:color="auto"/>
          </w:divBdr>
        </w:div>
        <w:div w:id="767581730">
          <w:marLeft w:val="0"/>
          <w:marRight w:val="0"/>
          <w:marTop w:val="0"/>
          <w:marBottom w:val="0"/>
          <w:divBdr>
            <w:top w:val="none" w:sz="0" w:space="0" w:color="auto"/>
            <w:left w:val="none" w:sz="0" w:space="0" w:color="auto"/>
            <w:bottom w:val="none" w:sz="0" w:space="0" w:color="auto"/>
            <w:right w:val="none" w:sz="0" w:space="0" w:color="auto"/>
          </w:divBdr>
        </w:div>
        <w:div w:id="847870367">
          <w:marLeft w:val="0"/>
          <w:marRight w:val="0"/>
          <w:marTop w:val="0"/>
          <w:marBottom w:val="0"/>
          <w:divBdr>
            <w:top w:val="none" w:sz="0" w:space="0" w:color="auto"/>
            <w:left w:val="none" w:sz="0" w:space="0" w:color="auto"/>
            <w:bottom w:val="none" w:sz="0" w:space="0" w:color="auto"/>
            <w:right w:val="none" w:sz="0" w:space="0" w:color="auto"/>
          </w:divBdr>
        </w:div>
        <w:div w:id="918060686">
          <w:marLeft w:val="0"/>
          <w:marRight w:val="0"/>
          <w:marTop w:val="0"/>
          <w:marBottom w:val="0"/>
          <w:divBdr>
            <w:top w:val="none" w:sz="0" w:space="0" w:color="auto"/>
            <w:left w:val="none" w:sz="0" w:space="0" w:color="auto"/>
            <w:bottom w:val="none" w:sz="0" w:space="0" w:color="auto"/>
            <w:right w:val="none" w:sz="0" w:space="0" w:color="auto"/>
          </w:divBdr>
        </w:div>
        <w:div w:id="1503541488">
          <w:marLeft w:val="0"/>
          <w:marRight w:val="0"/>
          <w:marTop w:val="0"/>
          <w:marBottom w:val="0"/>
          <w:divBdr>
            <w:top w:val="none" w:sz="0" w:space="0" w:color="auto"/>
            <w:left w:val="none" w:sz="0" w:space="0" w:color="auto"/>
            <w:bottom w:val="none" w:sz="0" w:space="0" w:color="auto"/>
            <w:right w:val="none" w:sz="0" w:space="0" w:color="auto"/>
          </w:divBdr>
        </w:div>
        <w:div w:id="1573585530">
          <w:marLeft w:val="0"/>
          <w:marRight w:val="0"/>
          <w:marTop w:val="0"/>
          <w:marBottom w:val="0"/>
          <w:divBdr>
            <w:top w:val="none" w:sz="0" w:space="0" w:color="auto"/>
            <w:left w:val="none" w:sz="0" w:space="0" w:color="auto"/>
            <w:bottom w:val="none" w:sz="0" w:space="0" w:color="auto"/>
            <w:right w:val="none" w:sz="0" w:space="0" w:color="auto"/>
          </w:divBdr>
        </w:div>
        <w:div w:id="1594245440">
          <w:marLeft w:val="0"/>
          <w:marRight w:val="0"/>
          <w:marTop w:val="0"/>
          <w:marBottom w:val="0"/>
          <w:divBdr>
            <w:top w:val="none" w:sz="0" w:space="0" w:color="auto"/>
            <w:left w:val="none" w:sz="0" w:space="0" w:color="auto"/>
            <w:bottom w:val="none" w:sz="0" w:space="0" w:color="auto"/>
            <w:right w:val="none" w:sz="0" w:space="0" w:color="auto"/>
          </w:divBdr>
        </w:div>
        <w:div w:id="1883050958">
          <w:marLeft w:val="0"/>
          <w:marRight w:val="0"/>
          <w:marTop w:val="0"/>
          <w:marBottom w:val="0"/>
          <w:divBdr>
            <w:top w:val="none" w:sz="0" w:space="0" w:color="auto"/>
            <w:left w:val="none" w:sz="0" w:space="0" w:color="auto"/>
            <w:bottom w:val="none" w:sz="0" w:space="0" w:color="auto"/>
            <w:right w:val="none" w:sz="0" w:space="0" w:color="auto"/>
          </w:divBdr>
        </w:div>
        <w:div w:id="1977252029">
          <w:marLeft w:val="0"/>
          <w:marRight w:val="0"/>
          <w:marTop w:val="0"/>
          <w:marBottom w:val="0"/>
          <w:divBdr>
            <w:top w:val="none" w:sz="0" w:space="0" w:color="auto"/>
            <w:left w:val="none" w:sz="0" w:space="0" w:color="auto"/>
            <w:bottom w:val="none" w:sz="0" w:space="0" w:color="auto"/>
            <w:right w:val="none" w:sz="0" w:space="0" w:color="auto"/>
          </w:divBdr>
        </w:div>
        <w:div w:id="1996687249">
          <w:marLeft w:val="0"/>
          <w:marRight w:val="0"/>
          <w:marTop w:val="0"/>
          <w:marBottom w:val="0"/>
          <w:divBdr>
            <w:top w:val="none" w:sz="0" w:space="0" w:color="auto"/>
            <w:left w:val="none" w:sz="0" w:space="0" w:color="auto"/>
            <w:bottom w:val="none" w:sz="0" w:space="0" w:color="auto"/>
            <w:right w:val="none" w:sz="0" w:space="0" w:color="auto"/>
          </w:divBdr>
        </w:div>
      </w:divsChild>
    </w:div>
    <w:div w:id="1503855984">
      <w:bodyDiv w:val="1"/>
      <w:marLeft w:val="0"/>
      <w:marRight w:val="0"/>
      <w:marTop w:val="0"/>
      <w:marBottom w:val="0"/>
      <w:divBdr>
        <w:top w:val="none" w:sz="0" w:space="0" w:color="auto"/>
        <w:left w:val="none" w:sz="0" w:space="0" w:color="auto"/>
        <w:bottom w:val="none" w:sz="0" w:space="0" w:color="auto"/>
        <w:right w:val="none" w:sz="0" w:space="0" w:color="auto"/>
      </w:divBdr>
    </w:div>
    <w:div w:id="1533957139">
      <w:bodyDiv w:val="1"/>
      <w:marLeft w:val="0"/>
      <w:marRight w:val="0"/>
      <w:marTop w:val="0"/>
      <w:marBottom w:val="0"/>
      <w:divBdr>
        <w:top w:val="none" w:sz="0" w:space="0" w:color="auto"/>
        <w:left w:val="none" w:sz="0" w:space="0" w:color="auto"/>
        <w:bottom w:val="none" w:sz="0" w:space="0" w:color="auto"/>
        <w:right w:val="none" w:sz="0" w:space="0" w:color="auto"/>
      </w:divBdr>
      <w:divsChild>
        <w:div w:id="41296657">
          <w:marLeft w:val="0"/>
          <w:marRight w:val="0"/>
          <w:marTop w:val="0"/>
          <w:marBottom w:val="0"/>
          <w:divBdr>
            <w:top w:val="none" w:sz="0" w:space="0" w:color="auto"/>
            <w:left w:val="none" w:sz="0" w:space="0" w:color="auto"/>
            <w:bottom w:val="none" w:sz="0" w:space="0" w:color="auto"/>
            <w:right w:val="none" w:sz="0" w:space="0" w:color="auto"/>
          </w:divBdr>
        </w:div>
        <w:div w:id="369185547">
          <w:marLeft w:val="0"/>
          <w:marRight w:val="0"/>
          <w:marTop w:val="0"/>
          <w:marBottom w:val="0"/>
          <w:divBdr>
            <w:top w:val="none" w:sz="0" w:space="0" w:color="auto"/>
            <w:left w:val="none" w:sz="0" w:space="0" w:color="auto"/>
            <w:bottom w:val="none" w:sz="0" w:space="0" w:color="auto"/>
            <w:right w:val="none" w:sz="0" w:space="0" w:color="auto"/>
          </w:divBdr>
        </w:div>
        <w:div w:id="968245676">
          <w:marLeft w:val="0"/>
          <w:marRight w:val="0"/>
          <w:marTop w:val="0"/>
          <w:marBottom w:val="0"/>
          <w:divBdr>
            <w:top w:val="none" w:sz="0" w:space="0" w:color="auto"/>
            <w:left w:val="none" w:sz="0" w:space="0" w:color="auto"/>
            <w:bottom w:val="none" w:sz="0" w:space="0" w:color="auto"/>
            <w:right w:val="none" w:sz="0" w:space="0" w:color="auto"/>
          </w:divBdr>
        </w:div>
        <w:div w:id="1354265338">
          <w:marLeft w:val="0"/>
          <w:marRight w:val="0"/>
          <w:marTop w:val="0"/>
          <w:marBottom w:val="0"/>
          <w:divBdr>
            <w:top w:val="none" w:sz="0" w:space="0" w:color="auto"/>
            <w:left w:val="none" w:sz="0" w:space="0" w:color="auto"/>
            <w:bottom w:val="none" w:sz="0" w:space="0" w:color="auto"/>
            <w:right w:val="none" w:sz="0" w:space="0" w:color="auto"/>
          </w:divBdr>
        </w:div>
        <w:div w:id="2113240628">
          <w:marLeft w:val="0"/>
          <w:marRight w:val="0"/>
          <w:marTop w:val="0"/>
          <w:marBottom w:val="0"/>
          <w:divBdr>
            <w:top w:val="none" w:sz="0" w:space="0" w:color="auto"/>
            <w:left w:val="none" w:sz="0" w:space="0" w:color="auto"/>
            <w:bottom w:val="none" w:sz="0" w:space="0" w:color="auto"/>
            <w:right w:val="none" w:sz="0" w:space="0" w:color="auto"/>
          </w:divBdr>
        </w:div>
        <w:div w:id="2137286412">
          <w:marLeft w:val="0"/>
          <w:marRight w:val="0"/>
          <w:marTop w:val="0"/>
          <w:marBottom w:val="0"/>
          <w:divBdr>
            <w:top w:val="none" w:sz="0" w:space="0" w:color="auto"/>
            <w:left w:val="none" w:sz="0" w:space="0" w:color="auto"/>
            <w:bottom w:val="none" w:sz="0" w:space="0" w:color="auto"/>
            <w:right w:val="none" w:sz="0" w:space="0" w:color="auto"/>
          </w:divBdr>
        </w:div>
      </w:divsChild>
    </w:div>
    <w:div w:id="2126076838">
      <w:bodyDiv w:val="1"/>
      <w:marLeft w:val="0"/>
      <w:marRight w:val="0"/>
      <w:marTop w:val="0"/>
      <w:marBottom w:val="0"/>
      <w:divBdr>
        <w:top w:val="none" w:sz="0" w:space="0" w:color="auto"/>
        <w:left w:val="none" w:sz="0" w:space="0" w:color="auto"/>
        <w:bottom w:val="none" w:sz="0" w:space="0" w:color="auto"/>
        <w:right w:val="none" w:sz="0" w:space="0" w:color="auto"/>
      </w:divBdr>
      <w:divsChild>
        <w:div w:id="63528837">
          <w:marLeft w:val="0"/>
          <w:marRight w:val="0"/>
          <w:marTop w:val="0"/>
          <w:marBottom w:val="0"/>
          <w:divBdr>
            <w:top w:val="none" w:sz="0" w:space="0" w:color="auto"/>
            <w:left w:val="none" w:sz="0" w:space="0" w:color="auto"/>
            <w:bottom w:val="none" w:sz="0" w:space="0" w:color="auto"/>
            <w:right w:val="none" w:sz="0" w:space="0" w:color="auto"/>
          </w:divBdr>
          <w:divsChild>
            <w:div w:id="229392719">
              <w:marLeft w:val="0"/>
              <w:marRight w:val="0"/>
              <w:marTop w:val="0"/>
              <w:marBottom w:val="0"/>
              <w:divBdr>
                <w:top w:val="none" w:sz="0" w:space="0" w:color="auto"/>
                <w:left w:val="none" w:sz="0" w:space="0" w:color="auto"/>
                <w:bottom w:val="none" w:sz="0" w:space="0" w:color="auto"/>
                <w:right w:val="none" w:sz="0" w:space="0" w:color="auto"/>
              </w:divBdr>
            </w:div>
          </w:divsChild>
        </w:div>
        <w:div w:id="64030888">
          <w:marLeft w:val="0"/>
          <w:marRight w:val="0"/>
          <w:marTop w:val="0"/>
          <w:marBottom w:val="0"/>
          <w:divBdr>
            <w:top w:val="none" w:sz="0" w:space="0" w:color="auto"/>
            <w:left w:val="none" w:sz="0" w:space="0" w:color="auto"/>
            <w:bottom w:val="none" w:sz="0" w:space="0" w:color="auto"/>
            <w:right w:val="none" w:sz="0" w:space="0" w:color="auto"/>
          </w:divBdr>
          <w:divsChild>
            <w:div w:id="1258518099">
              <w:marLeft w:val="0"/>
              <w:marRight w:val="0"/>
              <w:marTop w:val="0"/>
              <w:marBottom w:val="0"/>
              <w:divBdr>
                <w:top w:val="none" w:sz="0" w:space="0" w:color="auto"/>
                <w:left w:val="none" w:sz="0" w:space="0" w:color="auto"/>
                <w:bottom w:val="none" w:sz="0" w:space="0" w:color="auto"/>
                <w:right w:val="none" w:sz="0" w:space="0" w:color="auto"/>
              </w:divBdr>
            </w:div>
          </w:divsChild>
        </w:div>
        <w:div w:id="67458323">
          <w:marLeft w:val="0"/>
          <w:marRight w:val="0"/>
          <w:marTop w:val="0"/>
          <w:marBottom w:val="0"/>
          <w:divBdr>
            <w:top w:val="none" w:sz="0" w:space="0" w:color="auto"/>
            <w:left w:val="none" w:sz="0" w:space="0" w:color="auto"/>
            <w:bottom w:val="none" w:sz="0" w:space="0" w:color="auto"/>
            <w:right w:val="none" w:sz="0" w:space="0" w:color="auto"/>
          </w:divBdr>
          <w:divsChild>
            <w:div w:id="1634821818">
              <w:marLeft w:val="0"/>
              <w:marRight w:val="0"/>
              <w:marTop w:val="0"/>
              <w:marBottom w:val="0"/>
              <w:divBdr>
                <w:top w:val="none" w:sz="0" w:space="0" w:color="auto"/>
                <w:left w:val="none" w:sz="0" w:space="0" w:color="auto"/>
                <w:bottom w:val="none" w:sz="0" w:space="0" w:color="auto"/>
                <w:right w:val="none" w:sz="0" w:space="0" w:color="auto"/>
              </w:divBdr>
            </w:div>
          </w:divsChild>
        </w:div>
        <w:div w:id="80370656">
          <w:marLeft w:val="0"/>
          <w:marRight w:val="0"/>
          <w:marTop w:val="0"/>
          <w:marBottom w:val="0"/>
          <w:divBdr>
            <w:top w:val="none" w:sz="0" w:space="0" w:color="auto"/>
            <w:left w:val="none" w:sz="0" w:space="0" w:color="auto"/>
            <w:bottom w:val="none" w:sz="0" w:space="0" w:color="auto"/>
            <w:right w:val="none" w:sz="0" w:space="0" w:color="auto"/>
          </w:divBdr>
          <w:divsChild>
            <w:div w:id="554782629">
              <w:marLeft w:val="0"/>
              <w:marRight w:val="0"/>
              <w:marTop w:val="0"/>
              <w:marBottom w:val="0"/>
              <w:divBdr>
                <w:top w:val="none" w:sz="0" w:space="0" w:color="auto"/>
                <w:left w:val="none" w:sz="0" w:space="0" w:color="auto"/>
                <w:bottom w:val="none" w:sz="0" w:space="0" w:color="auto"/>
                <w:right w:val="none" w:sz="0" w:space="0" w:color="auto"/>
              </w:divBdr>
            </w:div>
          </w:divsChild>
        </w:div>
        <w:div w:id="93091965">
          <w:marLeft w:val="0"/>
          <w:marRight w:val="0"/>
          <w:marTop w:val="0"/>
          <w:marBottom w:val="0"/>
          <w:divBdr>
            <w:top w:val="none" w:sz="0" w:space="0" w:color="auto"/>
            <w:left w:val="none" w:sz="0" w:space="0" w:color="auto"/>
            <w:bottom w:val="none" w:sz="0" w:space="0" w:color="auto"/>
            <w:right w:val="none" w:sz="0" w:space="0" w:color="auto"/>
          </w:divBdr>
          <w:divsChild>
            <w:div w:id="434861304">
              <w:marLeft w:val="0"/>
              <w:marRight w:val="0"/>
              <w:marTop w:val="0"/>
              <w:marBottom w:val="0"/>
              <w:divBdr>
                <w:top w:val="none" w:sz="0" w:space="0" w:color="auto"/>
                <w:left w:val="none" w:sz="0" w:space="0" w:color="auto"/>
                <w:bottom w:val="none" w:sz="0" w:space="0" w:color="auto"/>
                <w:right w:val="none" w:sz="0" w:space="0" w:color="auto"/>
              </w:divBdr>
            </w:div>
          </w:divsChild>
        </w:div>
        <w:div w:id="94717108">
          <w:marLeft w:val="0"/>
          <w:marRight w:val="0"/>
          <w:marTop w:val="0"/>
          <w:marBottom w:val="0"/>
          <w:divBdr>
            <w:top w:val="none" w:sz="0" w:space="0" w:color="auto"/>
            <w:left w:val="none" w:sz="0" w:space="0" w:color="auto"/>
            <w:bottom w:val="none" w:sz="0" w:space="0" w:color="auto"/>
            <w:right w:val="none" w:sz="0" w:space="0" w:color="auto"/>
          </w:divBdr>
          <w:divsChild>
            <w:div w:id="1889535280">
              <w:marLeft w:val="0"/>
              <w:marRight w:val="0"/>
              <w:marTop w:val="0"/>
              <w:marBottom w:val="0"/>
              <w:divBdr>
                <w:top w:val="none" w:sz="0" w:space="0" w:color="auto"/>
                <w:left w:val="none" w:sz="0" w:space="0" w:color="auto"/>
                <w:bottom w:val="none" w:sz="0" w:space="0" w:color="auto"/>
                <w:right w:val="none" w:sz="0" w:space="0" w:color="auto"/>
              </w:divBdr>
            </w:div>
          </w:divsChild>
        </w:div>
        <w:div w:id="95560682">
          <w:marLeft w:val="0"/>
          <w:marRight w:val="0"/>
          <w:marTop w:val="0"/>
          <w:marBottom w:val="0"/>
          <w:divBdr>
            <w:top w:val="none" w:sz="0" w:space="0" w:color="auto"/>
            <w:left w:val="none" w:sz="0" w:space="0" w:color="auto"/>
            <w:bottom w:val="none" w:sz="0" w:space="0" w:color="auto"/>
            <w:right w:val="none" w:sz="0" w:space="0" w:color="auto"/>
          </w:divBdr>
          <w:divsChild>
            <w:div w:id="640773878">
              <w:marLeft w:val="0"/>
              <w:marRight w:val="0"/>
              <w:marTop w:val="0"/>
              <w:marBottom w:val="0"/>
              <w:divBdr>
                <w:top w:val="none" w:sz="0" w:space="0" w:color="auto"/>
                <w:left w:val="none" w:sz="0" w:space="0" w:color="auto"/>
                <w:bottom w:val="none" w:sz="0" w:space="0" w:color="auto"/>
                <w:right w:val="none" w:sz="0" w:space="0" w:color="auto"/>
              </w:divBdr>
            </w:div>
          </w:divsChild>
        </w:div>
        <w:div w:id="113527325">
          <w:marLeft w:val="0"/>
          <w:marRight w:val="0"/>
          <w:marTop w:val="0"/>
          <w:marBottom w:val="0"/>
          <w:divBdr>
            <w:top w:val="none" w:sz="0" w:space="0" w:color="auto"/>
            <w:left w:val="none" w:sz="0" w:space="0" w:color="auto"/>
            <w:bottom w:val="none" w:sz="0" w:space="0" w:color="auto"/>
            <w:right w:val="none" w:sz="0" w:space="0" w:color="auto"/>
          </w:divBdr>
          <w:divsChild>
            <w:div w:id="1533958794">
              <w:marLeft w:val="0"/>
              <w:marRight w:val="0"/>
              <w:marTop w:val="0"/>
              <w:marBottom w:val="0"/>
              <w:divBdr>
                <w:top w:val="none" w:sz="0" w:space="0" w:color="auto"/>
                <w:left w:val="none" w:sz="0" w:space="0" w:color="auto"/>
                <w:bottom w:val="none" w:sz="0" w:space="0" w:color="auto"/>
                <w:right w:val="none" w:sz="0" w:space="0" w:color="auto"/>
              </w:divBdr>
            </w:div>
          </w:divsChild>
        </w:div>
        <w:div w:id="141772116">
          <w:marLeft w:val="0"/>
          <w:marRight w:val="0"/>
          <w:marTop w:val="0"/>
          <w:marBottom w:val="0"/>
          <w:divBdr>
            <w:top w:val="none" w:sz="0" w:space="0" w:color="auto"/>
            <w:left w:val="none" w:sz="0" w:space="0" w:color="auto"/>
            <w:bottom w:val="none" w:sz="0" w:space="0" w:color="auto"/>
            <w:right w:val="none" w:sz="0" w:space="0" w:color="auto"/>
          </w:divBdr>
          <w:divsChild>
            <w:div w:id="138498743">
              <w:marLeft w:val="0"/>
              <w:marRight w:val="0"/>
              <w:marTop w:val="0"/>
              <w:marBottom w:val="0"/>
              <w:divBdr>
                <w:top w:val="none" w:sz="0" w:space="0" w:color="auto"/>
                <w:left w:val="none" w:sz="0" w:space="0" w:color="auto"/>
                <w:bottom w:val="none" w:sz="0" w:space="0" w:color="auto"/>
                <w:right w:val="none" w:sz="0" w:space="0" w:color="auto"/>
              </w:divBdr>
            </w:div>
            <w:div w:id="1275594779">
              <w:marLeft w:val="0"/>
              <w:marRight w:val="0"/>
              <w:marTop w:val="0"/>
              <w:marBottom w:val="0"/>
              <w:divBdr>
                <w:top w:val="none" w:sz="0" w:space="0" w:color="auto"/>
                <w:left w:val="none" w:sz="0" w:space="0" w:color="auto"/>
                <w:bottom w:val="none" w:sz="0" w:space="0" w:color="auto"/>
                <w:right w:val="none" w:sz="0" w:space="0" w:color="auto"/>
              </w:divBdr>
            </w:div>
            <w:div w:id="1308634672">
              <w:marLeft w:val="0"/>
              <w:marRight w:val="0"/>
              <w:marTop w:val="0"/>
              <w:marBottom w:val="0"/>
              <w:divBdr>
                <w:top w:val="none" w:sz="0" w:space="0" w:color="auto"/>
                <w:left w:val="none" w:sz="0" w:space="0" w:color="auto"/>
                <w:bottom w:val="none" w:sz="0" w:space="0" w:color="auto"/>
                <w:right w:val="none" w:sz="0" w:space="0" w:color="auto"/>
              </w:divBdr>
            </w:div>
          </w:divsChild>
        </w:div>
        <w:div w:id="152111668">
          <w:marLeft w:val="0"/>
          <w:marRight w:val="0"/>
          <w:marTop w:val="0"/>
          <w:marBottom w:val="0"/>
          <w:divBdr>
            <w:top w:val="none" w:sz="0" w:space="0" w:color="auto"/>
            <w:left w:val="none" w:sz="0" w:space="0" w:color="auto"/>
            <w:bottom w:val="none" w:sz="0" w:space="0" w:color="auto"/>
            <w:right w:val="none" w:sz="0" w:space="0" w:color="auto"/>
          </w:divBdr>
          <w:divsChild>
            <w:div w:id="434206989">
              <w:marLeft w:val="0"/>
              <w:marRight w:val="0"/>
              <w:marTop w:val="0"/>
              <w:marBottom w:val="0"/>
              <w:divBdr>
                <w:top w:val="none" w:sz="0" w:space="0" w:color="auto"/>
                <w:left w:val="none" w:sz="0" w:space="0" w:color="auto"/>
                <w:bottom w:val="none" w:sz="0" w:space="0" w:color="auto"/>
                <w:right w:val="none" w:sz="0" w:space="0" w:color="auto"/>
              </w:divBdr>
            </w:div>
          </w:divsChild>
        </w:div>
        <w:div w:id="160700697">
          <w:marLeft w:val="0"/>
          <w:marRight w:val="0"/>
          <w:marTop w:val="0"/>
          <w:marBottom w:val="0"/>
          <w:divBdr>
            <w:top w:val="none" w:sz="0" w:space="0" w:color="auto"/>
            <w:left w:val="none" w:sz="0" w:space="0" w:color="auto"/>
            <w:bottom w:val="none" w:sz="0" w:space="0" w:color="auto"/>
            <w:right w:val="none" w:sz="0" w:space="0" w:color="auto"/>
          </w:divBdr>
          <w:divsChild>
            <w:div w:id="38017922">
              <w:marLeft w:val="0"/>
              <w:marRight w:val="0"/>
              <w:marTop w:val="0"/>
              <w:marBottom w:val="0"/>
              <w:divBdr>
                <w:top w:val="none" w:sz="0" w:space="0" w:color="auto"/>
                <w:left w:val="none" w:sz="0" w:space="0" w:color="auto"/>
                <w:bottom w:val="none" w:sz="0" w:space="0" w:color="auto"/>
                <w:right w:val="none" w:sz="0" w:space="0" w:color="auto"/>
              </w:divBdr>
            </w:div>
            <w:div w:id="66074017">
              <w:marLeft w:val="0"/>
              <w:marRight w:val="0"/>
              <w:marTop w:val="0"/>
              <w:marBottom w:val="0"/>
              <w:divBdr>
                <w:top w:val="none" w:sz="0" w:space="0" w:color="auto"/>
                <w:left w:val="none" w:sz="0" w:space="0" w:color="auto"/>
                <w:bottom w:val="none" w:sz="0" w:space="0" w:color="auto"/>
                <w:right w:val="none" w:sz="0" w:space="0" w:color="auto"/>
              </w:divBdr>
            </w:div>
            <w:div w:id="1223517855">
              <w:marLeft w:val="0"/>
              <w:marRight w:val="0"/>
              <w:marTop w:val="0"/>
              <w:marBottom w:val="0"/>
              <w:divBdr>
                <w:top w:val="none" w:sz="0" w:space="0" w:color="auto"/>
                <w:left w:val="none" w:sz="0" w:space="0" w:color="auto"/>
                <w:bottom w:val="none" w:sz="0" w:space="0" w:color="auto"/>
                <w:right w:val="none" w:sz="0" w:space="0" w:color="auto"/>
              </w:divBdr>
            </w:div>
          </w:divsChild>
        </w:div>
        <w:div w:id="205337807">
          <w:marLeft w:val="0"/>
          <w:marRight w:val="0"/>
          <w:marTop w:val="0"/>
          <w:marBottom w:val="0"/>
          <w:divBdr>
            <w:top w:val="none" w:sz="0" w:space="0" w:color="auto"/>
            <w:left w:val="none" w:sz="0" w:space="0" w:color="auto"/>
            <w:bottom w:val="none" w:sz="0" w:space="0" w:color="auto"/>
            <w:right w:val="none" w:sz="0" w:space="0" w:color="auto"/>
          </w:divBdr>
          <w:divsChild>
            <w:div w:id="1089044349">
              <w:marLeft w:val="0"/>
              <w:marRight w:val="0"/>
              <w:marTop w:val="0"/>
              <w:marBottom w:val="0"/>
              <w:divBdr>
                <w:top w:val="none" w:sz="0" w:space="0" w:color="auto"/>
                <w:left w:val="none" w:sz="0" w:space="0" w:color="auto"/>
                <w:bottom w:val="none" w:sz="0" w:space="0" w:color="auto"/>
                <w:right w:val="none" w:sz="0" w:space="0" w:color="auto"/>
              </w:divBdr>
            </w:div>
          </w:divsChild>
        </w:div>
        <w:div w:id="235357718">
          <w:marLeft w:val="0"/>
          <w:marRight w:val="0"/>
          <w:marTop w:val="0"/>
          <w:marBottom w:val="0"/>
          <w:divBdr>
            <w:top w:val="none" w:sz="0" w:space="0" w:color="auto"/>
            <w:left w:val="none" w:sz="0" w:space="0" w:color="auto"/>
            <w:bottom w:val="none" w:sz="0" w:space="0" w:color="auto"/>
            <w:right w:val="none" w:sz="0" w:space="0" w:color="auto"/>
          </w:divBdr>
          <w:divsChild>
            <w:div w:id="2113740012">
              <w:marLeft w:val="0"/>
              <w:marRight w:val="0"/>
              <w:marTop w:val="0"/>
              <w:marBottom w:val="0"/>
              <w:divBdr>
                <w:top w:val="none" w:sz="0" w:space="0" w:color="auto"/>
                <w:left w:val="none" w:sz="0" w:space="0" w:color="auto"/>
                <w:bottom w:val="none" w:sz="0" w:space="0" w:color="auto"/>
                <w:right w:val="none" w:sz="0" w:space="0" w:color="auto"/>
              </w:divBdr>
            </w:div>
          </w:divsChild>
        </w:div>
        <w:div w:id="235942540">
          <w:marLeft w:val="0"/>
          <w:marRight w:val="0"/>
          <w:marTop w:val="0"/>
          <w:marBottom w:val="0"/>
          <w:divBdr>
            <w:top w:val="none" w:sz="0" w:space="0" w:color="auto"/>
            <w:left w:val="none" w:sz="0" w:space="0" w:color="auto"/>
            <w:bottom w:val="none" w:sz="0" w:space="0" w:color="auto"/>
            <w:right w:val="none" w:sz="0" w:space="0" w:color="auto"/>
          </w:divBdr>
          <w:divsChild>
            <w:div w:id="1150318684">
              <w:marLeft w:val="0"/>
              <w:marRight w:val="0"/>
              <w:marTop w:val="0"/>
              <w:marBottom w:val="0"/>
              <w:divBdr>
                <w:top w:val="none" w:sz="0" w:space="0" w:color="auto"/>
                <w:left w:val="none" w:sz="0" w:space="0" w:color="auto"/>
                <w:bottom w:val="none" w:sz="0" w:space="0" w:color="auto"/>
                <w:right w:val="none" w:sz="0" w:space="0" w:color="auto"/>
              </w:divBdr>
            </w:div>
          </w:divsChild>
        </w:div>
        <w:div w:id="239103252">
          <w:marLeft w:val="0"/>
          <w:marRight w:val="0"/>
          <w:marTop w:val="0"/>
          <w:marBottom w:val="0"/>
          <w:divBdr>
            <w:top w:val="none" w:sz="0" w:space="0" w:color="auto"/>
            <w:left w:val="none" w:sz="0" w:space="0" w:color="auto"/>
            <w:bottom w:val="none" w:sz="0" w:space="0" w:color="auto"/>
            <w:right w:val="none" w:sz="0" w:space="0" w:color="auto"/>
          </w:divBdr>
          <w:divsChild>
            <w:div w:id="1853454772">
              <w:marLeft w:val="0"/>
              <w:marRight w:val="0"/>
              <w:marTop w:val="0"/>
              <w:marBottom w:val="0"/>
              <w:divBdr>
                <w:top w:val="none" w:sz="0" w:space="0" w:color="auto"/>
                <w:left w:val="none" w:sz="0" w:space="0" w:color="auto"/>
                <w:bottom w:val="none" w:sz="0" w:space="0" w:color="auto"/>
                <w:right w:val="none" w:sz="0" w:space="0" w:color="auto"/>
              </w:divBdr>
            </w:div>
          </w:divsChild>
        </w:div>
        <w:div w:id="247808616">
          <w:marLeft w:val="0"/>
          <w:marRight w:val="0"/>
          <w:marTop w:val="0"/>
          <w:marBottom w:val="0"/>
          <w:divBdr>
            <w:top w:val="none" w:sz="0" w:space="0" w:color="auto"/>
            <w:left w:val="none" w:sz="0" w:space="0" w:color="auto"/>
            <w:bottom w:val="none" w:sz="0" w:space="0" w:color="auto"/>
            <w:right w:val="none" w:sz="0" w:space="0" w:color="auto"/>
          </w:divBdr>
          <w:divsChild>
            <w:div w:id="1895120811">
              <w:marLeft w:val="0"/>
              <w:marRight w:val="0"/>
              <w:marTop w:val="0"/>
              <w:marBottom w:val="0"/>
              <w:divBdr>
                <w:top w:val="none" w:sz="0" w:space="0" w:color="auto"/>
                <w:left w:val="none" w:sz="0" w:space="0" w:color="auto"/>
                <w:bottom w:val="none" w:sz="0" w:space="0" w:color="auto"/>
                <w:right w:val="none" w:sz="0" w:space="0" w:color="auto"/>
              </w:divBdr>
            </w:div>
          </w:divsChild>
        </w:div>
        <w:div w:id="259072163">
          <w:marLeft w:val="0"/>
          <w:marRight w:val="0"/>
          <w:marTop w:val="0"/>
          <w:marBottom w:val="0"/>
          <w:divBdr>
            <w:top w:val="none" w:sz="0" w:space="0" w:color="auto"/>
            <w:left w:val="none" w:sz="0" w:space="0" w:color="auto"/>
            <w:bottom w:val="none" w:sz="0" w:space="0" w:color="auto"/>
            <w:right w:val="none" w:sz="0" w:space="0" w:color="auto"/>
          </w:divBdr>
          <w:divsChild>
            <w:div w:id="947930250">
              <w:marLeft w:val="0"/>
              <w:marRight w:val="0"/>
              <w:marTop w:val="0"/>
              <w:marBottom w:val="0"/>
              <w:divBdr>
                <w:top w:val="none" w:sz="0" w:space="0" w:color="auto"/>
                <w:left w:val="none" w:sz="0" w:space="0" w:color="auto"/>
                <w:bottom w:val="none" w:sz="0" w:space="0" w:color="auto"/>
                <w:right w:val="none" w:sz="0" w:space="0" w:color="auto"/>
              </w:divBdr>
            </w:div>
          </w:divsChild>
        </w:div>
        <w:div w:id="260603150">
          <w:marLeft w:val="0"/>
          <w:marRight w:val="0"/>
          <w:marTop w:val="0"/>
          <w:marBottom w:val="0"/>
          <w:divBdr>
            <w:top w:val="none" w:sz="0" w:space="0" w:color="auto"/>
            <w:left w:val="none" w:sz="0" w:space="0" w:color="auto"/>
            <w:bottom w:val="none" w:sz="0" w:space="0" w:color="auto"/>
            <w:right w:val="none" w:sz="0" w:space="0" w:color="auto"/>
          </w:divBdr>
          <w:divsChild>
            <w:div w:id="853303944">
              <w:marLeft w:val="0"/>
              <w:marRight w:val="0"/>
              <w:marTop w:val="0"/>
              <w:marBottom w:val="0"/>
              <w:divBdr>
                <w:top w:val="none" w:sz="0" w:space="0" w:color="auto"/>
                <w:left w:val="none" w:sz="0" w:space="0" w:color="auto"/>
                <w:bottom w:val="none" w:sz="0" w:space="0" w:color="auto"/>
                <w:right w:val="none" w:sz="0" w:space="0" w:color="auto"/>
              </w:divBdr>
            </w:div>
          </w:divsChild>
        </w:div>
        <w:div w:id="262031171">
          <w:marLeft w:val="0"/>
          <w:marRight w:val="0"/>
          <w:marTop w:val="0"/>
          <w:marBottom w:val="0"/>
          <w:divBdr>
            <w:top w:val="none" w:sz="0" w:space="0" w:color="auto"/>
            <w:left w:val="none" w:sz="0" w:space="0" w:color="auto"/>
            <w:bottom w:val="none" w:sz="0" w:space="0" w:color="auto"/>
            <w:right w:val="none" w:sz="0" w:space="0" w:color="auto"/>
          </w:divBdr>
          <w:divsChild>
            <w:div w:id="2008482806">
              <w:marLeft w:val="0"/>
              <w:marRight w:val="0"/>
              <w:marTop w:val="0"/>
              <w:marBottom w:val="0"/>
              <w:divBdr>
                <w:top w:val="none" w:sz="0" w:space="0" w:color="auto"/>
                <w:left w:val="none" w:sz="0" w:space="0" w:color="auto"/>
                <w:bottom w:val="none" w:sz="0" w:space="0" w:color="auto"/>
                <w:right w:val="none" w:sz="0" w:space="0" w:color="auto"/>
              </w:divBdr>
            </w:div>
          </w:divsChild>
        </w:div>
        <w:div w:id="269164821">
          <w:marLeft w:val="0"/>
          <w:marRight w:val="0"/>
          <w:marTop w:val="0"/>
          <w:marBottom w:val="0"/>
          <w:divBdr>
            <w:top w:val="none" w:sz="0" w:space="0" w:color="auto"/>
            <w:left w:val="none" w:sz="0" w:space="0" w:color="auto"/>
            <w:bottom w:val="none" w:sz="0" w:space="0" w:color="auto"/>
            <w:right w:val="none" w:sz="0" w:space="0" w:color="auto"/>
          </w:divBdr>
          <w:divsChild>
            <w:div w:id="1034428585">
              <w:marLeft w:val="0"/>
              <w:marRight w:val="0"/>
              <w:marTop w:val="0"/>
              <w:marBottom w:val="0"/>
              <w:divBdr>
                <w:top w:val="none" w:sz="0" w:space="0" w:color="auto"/>
                <w:left w:val="none" w:sz="0" w:space="0" w:color="auto"/>
                <w:bottom w:val="none" w:sz="0" w:space="0" w:color="auto"/>
                <w:right w:val="none" w:sz="0" w:space="0" w:color="auto"/>
              </w:divBdr>
            </w:div>
          </w:divsChild>
        </w:div>
        <w:div w:id="274675545">
          <w:marLeft w:val="0"/>
          <w:marRight w:val="0"/>
          <w:marTop w:val="0"/>
          <w:marBottom w:val="0"/>
          <w:divBdr>
            <w:top w:val="none" w:sz="0" w:space="0" w:color="auto"/>
            <w:left w:val="none" w:sz="0" w:space="0" w:color="auto"/>
            <w:bottom w:val="none" w:sz="0" w:space="0" w:color="auto"/>
            <w:right w:val="none" w:sz="0" w:space="0" w:color="auto"/>
          </w:divBdr>
          <w:divsChild>
            <w:div w:id="251089572">
              <w:marLeft w:val="0"/>
              <w:marRight w:val="0"/>
              <w:marTop w:val="0"/>
              <w:marBottom w:val="0"/>
              <w:divBdr>
                <w:top w:val="none" w:sz="0" w:space="0" w:color="auto"/>
                <w:left w:val="none" w:sz="0" w:space="0" w:color="auto"/>
                <w:bottom w:val="none" w:sz="0" w:space="0" w:color="auto"/>
                <w:right w:val="none" w:sz="0" w:space="0" w:color="auto"/>
              </w:divBdr>
            </w:div>
          </w:divsChild>
        </w:div>
        <w:div w:id="304628799">
          <w:marLeft w:val="0"/>
          <w:marRight w:val="0"/>
          <w:marTop w:val="0"/>
          <w:marBottom w:val="0"/>
          <w:divBdr>
            <w:top w:val="none" w:sz="0" w:space="0" w:color="auto"/>
            <w:left w:val="none" w:sz="0" w:space="0" w:color="auto"/>
            <w:bottom w:val="none" w:sz="0" w:space="0" w:color="auto"/>
            <w:right w:val="none" w:sz="0" w:space="0" w:color="auto"/>
          </w:divBdr>
          <w:divsChild>
            <w:div w:id="390155557">
              <w:marLeft w:val="0"/>
              <w:marRight w:val="0"/>
              <w:marTop w:val="0"/>
              <w:marBottom w:val="0"/>
              <w:divBdr>
                <w:top w:val="none" w:sz="0" w:space="0" w:color="auto"/>
                <w:left w:val="none" w:sz="0" w:space="0" w:color="auto"/>
                <w:bottom w:val="none" w:sz="0" w:space="0" w:color="auto"/>
                <w:right w:val="none" w:sz="0" w:space="0" w:color="auto"/>
              </w:divBdr>
            </w:div>
          </w:divsChild>
        </w:div>
        <w:div w:id="305667216">
          <w:marLeft w:val="0"/>
          <w:marRight w:val="0"/>
          <w:marTop w:val="0"/>
          <w:marBottom w:val="0"/>
          <w:divBdr>
            <w:top w:val="none" w:sz="0" w:space="0" w:color="auto"/>
            <w:left w:val="none" w:sz="0" w:space="0" w:color="auto"/>
            <w:bottom w:val="none" w:sz="0" w:space="0" w:color="auto"/>
            <w:right w:val="none" w:sz="0" w:space="0" w:color="auto"/>
          </w:divBdr>
          <w:divsChild>
            <w:div w:id="1276058126">
              <w:marLeft w:val="0"/>
              <w:marRight w:val="0"/>
              <w:marTop w:val="0"/>
              <w:marBottom w:val="0"/>
              <w:divBdr>
                <w:top w:val="none" w:sz="0" w:space="0" w:color="auto"/>
                <w:left w:val="none" w:sz="0" w:space="0" w:color="auto"/>
                <w:bottom w:val="none" w:sz="0" w:space="0" w:color="auto"/>
                <w:right w:val="none" w:sz="0" w:space="0" w:color="auto"/>
              </w:divBdr>
            </w:div>
          </w:divsChild>
        </w:div>
        <w:div w:id="306905148">
          <w:marLeft w:val="0"/>
          <w:marRight w:val="0"/>
          <w:marTop w:val="0"/>
          <w:marBottom w:val="0"/>
          <w:divBdr>
            <w:top w:val="none" w:sz="0" w:space="0" w:color="auto"/>
            <w:left w:val="none" w:sz="0" w:space="0" w:color="auto"/>
            <w:bottom w:val="none" w:sz="0" w:space="0" w:color="auto"/>
            <w:right w:val="none" w:sz="0" w:space="0" w:color="auto"/>
          </w:divBdr>
          <w:divsChild>
            <w:div w:id="822239336">
              <w:marLeft w:val="0"/>
              <w:marRight w:val="0"/>
              <w:marTop w:val="0"/>
              <w:marBottom w:val="0"/>
              <w:divBdr>
                <w:top w:val="none" w:sz="0" w:space="0" w:color="auto"/>
                <w:left w:val="none" w:sz="0" w:space="0" w:color="auto"/>
                <w:bottom w:val="none" w:sz="0" w:space="0" w:color="auto"/>
                <w:right w:val="none" w:sz="0" w:space="0" w:color="auto"/>
              </w:divBdr>
            </w:div>
          </w:divsChild>
        </w:div>
        <w:div w:id="343015596">
          <w:marLeft w:val="0"/>
          <w:marRight w:val="0"/>
          <w:marTop w:val="0"/>
          <w:marBottom w:val="0"/>
          <w:divBdr>
            <w:top w:val="none" w:sz="0" w:space="0" w:color="auto"/>
            <w:left w:val="none" w:sz="0" w:space="0" w:color="auto"/>
            <w:bottom w:val="none" w:sz="0" w:space="0" w:color="auto"/>
            <w:right w:val="none" w:sz="0" w:space="0" w:color="auto"/>
          </w:divBdr>
          <w:divsChild>
            <w:div w:id="271984116">
              <w:marLeft w:val="0"/>
              <w:marRight w:val="0"/>
              <w:marTop w:val="0"/>
              <w:marBottom w:val="0"/>
              <w:divBdr>
                <w:top w:val="none" w:sz="0" w:space="0" w:color="auto"/>
                <w:left w:val="none" w:sz="0" w:space="0" w:color="auto"/>
                <w:bottom w:val="none" w:sz="0" w:space="0" w:color="auto"/>
                <w:right w:val="none" w:sz="0" w:space="0" w:color="auto"/>
              </w:divBdr>
            </w:div>
          </w:divsChild>
        </w:div>
        <w:div w:id="347679827">
          <w:marLeft w:val="0"/>
          <w:marRight w:val="0"/>
          <w:marTop w:val="0"/>
          <w:marBottom w:val="0"/>
          <w:divBdr>
            <w:top w:val="none" w:sz="0" w:space="0" w:color="auto"/>
            <w:left w:val="none" w:sz="0" w:space="0" w:color="auto"/>
            <w:bottom w:val="none" w:sz="0" w:space="0" w:color="auto"/>
            <w:right w:val="none" w:sz="0" w:space="0" w:color="auto"/>
          </w:divBdr>
          <w:divsChild>
            <w:div w:id="490560732">
              <w:marLeft w:val="0"/>
              <w:marRight w:val="0"/>
              <w:marTop w:val="0"/>
              <w:marBottom w:val="0"/>
              <w:divBdr>
                <w:top w:val="none" w:sz="0" w:space="0" w:color="auto"/>
                <w:left w:val="none" w:sz="0" w:space="0" w:color="auto"/>
                <w:bottom w:val="none" w:sz="0" w:space="0" w:color="auto"/>
                <w:right w:val="none" w:sz="0" w:space="0" w:color="auto"/>
              </w:divBdr>
            </w:div>
          </w:divsChild>
        </w:div>
        <w:div w:id="350422507">
          <w:marLeft w:val="0"/>
          <w:marRight w:val="0"/>
          <w:marTop w:val="0"/>
          <w:marBottom w:val="0"/>
          <w:divBdr>
            <w:top w:val="none" w:sz="0" w:space="0" w:color="auto"/>
            <w:left w:val="none" w:sz="0" w:space="0" w:color="auto"/>
            <w:bottom w:val="none" w:sz="0" w:space="0" w:color="auto"/>
            <w:right w:val="none" w:sz="0" w:space="0" w:color="auto"/>
          </w:divBdr>
          <w:divsChild>
            <w:div w:id="1883010677">
              <w:marLeft w:val="0"/>
              <w:marRight w:val="0"/>
              <w:marTop w:val="0"/>
              <w:marBottom w:val="0"/>
              <w:divBdr>
                <w:top w:val="none" w:sz="0" w:space="0" w:color="auto"/>
                <w:left w:val="none" w:sz="0" w:space="0" w:color="auto"/>
                <w:bottom w:val="none" w:sz="0" w:space="0" w:color="auto"/>
                <w:right w:val="none" w:sz="0" w:space="0" w:color="auto"/>
              </w:divBdr>
            </w:div>
          </w:divsChild>
        </w:div>
        <w:div w:id="353117454">
          <w:marLeft w:val="0"/>
          <w:marRight w:val="0"/>
          <w:marTop w:val="0"/>
          <w:marBottom w:val="0"/>
          <w:divBdr>
            <w:top w:val="none" w:sz="0" w:space="0" w:color="auto"/>
            <w:left w:val="none" w:sz="0" w:space="0" w:color="auto"/>
            <w:bottom w:val="none" w:sz="0" w:space="0" w:color="auto"/>
            <w:right w:val="none" w:sz="0" w:space="0" w:color="auto"/>
          </w:divBdr>
          <w:divsChild>
            <w:div w:id="1706056951">
              <w:marLeft w:val="0"/>
              <w:marRight w:val="0"/>
              <w:marTop w:val="0"/>
              <w:marBottom w:val="0"/>
              <w:divBdr>
                <w:top w:val="none" w:sz="0" w:space="0" w:color="auto"/>
                <w:left w:val="none" w:sz="0" w:space="0" w:color="auto"/>
                <w:bottom w:val="none" w:sz="0" w:space="0" w:color="auto"/>
                <w:right w:val="none" w:sz="0" w:space="0" w:color="auto"/>
              </w:divBdr>
            </w:div>
          </w:divsChild>
        </w:div>
        <w:div w:id="356349086">
          <w:marLeft w:val="0"/>
          <w:marRight w:val="0"/>
          <w:marTop w:val="0"/>
          <w:marBottom w:val="0"/>
          <w:divBdr>
            <w:top w:val="none" w:sz="0" w:space="0" w:color="auto"/>
            <w:left w:val="none" w:sz="0" w:space="0" w:color="auto"/>
            <w:bottom w:val="none" w:sz="0" w:space="0" w:color="auto"/>
            <w:right w:val="none" w:sz="0" w:space="0" w:color="auto"/>
          </w:divBdr>
          <w:divsChild>
            <w:div w:id="67654429">
              <w:marLeft w:val="0"/>
              <w:marRight w:val="0"/>
              <w:marTop w:val="0"/>
              <w:marBottom w:val="0"/>
              <w:divBdr>
                <w:top w:val="none" w:sz="0" w:space="0" w:color="auto"/>
                <w:left w:val="none" w:sz="0" w:space="0" w:color="auto"/>
                <w:bottom w:val="none" w:sz="0" w:space="0" w:color="auto"/>
                <w:right w:val="none" w:sz="0" w:space="0" w:color="auto"/>
              </w:divBdr>
            </w:div>
          </w:divsChild>
        </w:div>
        <w:div w:id="389571562">
          <w:marLeft w:val="0"/>
          <w:marRight w:val="0"/>
          <w:marTop w:val="0"/>
          <w:marBottom w:val="0"/>
          <w:divBdr>
            <w:top w:val="none" w:sz="0" w:space="0" w:color="auto"/>
            <w:left w:val="none" w:sz="0" w:space="0" w:color="auto"/>
            <w:bottom w:val="none" w:sz="0" w:space="0" w:color="auto"/>
            <w:right w:val="none" w:sz="0" w:space="0" w:color="auto"/>
          </w:divBdr>
          <w:divsChild>
            <w:div w:id="1277833443">
              <w:marLeft w:val="0"/>
              <w:marRight w:val="0"/>
              <w:marTop w:val="0"/>
              <w:marBottom w:val="0"/>
              <w:divBdr>
                <w:top w:val="none" w:sz="0" w:space="0" w:color="auto"/>
                <w:left w:val="none" w:sz="0" w:space="0" w:color="auto"/>
                <w:bottom w:val="none" w:sz="0" w:space="0" w:color="auto"/>
                <w:right w:val="none" w:sz="0" w:space="0" w:color="auto"/>
              </w:divBdr>
            </w:div>
          </w:divsChild>
        </w:div>
        <w:div w:id="411044789">
          <w:marLeft w:val="0"/>
          <w:marRight w:val="0"/>
          <w:marTop w:val="0"/>
          <w:marBottom w:val="0"/>
          <w:divBdr>
            <w:top w:val="none" w:sz="0" w:space="0" w:color="auto"/>
            <w:left w:val="none" w:sz="0" w:space="0" w:color="auto"/>
            <w:bottom w:val="none" w:sz="0" w:space="0" w:color="auto"/>
            <w:right w:val="none" w:sz="0" w:space="0" w:color="auto"/>
          </w:divBdr>
          <w:divsChild>
            <w:div w:id="1510634708">
              <w:marLeft w:val="0"/>
              <w:marRight w:val="0"/>
              <w:marTop w:val="0"/>
              <w:marBottom w:val="0"/>
              <w:divBdr>
                <w:top w:val="none" w:sz="0" w:space="0" w:color="auto"/>
                <w:left w:val="none" w:sz="0" w:space="0" w:color="auto"/>
                <w:bottom w:val="none" w:sz="0" w:space="0" w:color="auto"/>
                <w:right w:val="none" w:sz="0" w:space="0" w:color="auto"/>
              </w:divBdr>
            </w:div>
          </w:divsChild>
        </w:div>
        <w:div w:id="418253936">
          <w:marLeft w:val="0"/>
          <w:marRight w:val="0"/>
          <w:marTop w:val="0"/>
          <w:marBottom w:val="0"/>
          <w:divBdr>
            <w:top w:val="none" w:sz="0" w:space="0" w:color="auto"/>
            <w:left w:val="none" w:sz="0" w:space="0" w:color="auto"/>
            <w:bottom w:val="none" w:sz="0" w:space="0" w:color="auto"/>
            <w:right w:val="none" w:sz="0" w:space="0" w:color="auto"/>
          </w:divBdr>
          <w:divsChild>
            <w:div w:id="161554608">
              <w:marLeft w:val="0"/>
              <w:marRight w:val="0"/>
              <w:marTop w:val="0"/>
              <w:marBottom w:val="0"/>
              <w:divBdr>
                <w:top w:val="none" w:sz="0" w:space="0" w:color="auto"/>
                <w:left w:val="none" w:sz="0" w:space="0" w:color="auto"/>
                <w:bottom w:val="none" w:sz="0" w:space="0" w:color="auto"/>
                <w:right w:val="none" w:sz="0" w:space="0" w:color="auto"/>
              </w:divBdr>
            </w:div>
          </w:divsChild>
        </w:div>
        <w:div w:id="418916456">
          <w:marLeft w:val="0"/>
          <w:marRight w:val="0"/>
          <w:marTop w:val="0"/>
          <w:marBottom w:val="0"/>
          <w:divBdr>
            <w:top w:val="none" w:sz="0" w:space="0" w:color="auto"/>
            <w:left w:val="none" w:sz="0" w:space="0" w:color="auto"/>
            <w:bottom w:val="none" w:sz="0" w:space="0" w:color="auto"/>
            <w:right w:val="none" w:sz="0" w:space="0" w:color="auto"/>
          </w:divBdr>
          <w:divsChild>
            <w:div w:id="290014360">
              <w:marLeft w:val="0"/>
              <w:marRight w:val="0"/>
              <w:marTop w:val="0"/>
              <w:marBottom w:val="0"/>
              <w:divBdr>
                <w:top w:val="none" w:sz="0" w:space="0" w:color="auto"/>
                <w:left w:val="none" w:sz="0" w:space="0" w:color="auto"/>
                <w:bottom w:val="none" w:sz="0" w:space="0" w:color="auto"/>
                <w:right w:val="none" w:sz="0" w:space="0" w:color="auto"/>
              </w:divBdr>
            </w:div>
          </w:divsChild>
        </w:div>
        <w:div w:id="426316882">
          <w:marLeft w:val="0"/>
          <w:marRight w:val="0"/>
          <w:marTop w:val="0"/>
          <w:marBottom w:val="0"/>
          <w:divBdr>
            <w:top w:val="none" w:sz="0" w:space="0" w:color="auto"/>
            <w:left w:val="none" w:sz="0" w:space="0" w:color="auto"/>
            <w:bottom w:val="none" w:sz="0" w:space="0" w:color="auto"/>
            <w:right w:val="none" w:sz="0" w:space="0" w:color="auto"/>
          </w:divBdr>
          <w:divsChild>
            <w:div w:id="1708067624">
              <w:marLeft w:val="0"/>
              <w:marRight w:val="0"/>
              <w:marTop w:val="0"/>
              <w:marBottom w:val="0"/>
              <w:divBdr>
                <w:top w:val="none" w:sz="0" w:space="0" w:color="auto"/>
                <w:left w:val="none" w:sz="0" w:space="0" w:color="auto"/>
                <w:bottom w:val="none" w:sz="0" w:space="0" w:color="auto"/>
                <w:right w:val="none" w:sz="0" w:space="0" w:color="auto"/>
              </w:divBdr>
            </w:div>
          </w:divsChild>
        </w:div>
        <w:div w:id="426468855">
          <w:marLeft w:val="0"/>
          <w:marRight w:val="0"/>
          <w:marTop w:val="0"/>
          <w:marBottom w:val="0"/>
          <w:divBdr>
            <w:top w:val="none" w:sz="0" w:space="0" w:color="auto"/>
            <w:left w:val="none" w:sz="0" w:space="0" w:color="auto"/>
            <w:bottom w:val="none" w:sz="0" w:space="0" w:color="auto"/>
            <w:right w:val="none" w:sz="0" w:space="0" w:color="auto"/>
          </w:divBdr>
          <w:divsChild>
            <w:div w:id="479267949">
              <w:marLeft w:val="0"/>
              <w:marRight w:val="0"/>
              <w:marTop w:val="0"/>
              <w:marBottom w:val="0"/>
              <w:divBdr>
                <w:top w:val="none" w:sz="0" w:space="0" w:color="auto"/>
                <w:left w:val="none" w:sz="0" w:space="0" w:color="auto"/>
                <w:bottom w:val="none" w:sz="0" w:space="0" w:color="auto"/>
                <w:right w:val="none" w:sz="0" w:space="0" w:color="auto"/>
              </w:divBdr>
            </w:div>
            <w:div w:id="1139541170">
              <w:marLeft w:val="0"/>
              <w:marRight w:val="0"/>
              <w:marTop w:val="0"/>
              <w:marBottom w:val="0"/>
              <w:divBdr>
                <w:top w:val="none" w:sz="0" w:space="0" w:color="auto"/>
                <w:left w:val="none" w:sz="0" w:space="0" w:color="auto"/>
                <w:bottom w:val="none" w:sz="0" w:space="0" w:color="auto"/>
                <w:right w:val="none" w:sz="0" w:space="0" w:color="auto"/>
              </w:divBdr>
            </w:div>
            <w:div w:id="1324116533">
              <w:marLeft w:val="0"/>
              <w:marRight w:val="0"/>
              <w:marTop w:val="0"/>
              <w:marBottom w:val="0"/>
              <w:divBdr>
                <w:top w:val="none" w:sz="0" w:space="0" w:color="auto"/>
                <w:left w:val="none" w:sz="0" w:space="0" w:color="auto"/>
                <w:bottom w:val="none" w:sz="0" w:space="0" w:color="auto"/>
                <w:right w:val="none" w:sz="0" w:space="0" w:color="auto"/>
              </w:divBdr>
            </w:div>
          </w:divsChild>
        </w:div>
        <w:div w:id="427776562">
          <w:marLeft w:val="0"/>
          <w:marRight w:val="0"/>
          <w:marTop w:val="0"/>
          <w:marBottom w:val="0"/>
          <w:divBdr>
            <w:top w:val="none" w:sz="0" w:space="0" w:color="auto"/>
            <w:left w:val="none" w:sz="0" w:space="0" w:color="auto"/>
            <w:bottom w:val="none" w:sz="0" w:space="0" w:color="auto"/>
            <w:right w:val="none" w:sz="0" w:space="0" w:color="auto"/>
          </w:divBdr>
          <w:divsChild>
            <w:div w:id="1764452640">
              <w:marLeft w:val="0"/>
              <w:marRight w:val="0"/>
              <w:marTop w:val="0"/>
              <w:marBottom w:val="0"/>
              <w:divBdr>
                <w:top w:val="none" w:sz="0" w:space="0" w:color="auto"/>
                <w:left w:val="none" w:sz="0" w:space="0" w:color="auto"/>
                <w:bottom w:val="none" w:sz="0" w:space="0" w:color="auto"/>
                <w:right w:val="none" w:sz="0" w:space="0" w:color="auto"/>
              </w:divBdr>
            </w:div>
          </w:divsChild>
        </w:div>
        <w:div w:id="437726129">
          <w:marLeft w:val="0"/>
          <w:marRight w:val="0"/>
          <w:marTop w:val="0"/>
          <w:marBottom w:val="0"/>
          <w:divBdr>
            <w:top w:val="none" w:sz="0" w:space="0" w:color="auto"/>
            <w:left w:val="none" w:sz="0" w:space="0" w:color="auto"/>
            <w:bottom w:val="none" w:sz="0" w:space="0" w:color="auto"/>
            <w:right w:val="none" w:sz="0" w:space="0" w:color="auto"/>
          </w:divBdr>
          <w:divsChild>
            <w:div w:id="1355886576">
              <w:marLeft w:val="0"/>
              <w:marRight w:val="0"/>
              <w:marTop w:val="0"/>
              <w:marBottom w:val="0"/>
              <w:divBdr>
                <w:top w:val="none" w:sz="0" w:space="0" w:color="auto"/>
                <w:left w:val="none" w:sz="0" w:space="0" w:color="auto"/>
                <w:bottom w:val="none" w:sz="0" w:space="0" w:color="auto"/>
                <w:right w:val="none" w:sz="0" w:space="0" w:color="auto"/>
              </w:divBdr>
            </w:div>
          </w:divsChild>
        </w:div>
        <w:div w:id="459105251">
          <w:marLeft w:val="0"/>
          <w:marRight w:val="0"/>
          <w:marTop w:val="0"/>
          <w:marBottom w:val="0"/>
          <w:divBdr>
            <w:top w:val="none" w:sz="0" w:space="0" w:color="auto"/>
            <w:left w:val="none" w:sz="0" w:space="0" w:color="auto"/>
            <w:bottom w:val="none" w:sz="0" w:space="0" w:color="auto"/>
            <w:right w:val="none" w:sz="0" w:space="0" w:color="auto"/>
          </w:divBdr>
          <w:divsChild>
            <w:div w:id="1970891837">
              <w:marLeft w:val="0"/>
              <w:marRight w:val="0"/>
              <w:marTop w:val="0"/>
              <w:marBottom w:val="0"/>
              <w:divBdr>
                <w:top w:val="none" w:sz="0" w:space="0" w:color="auto"/>
                <w:left w:val="none" w:sz="0" w:space="0" w:color="auto"/>
                <w:bottom w:val="none" w:sz="0" w:space="0" w:color="auto"/>
                <w:right w:val="none" w:sz="0" w:space="0" w:color="auto"/>
              </w:divBdr>
            </w:div>
          </w:divsChild>
        </w:div>
        <w:div w:id="464852995">
          <w:marLeft w:val="0"/>
          <w:marRight w:val="0"/>
          <w:marTop w:val="0"/>
          <w:marBottom w:val="0"/>
          <w:divBdr>
            <w:top w:val="none" w:sz="0" w:space="0" w:color="auto"/>
            <w:left w:val="none" w:sz="0" w:space="0" w:color="auto"/>
            <w:bottom w:val="none" w:sz="0" w:space="0" w:color="auto"/>
            <w:right w:val="none" w:sz="0" w:space="0" w:color="auto"/>
          </w:divBdr>
          <w:divsChild>
            <w:div w:id="521094149">
              <w:marLeft w:val="0"/>
              <w:marRight w:val="0"/>
              <w:marTop w:val="0"/>
              <w:marBottom w:val="0"/>
              <w:divBdr>
                <w:top w:val="none" w:sz="0" w:space="0" w:color="auto"/>
                <w:left w:val="none" w:sz="0" w:space="0" w:color="auto"/>
                <w:bottom w:val="none" w:sz="0" w:space="0" w:color="auto"/>
                <w:right w:val="none" w:sz="0" w:space="0" w:color="auto"/>
              </w:divBdr>
            </w:div>
          </w:divsChild>
        </w:div>
        <w:div w:id="483551992">
          <w:marLeft w:val="0"/>
          <w:marRight w:val="0"/>
          <w:marTop w:val="0"/>
          <w:marBottom w:val="0"/>
          <w:divBdr>
            <w:top w:val="none" w:sz="0" w:space="0" w:color="auto"/>
            <w:left w:val="none" w:sz="0" w:space="0" w:color="auto"/>
            <w:bottom w:val="none" w:sz="0" w:space="0" w:color="auto"/>
            <w:right w:val="none" w:sz="0" w:space="0" w:color="auto"/>
          </w:divBdr>
          <w:divsChild>
            <w:div w:id="753669696">
              <w:marLeft w:val="0"/>
              <w:marRight w:val="0"/>
              <w:marTop w:val="0"/>
              <w:marBottom w:val="0"/>
              <w:divBdr>
                <w:top w:val="none" w:sz="0" w:space="0" w:color="auto"/>
                <w:left w:val="none" w:sz="0" w:space="0" w:color="auto"/>
                <w:bottom w:val="none" w:sz="0" w:space="0" w:color="auto"/>
                <w:right w:val="none" w:sz="0" w:space="0" w:color="auto"/>
              </w:divBdr>
            </w:div>
          </w:divsChild>
        </w:div>
        <w:div w:id="491021405">
          <w:marLeft w:val="0"/>
          <w:marRight w:val="0"/>
          <w:marTop w:val="0"/>
          <w:marBottom w:val="0"/>
          <w:divBdr>
            <w:top w:val="none" w:sz="0" w:space="0" w:color="auto"/>
            <w:left w:val="none" w:sz="0" w:space="0" w:color="auto"/>
            <w:bottom w:val="none" w:sz="0" w:space="0" w:color="auto"/>
            <w:right w:val="none" w:sz="0" w:space="0" w:color="auto"/>
          </w:divBdr>
          <w:divsChild>
            <w:div w:id="838348037">
              <w:marLeft w:val="0"/>
              <w:marRight w:val="0"/>
              <w:marTop w:val="0"/>
              <w:marBottom w:val="0"/>
              <w:divBdr>
                <w:top w:val="none" w:sz="0" w:space="0" w:color="auto"/>
                <w:left w:val="none" w:sz="0" w:space="0" w:color="auto"/>
                <w:bottom w:val="none" w:sz="0" w:space="0" w:color="auto"/>
                <w:right w:val="none" w:sz="0" w:space="0" w:color="auto"/>
              </w:divBdr>
            </w:div>
          </w:divsChild>
        </w:div>
        <w:div w:id="499933642">
          <w:marLeft w:val="0"/>
          <w:marRight w:val="0"/>
          <w:marTop w:val="0"/>
          <w:marBottom w:val="0"/>
          <w:divBdr>
            <w:top w:val="none" w:sz="0" w:space="0" w:color="auto"/>
            <w:left w:val="none" w:sz="0" w:space="0" w:color="auto"/>
            <w:bottom w:val="none" w:sz="0" w:space="0" w:color="auto"/>
            <w:right w:val="none" w:sz="0" w:space="0" w:color="auto"/>
          </w:divBdr>
          <w:divsChild>
            <w:div w:id="1040592063">
              <w:marLeft w:val="0"/>
              <w:marRight w:val="0"/>
              <w:marTop w:val="0"/>
              <w:marBottom w:val="0"/>
              <w:divBdr>
                <w:top w:val="none" w:sz="0" w:space="0" w:color="auto"/>
                <w:left w:val="none" w:sz="0" w:space="0" w:color="auto"/>
                <w:bottom w:val="none" w:sz="0" w:space="0" w:color="auto"/>
                <w:right w:val="none" w:sz="0" w:space="0" w:color="auto"/>
              </w:divBdr>
            </w:div>
            <w:div w:id="1708605276">
              <w:marLeft w:val="0"/>
              <w:marRight w:val="0"/>
              <w:marTop w:val="0"/>
              <w:marBottom w:val="0"/>
              <w:divBdr>
                <w:top w:val="none" w:sz="0" w:space="0" w:color="auto"/>
                <w:left w:val="none" w:sz="0" w:space="0" w:color="auto"/>
                <w:bottom w:val="none" w:sz="0" w:space="0" w:color="auto"/>
                <w:right w:val="none" w:sz="0" w:space="0" w:color="auto"/>
              </w:divBdr>
            </w:div>
          </w:divsChild>
        </w:div>
        <w:div w:id="502936799">
          <w:marLeft w:val="0"/>
          <w:marRight w:val="0"/>
          <w:marTop w:val="0"/>
          <w:marBottom w:val="0"/>
          <w:divBdr>
            <w:top w:val="none" w:sz="0" w:space="0" w:color="auto"/>
            <w:left w:val="none" w:sz="0" w:space="0" w:color="auto"/>
            <w:bottom w:val="none" w:sz="0" w:space="0" w:color="auto"/>
            <w:right w:val="none" w:sz="0" w:space="0" w:color="auto"/>
          </w:divBdr>
          <w:divsChild>
            <w:div w:id="1527013227">
              <w:marLeft w:val="0"/>
              <w:marRight w:val="0"/>
              <w:marTop w:val="0"/>
              <w:marBottom w:val="0"/>
              <w:divBdr>
                <w:top w:val="none" w:sz="0" w:space="0" w:color="auto"/>
                <w:left w:val="none" w:sz="0" w:space="0" w:color="auto"/>
                <w:bottom w:val="none" w:sz="0" w:space="0" w:color="auto"/>
                <w:right w:val="none" w:sz="0" w:space="0" w:color="auto"/>
              </w:divBdr>
            </w:div>
          </w:divsChild>
        </w:div>
        <w:div w:id="503281511">
          <w:marLeft w:val="0"/>
          <w:marRight w:val="0"/>
          <w:marTop w:val="0"/>
          <w:marBottom w:val="0"/>
          <w:divBdr>
            <w:top w:val="none" w:sz="0" w:space="0" w:color="auto"/>
            <w:left w:val="none" w:sz="0" w:space="0" w:color="auto"/>
            <w:bottom w:val="none" w:sz="0" w:space="0" w:color="auto"/>
            <w:right w:val="none" w:sz="0" w:space="0" w:color="auto"/>
          </w:divBdr>
          <w:divsChild>
            <w:div w:id="1325669162">
              <w:marLeft w:val="0"/>
              <w:marRight w:val="0"/>
              <w:marTop w:val="0"/>
              <w:marBottom w:val="0"/>
              <w:divBdr>
                <w:top w:val="none" w:sz="0" w:space="0" w:color="auto"/>
                <w:left w:val="none" w:sz="0" w:space="0" w:color="auto"/>
                <w:bottom w:val="none" w:sz="0" w:space="0" w:color="auto"/>
                <w:right w:val="none" w:sz="0" w:space="0" w:color="auto"/>
              </w:divBdr>
            </w:div>
          </w:divsChild>
        </w:div>
        <w:div w:id="508831412">
          <w:marLeft w:val="0"/>
          <w:marRight w:val="0"/>
          <w:marTop w:val="0"/>
          <w:marBottom w:val="0"/>
          <w:divBdr>
            <w:top w:val="none" w:sz="0" w:space="0" w:color="auto"/>
            <w:left w:val="none" w:sz="0" w:space="0" w:color="auto"/>
            <w:bottom w:val="none" w:sz="0" w:space="0" w:color="auto"/>
            <w:right w:val="none" w:sz="0" w:space="0" w:color="auto"/>
          </w:divBdr>
          <w:divsChild>
            <w:div w:id="1037589278">
              <w:marLeft w:val="0"/>
              <w:marRight w:val="0"/>
              <w:marTop w:val="0"/>
              <w:marBottom w:val="0"/>
              <w:divBdr>
                <w:top w:val="none" w:sz="0" w:space="0" w:color="auto"/>
                <w:left w:val="none" w:sz="0" w:space="0" w:color="auto"/>
                <w:bottom w:val="none" w:sz="0" w:space="0" w:color="auto"/>
                <w:right w:val="none" w:sz="0" w:space="0" w:color="auto"/>
              </w:divBdr>
            </w:div>
          </w:divsChild>
        </w:div>
        <w:div w:id="516044961">
          <w:marLeft w:val="0"/>
          <w:marRight w:val="0"/>
          <w:marTop w:val="0"/>
          <w:marBottom w:val="0"/>
          <w:divBdr>
            <w:top w:val="none" w:sz="0" w:space="0" w:color="auto"/>
            <w:left w:val="none" w:sz="0" w:space="0" w:color="auto"/>
            <w:bottom w:val="none" w:sz="0" w:space="0" w:color="auto"/>
            <w:right w:val="none" w:sz="0" w:space="0" w:color="auto"/>
          </w:divBdr>
          <w:divsChild>
            <w:div w:id="914053771">
              <w:marLeft w:val="0"/>
              <w:marRight w:val="0"/>
              <w:marTop w:val="0"/>
              <w:marBottom w:val="0"/>
              <w:divBdr>
                <w:top w:val="none" w:sz="0" w:space="0" w:color="auto"/>
                <w:left w:val="none" w:sz="0" w:space="0" w:color="auto"/>
                <w:bottom w:val="none" w:sz="0" w:space="0" w:color="auto"/>
                <w:right w:val="none" w:sz="0" w:space="0" w:color="auto"/>
              </w:divBdr>
            </w:div>
          </w:divsChild>
        </w:div>
        <w:div w:id="520775967">
          <w:marLeft w:val="0"/>
          <w:marRight w:val="0"/>
          <w:marTop w:val="0"/>
          <w:marBottom w:val="0"/>
          <w:divBdr>
            <w:top w:val="none" w:sz="0" w:space="0" w:color="auto"/>
            <w:left w:val="none" w:sz="0" w:space="0" w:color="auto"/>
            <w:bottom w:val="none" w:sz="0" w:space="0" w:color="auto"/>
            <w:right w:val="none" w:sz="0" w:space="0" w:color="auto"/>
          </w:divBdr>
          <w:divsChild>
            <w:div w:id="1007247124">
              <w:marLeft w:val="0"/>
              <w:marRight w:val="0"/>
              <w:marTop w:val="0"/>
              <w:marBottom w:val="0"/>
              <w:divBdr>
                <w:top w:val="none" w:sz="0" w:space="0" w:color="auto"/>
                <w:left w:val="none" w:sz="0" w:space="0" w:color="auto"/>
                <w:bottom w:val="none" w:sz="0" w:space="0" w:color="auto"/>
                <w:right w:val="none" w:sz="0" w:space="0" w:color="auto"/>
              </w:divBdr>
            </w:div>
          </w:divsChild>
        </w:div>
        <w:div w:id="574163823">
          <w:marLeft w:val="0"/>
          <w:marRight w:val="0"/>
          <w:marTop w:val="0"/>
          <w:marBottom w:val="0"/>
          <w:divBdr>
            <w:top w:val="none" w:sz="0" w:space="0" w:color="auto"/>
            <w:left w:val="none" w:sz="0" w:space="0" w:color="auto"/>
            <w:bottom w:val="none" w:sz="0" w:space="0" w:color="auto"/>
            <w:right w:val="none" w:sz="0" w:space="0" w:color="auto"/>
          </w:divBdr>
          <w:divsChild>
            <w:div w:id="1942103650">
              <w:marLeft w:val="0"/>
              <w:marRight w:val="0"/>
              <w:marTop w:val="0"/>
              <w:marBottom w:val="0"/>
              <w:divBdr>
                <w:top w:val="none" w:sz="0" w:space="0" w:color="auto"/>
                <w:left w:val="none" w:sz="0" w:space="0" w:color="auto"/>
                <w:bottom w:val="none" w:sz="0" w:space="0" w:color="auto"/>
                <w:right w:val="none" w:sz="0" w:space="0" w:color="auto"/>
              </w:divBdr>
            </w:div>
          </w:divsChild>
        </w:div>
        <w:div w:id="588393918">
          <w:marLeft w:val="0"/>
          <w:marRight w:val="0"/>
          <w:marTop w:val="0"/>
          <w:marBottom w:val="0"/>
          <w:divBdr>
            <w:top w:val="none" w:sz="0" w:space="0" w:color="auto"/>
            <w:left w:val="none" w:sz="0" w:space="0" w:color="auto"/>
            <w:bottom w:val="none" w:sz="0" w:space="0" w:color="auto"/>
            <w:right w:val="none" w:sz="0" w:space="0" w:color="auto"/>
          </w:divBdr>
          <w:divsChild>
            <w:div w:id="639192007">
              <w:marLeft w:val="0"/>
              <w:marRight w:val="0"/>
              <w:marTop w:val="0"/>
              <w:marBottom w:val="0"/>
              <w:divBdr>
                <w:top w:val="none" w:sz="0" w:space="0" w:color="auto"/>
                <w:left w:val="none" w:sz="0" w:space="0" w:color="auto"/>
                <w:bottom w:val="none" w:sz="0" w:space="0" w:color="auto"/>
                <w:right w:val="none" w:sz="0" w:space="0" w:color="auto"/>
              </w:divBdr>
            </w:div>
          </w:divsChild>
        </w:div>
        <w:div w:id="594363865">
          <w:marLeft w:val="0"/>
          <w:marRight w:val="0"/>
          <w:marTop w:val="0"/>
          <w:marBottom w:val="0"/>
          <w:divBdr>
            <w:top w:val="none" w:sz="0" w:space="0" w:color="auto"/>
            <w:left w:val="none" w:sz="0" w:space="0" w:color="auto"/>
            <w:bottom w:val="none" w:sz="0" w:space="0" w:color="auto"/>
            <w:right w:val="none" w:sz="0" w:space="0" w:color="auto"/>
          </w:divBdr>
          <w:divsChild>
            <w:div w:id="1924214668">
              <w:marLeft w:val="0"/>
              <w:marRight w:val="0"/>
              <w:marTop w:val="0"/>
              <w:marBottom w:val="0"/>
              <w:divBdr>
                <w:top w:val="none" w:sz="0" w:space="0" w:color="auto"/>
                <w:left w:val="none" w:sz="0" w:space="0" w:color="auto"/>
                <w:bottom w:val="none" w:sz="0" w:space="0" w:color="auto"/>
                <w:right w:val="none" w:sz="0" w:space="0" w:color="auto"/>
              </w:divBdr>
            </w:div>
          </w:divsChild>
        </w:div>
        <w:div w:id="595598897">
          <w:marLeft w:val="0"/>
          <w:marRight w:val="0"/>
          <w:marTop w:val="0"/>
          <w:marBottom w:val="0"/>
          <w:divBdr>
            <w:top w:val="none" w:sz="0" w:space="0" w:color="auto"/>
            <w:left w:val="none" w:sz="0" w:space="0" w:color="auto"/>
            <w:bottom w:val="none" w:sz="0" w:space="0" w:color="auto"/>
            <w:right w:val="none" w:sz="0" w:space="0" w:color="auto"/>
          </w:divBdr>
          <w:divsChild>
            <w:div w:id="319387187">
              <w:marLeft w:val="0"/>
              <w:marRight w:val="0"/>
              <w:marTop w:val="0"/>
              <w:marBottom w:val="0"/>
              <w:divBdr>
                <w:top w:val="none" w:sz="0" w:space="0" w:color="auto"/>
                <w:left w:val="none" w:sz="0" w:space="0" w:color="auto"/>
                <w:bottom w:val="none" w:sz="0" w:space="0" w:color="auto"/>
                <w:right w:val="none" w:sz="0" w:space="0" w:color="auto"/>
              </w:divBdr>
            </w:div>
          </w:divsChild>
        </w:div>
        <w:div w:id="605428074">
          <w:marLeft w:val="0"/>
          <w:marRight w:val="0"/>
          <w:marTop w:val="0"/>
          <w:marBottom w:val="0"/>
          <w:divBdr>
            <w:top w:val="none" w:sz="0" w:space="0" w:color="auto"/>
            <w:left w:val="none" w:sz="0" w:space="0" w:color="auto"/>
            <w:bottom w:val="none" w:sz="0" w:space="0" w:color="auto"/>
            <w:right w:val="none" w:sz="0" w:space="0" w:color="auto"/>
          </w:divBdr>
          <w:divsChild>
            <w:div w:id="534462753">
              <w:marLeft w:val="0"/>
              <w:marRight w:val="0"/>
              <w:marTop w:val="0"/>
              <w:marBottom w:val="0"/>
              <w:divBdr>
                <w:top w:val="none" w:sz="0" w:space="0" w:color="auto"/>
                <w:left w:val="none" w:sz="0" w:space="0" w:color="auto"/>
                <w:bottom w:val="none" w:sz="0" w:space="0" w:color="auto"/>
                <w:right w:val="none" w:sz="0" w:space="0" w:color="auto"/>
              </w:divBdr>
            </w:div>
          </w:divsChild>
        </w:div>
        <w:div w:id="626662419">
          <w:marLeft w:val="0"/>
          <w:marRight w:val="0"/>
          <w:marTop w:val="0"/>
          <w:marBottom w:val="0"/>
          <w:divBdr>
            <w:top w:val="none" w:sz="0" w:space="0" w:color="auto"/>
            <w:left w:val="none" w:sz="0" w:space="0" w:color="auto"/>
            <w:bottom w:val="none" w:sz="0" w:space="0" w:color="auto"/>
            <w:right w:val="none" w:sz="0" w:space="0" w:color="auto"/>
          </w:divBdr>
          <w:divsChild>
            <w:div w:id="1848790419">
              <w:marLeft w:val="0"/>
              <w:marRight w:val="0"/>
              <w:marTop w:val="0"/>
              <w:marBottom w:val="0"/>
              <w:divBdr>
                <w:top w:val="none" w:sz="0" w:space="0" w:color="auto"/>
                <w:left w:val="none" w:sz="0" w:space="0" w:color="auto"/>
                <w:bottom w:val="none" w:sz="0" w:space="0" w:color="auto"/>
                <w:right w:val="none" w:sz="0" w:space="0" w:color="auto"/>
              </w:divBdr>
            </w:div>
          </w:divsChild>
        </w:div>
        <w:div w:id="637224564">
          <w:marLeft w:val="0"/>
          <w:marRight w:val="0"/>
          <w:marTop w:val="0"/>
          <w:marBottom w:val="0"/>
          <w:divBdr>
            <w:top w:val="none" w:sz="0" w:space="0" w:color="auto"/>
            <w:left w:val="none" w:sz="0" w:space="0" w:color="auto"/>
            <w:bottom w:val="none" w:sz="0" w:space="0" w:color="auto"/>
            <w:right w:val="none" w:sz="0" w:space="0" w:color="auto"/>
          </w:divBdr>
          <w:divsChild>
            <w:div w:id="443158079">
              <w:marLeft w:val="0"/>
              <w:marRight w:val="0"/>
              <w:marTop w:val="0"/>
              <w:marBottom w:val="0"/>
              <w:divBdr>
                <w:top w:val="none" w:sz="0" w:space="0" w:color="auto"/>
                <w:left w:val="none" w:sz="0" w:space="0" w:color="auto"/>
                <w:bottom w:val="none" w:sz="0" w:space="0" w:color="auto"/>
                <w:right w:val="none" w:sz="0" w:space="0" w:color="auto"/>
              </w:divBdr>
            </w:div>
          </w:divsChild>
        </w:div>
        <w:div w:id="678310883">
          <w:marLeft w:val="0"/>
          <w:marRight w:val="0"/>
          <w:marTop w:val="0"/>
          <w:marBottom w:val="0"/>
          <w:divBdr>
            <w:top w:val="none" w:sz="0" w:space="0" w:color="auto"/>
            <w:left w:val="none" w:sz="0" w:space="0" w:color="auto"/>
            <w:bottom w:val="none" w:sz="0" w:space="0" w:color="auto"/>
            <w:right w:val="none" w:sz="0" w:space="0" w:color="auto"/>
          </w:divBdr>
          <w:divsChild>
            <w:div w:id="1608853548">
              <w:marLeft w:val="0"/>
              <w:marRight w:val="0"/>
              <w:marTop w:val="0"/>
              <w:marBottom w:val="0"/>
              <w:divBdr>
                <w:top w:val="none" w:sz="0" w:space="0" w:color="auto"/>
                <w:left w:val="none" w:sz="0" w:space="0" w:color="auto"/>
                <w:bottom w:val="none" w:sz="0" w:space="0" w:color="auto"/>
                <w:right w:val="none" w:sz="0" w:space="0" w:color="auto"/>
              </w:divBdr>
            </w:div>
          </w:divsChild>
        </w:div>
        <w:div w:id="694501359">
          <w:marLeft w:val="0"/>
          <w:marRight w:val="0"/>
          <w:marTop w:val="0"/>
          <w:marBottom w:val="0"/>
          <w:divBdr>
            <w:top w:val="none" w:sz="0" w:space="0" w:color="auto"/>
            <w:left w:val="none" w:sz="0" w:space="0" w:color="auto"/>
            <w:bottom w:val="none" w:sz="0" w:space="0" w:color="auto"/>
            <w:right w:val="none" w:sz="0" w:space="0" w:color="auto"/>
          </w:divBdr>
          <w:divsChild>
            <w:div w:id="611593413">
              <w:marLeft w:val="0"/>
              <w:marRight w:val="0"/>
              <w:marTop w:val="0"/>
              <w:marBottom w:val="0"/>
              <w:divBdr>
                <w:top w:val="none" w:sz="0" w:space="0" w:color="auto"/>
                <w:left w:val="none" w:sz="0" w:space="0" w:color="auto"/>
                <w:bottom w:val="none" w:sz="0" w:space="0" w:color="auto"/>
                <w:right w:val="none" w:sz="0" w:space="0" w:color="auto"/>
              </w:divBdr>
            </w:div>
          </w:divsChild>
        </w:div>
        <w:div w:id="712459894">
          <w:marLeft w:val="0"/>
          <w:marRight w:val="0"/>
          <w:marTop w:val="0"/>
          <w:marBottom w:val="0"/>
          <w:divBdr>
            <w:top w:val="none" w:sz="0" w:space="0" w:color="auto"/>
            <w:left w:val="none" w:sz="0" w:space="0" w:color="auto"/>
            <w:bottom w:val="none" w:sz="0" w:space="0" w:color="auto"/>
            <w:right w:val="none" w:sz="0" w:space="0" w:color="auto"/>
          </w:divBdr>
          <w:divsChild>
            <w:div w:id="1691641627">
              <w:marLeft w:val="0"/>
              <w:marRight w:val="0"/>
              <w:marTop w:val="0"/>
              <w:marBottom w:val="0"/>
              <w:divBdr>
                <w:top w:val="none" w:sz="0" w:space="0" w:color="auto"/>
                <w:left w:val="none" w:sz="0" w:space="0" w:color="auto"/>
                <w:bottom w:val="none" w:sz="0" w:space="0" w:color="auto"/>
                <w:right w:val="none" w:sz="0" w:space="0" w:color="auto"/>
              </w:divBdr>
            </w:div>
          </w:divsChild>
        </w:div>
        <w:div w:id="745687173">
          <w:marLeft w:val="0"/>
          <w:marRight w:val="0"/>
          <w:marTop w:val="0"/>
          <w:marBottom w:val="0"/>
          <w:divBdr>
            <w:top w:val="none" w:sz="0" w:space="0" w:color="auto"/>
            <w:left w:val="none" w:sz="0" w:space="0" w:color="auto"/>
            <w:bottom w:val="none" w:sz="0" w:space="0" w:color="auto"/>
            <w:right w:val="none" w:sz="0" w:space="0" w:color="auto"/>
          </w:divBdr>
          <w:divsChild>
            <w:div w:id="1685783727">
              <w:marLeft w:val="0"/>
              <w:marRight w:val="0"/>
              <w:marTop w:val="0"/>
              <w:marBottom w:val="0"/>
              <w:divBdr>
                <w:top w:val="none" w:sz="0" w:space="0" w:color="auto"/>
                <w:left w:val="none" w:sz="0" w:space="0" w:color="auto"/>
                <w:bottom w:val="none" w:sz="0" w:space="0" w:color="auto"/>
                <w:right w:val="none" w:sz="0" w:space="0" w:color="auto"/>
              </w:divBdr>
            </w:div>
          </w:divsChild>
        </w:div>
        <w:div w:id="765882994">
          <w:marLeft w:val="0"/>
          <w:marRight w:val="0"/>
          <w:marTop w:val="0"/>
          <w:marBottom w:val="0"/>
          <w:divBdr>
            <w:top w:val="none" w:sz="0" w:space="0" w:color="auto"/>
            <w:left w:val="none" w:sz="0" w:space="0" w:color="auto"/>
            <w:bottom w:val="none" w:sz="0" w:space="0" w:color="auto"/>
            <w:right w:val="none" w:sz="0" w:space="0" w:color="auto"/>
          </w:divBdr>
          <w:divsChild>
            <w:div w:id="1474516782">
              <w:marLeft w:val="0"/>
              <w:marRight w:val="0"/>
              <w:marTop w:val="0"/>
              <w:marBottom w:val="0"/>
              <w:divBdr>
                <w:top w:val="none" w:sz="0" w:space="0" w:color="auto"/>
                <w:left w:val="none" w:sz="0" w:space="0" w:color="auto"/>
                <w:bottom w:val="none" w:sz="0" w:space="0" w:color="auto"/>
                <w:right w:val="none" w:sz="0" w:space="0" w:color="auto"/>
              </w:divBdr>
            </w:div>
          </w:divsChild>
        </w:div>
        <w:div w:id="768042222">
          <w:marLeft w:val="0"/>
          <w:marRight w:val="0"/>
          <w:marTop w:val="0"/>
          <w:marBottom w:val="0"/>
          <w:divBdr>
            <w:top w:val="none" w:sz="0" w:space="0" w:color="auto"/>
            <w:left w:val="none" w:sz="0" w:space="0" w:color="auto"/>
            <w:bottom w:val="none" w:sz="0" w:space="0" w:color="auto"/>
            <w:right w:val="none" w:sz="0" w:space="0" w:color="auto"/>
          </w:divBdr>
          <w:divsChild>
            <w:div w:id="719600378">
              <w:marLeft w:val="0"/>
              <w:marRight w:val="0"/>
              <w:marTop w:val="0"/>
              <w:marBottom w:val="0"/>
              <w:divBdr>
                <w:top w:val="none" w:sz="0" w:space="0" w:color="auto"/>
                <w:left w:val="none" w:sz="0" w:space="0" w:color="auto"/>
                <w:bottom w:val="none" w:sz="0" w:space="0" w:color="auto"/>
                <w:right w:val="none" w:sz="0" w:space="0" w:color="auto"/>
              </w:divBdr>
            </w:div>
          </w:divsChild>
        </w:div>
        <w:div w:id="768433668">
          <w:marLeft w:val="0"/>
          <w:marRight w:val="0"/>
          <w:marTop w:val="0"/>
          <w:marBottom w:val="0"/>
          <w:divBdr>
            <w:top w:val="none" w:sz="0" w:space="0" w:color="auto"/>
            <w:left w:val="none" w:sz="0" w:space="0" w:color="auto"/>
            <w:bottom w:val="none" w:sz="0" w:space="0" w:color="auto"/>
            <w:right w:val="none" w:sz="0" w:space="0" w:color="auto"/>
          </w:divBdr>
          <w:divsChild>
            <w:div w:id="1024207719">
              <w:marLeft w:val="0"/>
              <w:marRight w:val="0"/>
              <w:marTop w:val="0"/>
              <w:marBottom w:val="0"/>
              <w:divBdr>
                <w:top w:val="none" w:sz="0" w:space="0" w:color="auto"/>
                <w:left w:val="none" w:sz="0" w:space="0" w:color="auto"/>
                <w:bottom w:val="none" w:sz="0" w:space="0" w:color="auto"/>
                <w:right w:val="none" w:sz="0" w:space="0" w:color="auto"/>
              </w:divBdr>
            </w:div>
          </w:divsChild>
        </w:div>
        <w:div w:id="774248155">
          <w:marLeft w:val="0"/>
          <w:marRight w:val="0"/>
          <w:marTop w:val="0"/>
          <w:marBottom w:val="0"/>
          <w:divBdr>
            <w:top w:val="none" w:sz="0" w:space="0" w:color="auto"/>
            <w:left w:val="none" w:sz="0" w:space="0" w:color="auto"/>
            <w:bottom w:val="none" w:sz="0" w:space="0" w:color="auto"/>
            <w:right w:val="none" w:sz="0" w:space="0" w:color="auto"/>
          </w:divBdr>
          <w:divsChild>
            <w:div w:id="138230983">
              <w:marLeft w:val="0"/>
              <w:marRight w:val="0"/>
              <w:marTop w:val="0"/>
              <w:marBottom w:val="0"/>
              <w:divBdr>
                <w:top w:val="none" w:sz="0" w:space="0" w:color="auto"/>
                <w:left w:val="none" w:sz="0" w:space="0" w:color="auto"/>
                <w:bottom w:val="none" w:sz="0" w:space="0" w:color="auto"/>
                <w:right w:val="none" w:sz="0" w:space="0" w:color="auto"/>
              </w:divBdr>
            </w:div>
          </w:divsChild>
        </w:div>
        <w:div w:id="784693548">
          <w:marLeft w:val="0"/>
          <w:marRight w:val="0"/>
          <w:marTop w:val="0"/>
          <w:marBottom w:val="0"/>
          <w:divBdr>
            <w:top w:val="none" w:sz="0" w:space="0" w:color="auto"/>
            <w:left w:val="none" w:sz="0" w:space="0" w:color="auto"/>
            <w:bottom w:val="none" w:sz="0" w:space="0" w:color="auto"/>
            <w:right w:val="none" w:sz="0" w:space="0" w:color="auto"/>
          </w:divBdr>
          <w:divsChild>
            <w:div w:id="427968648">
              <w:marLeft w:val="0"/>
              <w:marRight w:val="0"/>
              <w:marTop w:val="0"/>
              <w:marBottom w:val="0"/>
              <w:divBdr>
                <w:top w:val="none" w:sz="0" w:space="0" w:color="auto"/>
                <w:left w:val="none" w:sz="0" w:space="0" w:color="auto"/>
                <w:bottom w:val="none" w:sz="0" w:space="0" w:color="auto"/>
                <w:right w:val="none" w:sz="0" w:space="0" w:color="auto"/>
              </w:divBdr>
            </w:div>
            <w:div w:id="829903302">
              <w:marLeft w:val="0"/>
              <w:marRight w:val="0"/>
              <w:marTop w:val="0"/>
              <w:marBottom w:val="0"/>
              <w:divBdr>
                <w:top w:val="none" w:sz="0" w:space="0" w:color="auto"/>
                <w:left w:val="none" w:sz="0" w:space="0" w:color="auto"/>
                <w:bottom w:val="none" w:sz="0" w:space="0" w:color="auto"/>
                <w:right w:val="none" w:sz="0" w:space="0" w:color="auto"/>
              </w:divBdr>
            </w:div>
            <w:div w:id="898248748">
              <w:marLeft w:val="0"/>
              <w:marRight w:val="0"/>
              <w:marTop w:val="0"/>
              <w:marBottom w:val="0"/>
              <w:divBdr>
                <w:top w:val="none" w:sz="0" w:space="0" w:color="auto"/>
                <w:left w:val="none" w:sz="0" w:space="0" w:color="auto"/>
                <w:bottom w:val="none" w:sz="0" w:space="0" w:color="auto"/>
                <w:right w:val="none" w:sz="0" w:space="0" w:color="auto"/>
              </w:divBdr>
            </w:div>
          </w:divsChild>
        </w:div>
        <w:div w:id="794369198">
          <w:marLeft w:val="0"/>
          <w:marRight w:val="0"/>
          <w:marTop w:val="0"/>
          <w:marBottom w:val="0"/>
          <w:divBdr>
            <w:top w:val="none" w:sz="0" w:space="0" w:color="auto"/>
            <w:left w:val="none" w:sz="0" w:space="0" w:color="auto"/>
            <w:bottom w:val="none" w:sz="0" w:space="0" w:color="auto"/>
            <w:right w:val="none" w:sz="0" w:space="0" w:color="auto"/>
          </w:divBdr>
          <w:divsChild>
            <w:div w:id="268853396">
              <w:marLeft w:val="0"/>
              <w:marRight w:val="0"/>
              <w:marTop w:val="0"/>
              <w:marBottom w:val="0"/>
              <w:divBdr>
                <w:top w:val="none" w:sz="0" w:space="0" w:color="auto"/>
                <w:left w:val="none" w:sz="0" w:space="0" w:color="auto"/>
                <w:bottom w:val="none" w:sz="0" w:space="0" w:color="auto"/>
                <w:right w:val="none" w:sz="0" w:space="0" w:color="auto"/>
              </w:divBdr>
            </w:div>
          </w:divsChild>
        </w:div>
        <w:div w:id="834806760">
          <w:marLeft w:val="0"/>
          <w:marRight w:val="0"/>
          <w:marTop w:val="0"/>
          <w:marBottom w:val="0"/>
          <w:divBdr>
            <w:top w:val="none" w:sz="0" w:space="0" w:color="auto"/>
            <w:left w:val="none" w:sz="0" w:space="0" w:color="auto"/>
            <w:bottom w:val="none" w:sz="0" w:space="0" w:color="auto"/>
            <w:right w:val="none" w:sz="0" w:space="0" w:color="auto"/>
          </w:divBdr>
          <w:divsChild>
            <w:div w:id="1515218625">
              <w:marLeft w:val="0"/>
              <w:marRight w:val="0"/>
              <w:marTop w:val="0"/>
              <w:marBottom w:val="0"/>
              <w:divBdr>
                <w:top w:val="none" w:sz="0" w:space="0" w:color="auto"/>
                <w:left w:val="none" w:sz="0" w:space="0" w:color="auto"/>
                <w:bottom w:val="none" w:sz="0" w:space="0" w:color="auto"/>
                <w:right w:val="none" w:sz="0" w:space="0" w:color="auto"/>
              </w:divBdr>
            </w:div>
          </w:divsChild>
        </w:div>
        <w:div w:id="868104787">
          <w:marLeft w:val="0"/>
          <w:marRight w:val="0"/>
          <w:marTop w:val="0"/>
          <w:marBottom w:val="0"/>
          <w:divBdr>
            <w:top w:val="none" w:sz="0" w:space="0" w:color="auto"/>
            <w:left w:val="none" w:sz="0" w:space="0" w:color="auto"/>
            <w:bottom w:val="none" w:sz="0" w:space="0" w:color="auto"/>
            <w:right w:val="none" w:sz="0" w:space="0" w:color="auto"/>
          </w:divBdr>
          <w:divsChild>
            <w:div w:id="1059132078">
              <w:marLeft w:val="0"/>
              <w:marRight w:val="0"/>
              <w:marTop w:val="0"/>
              <w:marBottom w:val="0"/>
              <w:divBdr>
                <w:top w:val="none" w:sz="0" w:space="0" w:color="auto"/>
                <w:left w:val="none" w:sz="0" w:space="0" w:color="auto"/>
                <w:bottom w:val="none" w:sz="0" w:space="0" w:color="auto"/>
                <w:right w:val="none" w:sz="0" w:space="0" w:color="auto"/>
              </w:divBdr>
            </w:div>
          </w:divsChild>
        </w:div>
        <w:div w:id="892738882">
          <w:marLeft w:val="0"/>
          <w:marRight w:val="0"/>
          <w:marTop w:val="0"/>
          <w:marBottom w:val="0"/>
          <w:divBdr>
            <w:top w:val="none" w:sz="0" w:space="0" w:color="auto"/>
            <w:left w:val="none" w:sz="0" w:space="0" w:color="auto"/>
            <w:bottom w:val="none" w:sz="0" w:space="0" w:color="auto"/>
            <w:right w:val="none" w:sz="0" w:space="0" w:color="auto"/>
          </w:divBdr>
          <w:divsChild>
            <w:div w:id="855659891">
              <w:marLeft w:val="0"/>
              <w:marRight w:val="0"/>
              <w:marTop w:val="0"/>
              <w:marBottom w:val="0"/>
              <w:divBdr>
                <w:top w:val="none" w:sz="0" w:space="0" w:color="auto"/>
                <w:left w:val="none" w:sz="0" w:space="0" w:color="auto"/>
                <w:bottom w:val="none" w:sz="0" w:space="0" w:color="auto"/>
                <w:right w:val="none" w:sz="0" w:space="0" w:color="auto"/>
              </w:divBdr>
            </w:div>
          </w:divsChild>
        </w:div>
        <w:div w:id="938101884">
          <w:marLeft w:val="0"/>
          <w:marRight w:val="0"/>
          <w:marTop w:val="0"/>
          <w:marBottom w:val="0"/>
          <w:divBdr>
            <w:top w:val="none" w:sz="0" w:space="0" w:color="auto"/>
            <w:left w:val="none" w:sz="0" w:space="0" w:color="auto"/>
            <w:bottom w:val="none" w:sz="0" w:space="0" w:color="auto"/>
            <w:right w:val="none" w:sz="0" w:space="0" w:color="auto"/>
          </w:divBdr>
          <w:divsChild>
            <w:div w:id="606159361">
              <w:marLeft w:val="0"/>
              <w:marRight w:val="0"/>
              <w:marTop w:val="0"/>
              <w:marBottom w:val="0"/>
              <w:divBdr>
                <w:top w:val="none" w:sz="0" w:space="0" w:color="auto"/>
                <w:left w:val="none" w:sz="0" w:space="0" w:color="auto"/>
                <w:bottom w:val="none" w:sz="0" w:space="0" w:color="auto"/>
                <w:right w:val="none" w:sz="0" w:space="0" w:color="auto"/>
              </w:divBdr>
            </w:div>
            <w:div w:id="885290729">
              <w:marLeft w:val="0"/>
              <w:marRight w:val="0"/>
              <w:marTop w:val="0"/>
              <w:marBottom w:val="0"/>
              <w:divBdr>
                <w:top w:val="none" w:sz="0" w:space="0" w:color="auto"/>
                <w:left w:val="none" w:sz="0" w:space="0" w:color="auto"/>
                <w:bottom w:val="none" w:sz="0" w:space="0" w:color="auto"/>
                <w:right w:val="none" w:sz="0" w:space="0" w:color="auto"/>
              </w:divBdr>
            </w:div>
            <w:div w:id="1029796528">
              <w:marLeft w:val="0"/>
              <w:marRight w:val="0"/>
              <w:marTop w:val="0"/>
              <w:marBottom w:val="0"/>
              <w:divBdr>
                <w:top w:val="none" w:sz="0" w:space="0" w:color="auto"/>
                <w:left w:val="none" w:sz="0" w:space="0" w:color="auto"/>
                <w:bottom w:val="none" w:sz="0" w:space="0" w:color="auto"/>
                <w:right w:val="none" w:sz="0" w:space="0" w:color="auto"/>
              </w:divBdr>
            </w:div>
            <w:div w:id="1697265159">
              <w:marLeft w:val="0"/>
              <w:marRight w:val="0"/>
              <w:marTop w:val="0"/>
              <w:marBottom w:val="0"/>
              <w:divBdr>
                <w:top w:val="none" w:sz="0" w:space="0" w:color="auto"/>
                <w:left w:val="none" w:sz="0" w:space="0" w:color="auto"/>
                <w:bottom w:val="none" w:sz="0" w:space="0" w:color="auto"/>
                <w:right w:val="none" w:sz="0" w:space="0" w:color="auto"/>
              </w:divBdr>
            </w:div>
            <w:div w:id="1811820789">
              <w:marLeft w:val="0"/>
              <w:marRight w:val="0"/>
              <w:marTop w:val="0"/>
              <w:marBottom w:val="0"/>
              <w:divBdr>
                <w:top w:val="none" w:sz="0" w:space="0" w:color="auto"/>
                <w:left w:val="none" w:sz="0" w:space="0" w:color="auto"/>
                <w:bottom w:val="none" w:sz="0" w:space="0" w:color="auto"/>
                <w:right w:val="none" w:sz="0" w:space="0" w:color="auto"/>
              </w:divBdr>
            </w:div>
          </w:divsChild>
        </w:div>
        <w:div w:id="952663938">
          <w:marLeft w:val="0"/>
          <w:marRight w:val="0"/>
          <w:marTop w:val="0"/>
          <w:marBottom w:val="0"/>
          <w:divBdr>
            <w:top w:val="none" w:sz="0" w:space="0" w:color="auto"/>
            <w:left w:val="none" w:sz="0" w:space="0" w:color="auto"/>
            <w:bottom w:val="none" w:sz="0" w:space="0" w:color="auto"/>
            <w:right w:val="none" w:sz="0" w:space="0" w:color="auto"/>
          </w:divBdr>
          <w:divsChild>
            <w:div w:id="251936901">
              <w:marLeft w:val="0"/>
              <w:marRight w:val="0"/>
              <w:marTop w:val="0"/>
              <w:marBottom w:val="0"/>
              <w:divBdr>
                <w:top w:val="none" w:sz="0" w:space="0" w:color="auto"/>
                <w:left w:val="none" w:sz="0" w:space="0" w:color="auto"/>
                <w:bottom w:val="none" w:sz="0" w:space="0" w:color="auto"/>
                <w:right w:val="none" w:sz="0" w:space="0" w:color="auto"/>
              </w:divBdr>
            </w:div>
          </w:divsChild>
        </w:div>
        <w:div w:id="993491648">
          <w:marLeft w:val="0"/>
          <w:marRight w:val="0"/>
          <w:marTop w:val="0"/>
          <w:marBottom w:val="0"/>
          <w:divBdr>
            <w:top w:val="none" w:sz="0" w:space="0" w:color="auto"/>
            <w:left w:val="none" w:sz="0" w:space="0" w:color="auto"/>
            <w:bottom w:val="none" w:sz="0" w:space="0" w:color="auto"/>
            <w:right w:val="none" w:sz="0" w:space="0" w:color="auto"/>
          </w:divBdr>
          <w:divsChild>
            <w:div w:id="596254220">
              <w:marLeft w:val="0"/>
              <w:marRight w:val="0"/>
              <w:marTop w:val="0"/>
              <w:marBottom w:val="0"/>
              <w:divBdr>
                <w:top w:val="none" w:sz="0" w:space="0" w:color="auto"/>
                <w:left w:val="none" w:sz="0" w:space="0" w:color="auto"/>
                <w:bottom w:val="none" w:sz="0" w:space="0" w:color="auto"/>
                <w:right w:val="none" w:sz="0" w:space="0" w:color="auto"/>
              </w:divBdr>
            </w:div>
          </w:divsChild>
        </w:div>
        <w:div w:id="1026753592">
          <w:marLeft w:val="0"/>
          <w:marRight w:val="0"/>
          <w:marTop w:val="0"/>
          <w:marBottom w:val="0"/>
          <w:divBdr>
            <w:top w:val="none" w:sz="0" w:space="0" w:color="auto"/>
            <w:left w:val="none" w:sz="0" w:space="0" w:color="auto"/>
            <w:bottom w:val="none" w:sz="0" w:space="0" w:color="auto"/>
            <w:right w:val="none" w:sz="0" w:space="0" w:color="auto"/>
          </w:divBdr>
          <w:divsChild>
            <w:div w:id="1321497039">
              <w:marLeft w:val="0"/>
              <w:marRight w:val="0"/>
              <w:marTop w:val="0"/>
              <w:marBottom w:val="0"/>
              <w:divBdr>
                <w:top w:val="none" w:sz="0" w:space="0" w:color="auto"/>
                <w:left w:val="none" w:sz="0" w:space="0" w:color="auto"/>
                <w:bottom w:val="none" w:sz="0" w:space="0" w:color="auto"/>
                <w:right w:val="none" w:sz="0" w:space="0" w:color="auto"/>
              </w:divBdr>
            </w:div>
          </w:divsChild>
        </w:div>
        <w:div w:id="1032651740">
          <w:marLeft w:val="0"/>
          <w:marRight w:val="0"/>
          <w:marTop w:val="0"/>
          <w:marBottom w:val="0"/>
          <w:divBdr>
            <w:top w:val="none" w:sz="0" w:space="0" w:color="auto"/>
            <w:left w:val="none" w:sz="0" w:space="0" w:color="auto"/>
            <w:bottom w:val="none" w:sz="0" w:space="0" w:color="auto"/>
            <w:right w:val="none" w:sz="0" w:space="0" w:color="auto"/>
          </w:divBdr>
          <w:divsChild>
            <w:div w:id="2000838534">
              <w:marLeft w:val="0"/>
              <w:marRight w:val="0"/>
              <w:marTop w:val="0"/>
              <w:marBottom w:val="0"/>
              <w:divBdr>
                <w:top w:val="none" w:sz="0" w:space="0" w:color="auto"/>
                <w:left w:val="none" w:sz="0" w:space="0" w:color="auto"/>
                <w:bottom w:val="none" w:sz="0" w:space="0" w:color="auto"/>
                <w:right w:val="none" w:sz="0" w:space="0" w:color="auto"/>
              </w:divBdr>
            </w:div>
          </w:divsChild>
        </w:div>
        <w:div w:id="1051537614">
          <w:marLeft w:val="0"/>
          <w:marRight w:val="0"/>
          <w:marTop w:val="0"/>
          <w:marBottom w:val="0"/>
          <w:divBdr>
            <w:top w:val="none" w:sz="0" w:space="0" w:color="auto"/>
            <w:left w:val="none" w:sz="0" w:space="0" w:color="auto"/>
            <w:bottom w:val="none" w:sz="0" w:space="0" w:color="auto"/>
            <w:right w:val="none" w:sz="0" w:space="0" w:color="auto"/>
          </w:divBdr>
          <w:divsChild>
            <w:div w:id="1724330302">
              <w:marLeft w:val="0"/>
              <w:marRight w:val="0"/>
              <w:marTop w:val="0"/>
              <w:marBottom w:val="0"/>
              <w:divBdr>
                <w:top w:val="none" w:sz="0" w:space="0" w:color="auto"/>
                <w:left w:val="none" w:sz="0" w:space="0" w:color="auto"/>
                <w:bottom w:val="none" w:sz="0" w:space="0" w:color="auto"/>
                <w:right w:val="none" w:sz="0" w:space="0" w:color="auto"/>
              </w:divBdr>
            </w:div>
          </w:divsChild>
        </w:div>
        <w:div w:id="1059596820">
          <w:marLeft w:val="0"/>
          <w:marRight w:val="0"/>
          <w:marTop w:val="0"/>
          <w:marBottom w:val="0"/>
          <w:divBdr>
            <w:top w:val="none" w:sz="0" w:space="0" w:color="auto"/>
            <w:left w:val="none" w:sz="0" w:space="0" w:color="auto"/>
            <w:bottom w:val="none" w:sz="0" w:space="0" w:color="auto"/>
            <w:right w:val="none" w:sz="0" w:space="0" w:color="auto"/>
          </w:divBdr>
          <w:divsChild>
            <w:div w:id="1083650363">
              <w:marLeft w:val="0"/>
              <w:marRight w:val="0"/>
              <w:marTop w:val="0"/>
              <w:marBottom w:val="0"/>
              <w:divBdr>
                <w:top w:val="none" w:sz="0" w:space="0" w:color="auto"/>
                <w:left w:val="none" w:sz="0" w:space="0" w:color="auto"/>
                <w:bottom w:val="none" w:sz="0" w:space="0" w:color="auto"/>
                <w:right w:val="none" w:sz="0" w:space="0" w:color="auto"/>
              </w:divBdr>
            </w:div>
            <w:div w:id="1228034696">
              <w:marLeft w:val="0"/>
              <w:marRight w:val="0"/>
              <w:marTop w:val="0"/>
              <w:marBottom w:val="0"/>
              <w:divBdr>
                <w:top w:val="none" w:sz="0" w:space="0" w:color="auto"/>
                <w:left w:val="none" w:sz="0" w:space="0" w:color="auto"/>
                <w:bottom w:val="none" w:sz="0" w:space="0" w:color="auto"/>
                <w:right w:val="none" w:sz="0" w:space="0" w:color="auto"/>
              </w:divBdr>
            </w:div>
            <w:div w:id="1906605206">
              <w:marLeft w:val="0"/>
              <w:marRight w:val="0"/>
              <w:marTop w:val="0"/>
              <w:marBottom w:val="0"/>
              <w:divBdr>
                <w:top w:val="none" w:sz="0" w:space="0" w:color="auto"/>
                <w:left w:val="none" w:sz="0" w:space="0" w:color="auto"/>
                <w:bottom w:val="none" w:sz="0" w:space="0" w:color="auto"/>
                <w:right w:val="none" w:sz="0" w:space="0" w:color="auto"/>
              </w:divBdr>
            </w:div>
          </w:divsChild>
        </w:div>
        <w:div w:id="1060791303">
          <w:marLeft w:val="0"/>
          <w:marRight w:val="0"/>
          <w:marTop w:val="0"/>
          <w:marBottom w:val="0"/>
          <w:divBdr>
            <w:top w:val="none" w:sz="0" w:space="0" w:color="auto"/>
            <w:left w:val="none" w:sz="0" w:space="0" w:color="auto"/>
            <w:bottom w:val="none" w:sz="0" w:space="0" w:color="auto"/>
            <w:right w:val="none" w:sz="0" w:space="0" w:color="auto"/>
          </w:divBdr>
          <w:divsChild>
            <w:div w:id="1349328549">
              <w:marLeft w:val="0"/>
              <w:marRight w:val="0"/>
              <w:marTop w:val="0"/>
              <w:marBottom w:val="0"/>
              <w:divBdr>
                <w:top w:val="none" w:sz="0" w:space="0" w:color="auto"/>
                <w:left w:val="none" w:sz="0" w:space="0" w:color="auto"/>
                <w:bottom w:val="none" w:sz="0" w:space="0" w:color="auto"/>
                <w:right w:val="none" w:sz="0" w:space="0" w:color="auto"/>
              </w:divBdr>
            </w:div>
          </w:divsChild>
        </w:div>
        <w:div w:id="1075935282">
          <w:marLeft w:val="0"/>
          <w:marRight w:val="0"/>
          <w:marTop w:val="0"/>
          <w:marBottom w:val="0"/>
          <w:divBdr>
            <w:top w:val="none" w:sz="0" w:space="0" w:color="auto"/>
            <w:left w:val="none" w:sz="0" w:space="0" w:color="auto"/>
            <w:bottom w:val="none" w:sz="0" w:space="0" w:color="auto"/>
            <w:right w:val="none" w:sz="0" w:space="0" w:color="auto"/>
          </w:divBdr>
          <w:divsChild>
            <w:div w:id="623267667">
              <w:marLeft w:val="0"/>
              <w:marRight w:val="0"/>
              <w:marTop w:val="0"/>
              <w:marBottom w:val="0"/>
              <w:divBdr>
                <w:top w:val="none" w:sz="0" w:space="0" w:color="auto"/>
                <w:left w:val="none" w:sz="0" w:space="0" w:color="auto"/>
                <w:bottom w:val="none" w:sz="0" w:space="0" w:color="auto"/>
                <w:right w:val="none" w:sz="0" w:space="0" w:color="auto"/>
              </w:divBdr>
            </w:div>
          </w:divsChild>
        </w:div>
        <w:div w:id="1085878916">
          <w:marLeft w:val="0"/>
          <w:marRight w:val="0"/>
          <w:marTop w:val="0"/>
          <w:marBottom w:val="0"/>
          <w:divBdr>
            <w:top w:val="none" w:sz="0" w:space="0" w:color="auto"/>
            <w:left w:val="none" w:sz="0" w:space="0" w:color="auto"/>
            <w:bottom w:val="none" w:sz="0" w:space="0" w:color="auto"/>
            <w:right w:val="none" w:sz="0" w:space="0" w:color="auto"/>
          </w:divBdr>
          <w:divsChild>
            <w:div w:id="208499692">
              <w:marLeft w:val="0"/>
              <w:marRight w:val="0"/>
              <w:marTop w:val="0"/>
              <w:marBottom w:val="0"/>
              <w:divBdr>
                <w:top w:val="none" w:sz="0" w:space="0" w:color="auto"/>
                <w:left w:val="none" w:sz="0" w:space="0" w:color="auto"/>
                <w:bottom w:val="none" w:sz="0" w:space="0" w:color="auto"/>
                <w:right w:val="none" w:sz="0" w:space="0" w:color="auto"/>
              </w:divBdr>
            </w:div>
          </w:divsChild>
        </w:div>
        <w:div w:id="1093163748">
          <w:marLeft w:val="0"/>
          <w:marRight w:val="0"/>
          <w:marTop w:val="0"/>
          <w:marBottom w:val="0"/>
          <w:divBdr>
            <w:top w:val="none" w:sz="0" w:space="0" w:color="auto"/>
            <w:left w:val="none" w:sz="0" w:space="0" w:color="auto"/>
            <w:bottom w:val="none" w:sz="0" w:space="0" w:color="auto"/>
            <w:right w:val="none" w:sz="0" w:space="0" w:color="auto"/>
          </w:divBdr>
          <w:divsChild>
            <w:div w:id="342125677">
              <w:marLeft w:val="0"/>
              <w:marRight w:val="0"/>
              <w:marTop w:val="0"/>
              <w:marBottom w:val="0"/>
              <w:divBdr>
                <w:top w:val="none" w:sz="0" w:space="0" w:color="auto"/>
                <w:left w:val="none" w:sz="0" w:space="0" w:color="auto"/>
                <w:bottom w:val="none" w:sz="0" w:space="0" w:color="auto"/>
                <w:right w:val="none" w:sz="0" w:space="0" w:color="auto"/>
              </w:divBdr>
            </w:div>
          </w:divsChild>
        </w:div>
        <w:div w:id="1095176795">
          <w:marLeft w:val="0"/>
          <w:marRight w:val="0"/>
          <w:marTop w:val="0"/>
          <w:marBottom w:val="0"/>
          <w:divBdr>
            <w:top w:val="none" w:sz="0" w:space="0" w:color="auto"/>
            <w:left w:val="none" w:sz="0" w:space="0" w:color="auto"/>
            <w:bottom w:val="none" w:sz="0" w:space="0" w:color="auto"/>
            <w:right w:val="none" w:sz="0" w:space="0" w:color="auto"/>
          </w:divBdr>
          <w:divsChild>
            <w:div w:id="1365062538">
              <w:marLeft w:val="0"/>
              <w:marRight w:val="0"/>
              <w:marTop w:val="0"/>
              <w:marBottom w:val="0"/>
              <w:divBdr>
                <w:top w:val="none" w:sz="0" w:space="0" w:color="auto"/>
                <w:left w:val="none" w:sz="0" w:space="0" w:color="auto"/>
                <w:bottom w:val="none" w:sz="0" w:space="0" w:color="auto"/>
                <w:right w:val="none" w:sz="0" w:space="0" w:color="auto"/>
              </w:divBdr>
            </w:div>
          </w:divsChild>
        </w:div>
        <w:div w:id="1111050554">
          <w:marLeft w:val="0"/>
          <w:marRight w:val="0"/>
          <w:marTop w:val="0"/>
          <w:marBottom w:val="0"/>
          <w:divBdr>
            <w:top w:val="none" w:sz="0" w:space="0" w:color="auto"/>
            <w:left w:val="none" w:sz="0" w:space="0" w:color="auto"/>
            <w:bottom w:val="none" w:sz="0" w:space="0" w:color="auto"/>
            <w:right w:val="none" w:sz="0" w:space="0" w:color="auto"/>
          </w:divBdr>
          <w:divsChild>
            <w:div w:id="627009185">
              <w:marLeft w:val="0"/>
              <w:marRight w:val="0"/>
              <w:marTop w:val="0"/>
              <w:marBottom w:val="0"/>
              <w:divBdr>
                <w:top w:val="none" w:sz="0" w:space="0" w:color="auto"/>
                <w:left w:val="none" w:sz="0" w:space="0" w:color="auto"/>
                <w:bottom w:val="none" w:sz="0" w:space="0" w:color="auto"/>
                <w:right w:val="none" w:sz="0" w:space="0" w:color="auto"/>
              </w:divBdr>
            </w:div>
          </w:divsChild>
        </w:div>
        <w:div w:id="1118178400">
          <w:marLeft w:val="0"/>
          <w:marRight w:val="0"/>
          <w:marTop w:val="0"/>
          <w:marBottom w:val="0"/>
          <w:divBdr>
            <w:top w:val="none" w:sz="0" w:space="0" w:color="auto"/>
            <w:left w:val="none" w:sz="0" w:space="0" w:color="auto"/>
            <w:bottom w:val="none" w:sz="0" w:space="0" w:color="auto"/>
            <w:right w:val="none" w:sz="0" w:space="0" w:color="auto"/>
          </w:divBdr>
          <w:divsChild>
            <w:div w:id="1995908811">
              <w:marLeft w:val="0"/>
              <w:marRight w:val="0"/>
              <w:marTop w:val="0"/>
              <w:marBottom w:val="0"/>
              <w:divBdr>
                <w:top w:val="none" w:sz="0" w:space="0" w:color="auto"/>
                <w:left w:val="none" w:sz="0" w:space="0" w:color="auto"/>
                <w:bottom w:val="none" w:sz="0" w:space="0" w:color="auto"/>
                <w:right w:val="none" w:sz="0" w:space="0" w:color="auto"/>
              </w:divBdr>
            </w:div>
          </w:divsChild>
        </w:div>
        <w:div w:id="1118766853">
          <w:marLeft w:val="0"/>
          <w:marRight w:val="0"/>
          <w:marTop w:val="0"/>
          <w:marBottom w:val="0"/>
          <w:divBdr>
            <w:top w:val="none" w:sz="0" w:space="0" w:color="auto"/>
            <w:left w:val="none" w:sz="0" w:space="0" w:color="auto"/>
            <w:bottom w:val="none" w:sz="0" w:space="0" w:color="auto"/>
            <w:right w:val="none" w:sz="0" w:space="0" w:color="auto"/>
          </w:divBdr>
          <w:divsChild>
            <w:div w:id="581839466">
              <w:marLeft w:val="0"/>
              <w:marRight w:val="0"/>
              <w:marTop w:val="0"/>
              <w:marBottom w:val="0"/>
              <w:divBdr>
                <w:top w:val="none" w:sz="0" w:space="0" w:color="auto"/>
                <w:left w:val="none" w:sz="0" w:space="0" w:color="auto"/>
                <w:bottom w:val="none" w:sz="0" w:space="0" w:color="auto"/>
                <w:right w:val="none" w:sz="0" w:space="0" w:color="auto"/>
              </w:divBdr>
            </w:div>
          </w:divsChild>
        </w:div>
        <w:div w:id="1127043471">
          <w:marLeft w:val="0"/>
          <w:marRight w:val="0"/>
          <w:marTop w:val="0"/>
          <w:marBottom w:val="0"/>
          <w:divBdr>
            <w:top w:val="none" w:sz="0" w:space="0" w:color="auto"/>
            <w:left w:val="none" w:sz="0" w:space="0" w:color="auto"/>
            <w:bottom w:val="none" w:sz="0" w:space="0" w:color="auto"/>
            <w:right w:val="none" w:sz="0" w:space="0" w:color="auto"/>
          </w:divBdr>
          <w:divsChild>
            <w:div w:id="811941233">
              <w:marLeft w:val="0"/>
              <w:marRight w:val="0"/>
              <w:marTop w:val="0"/>
              <w:marBottom w:val="0"/>
              <w:divBdr>
                <w:top w:val="none" w:sz="0" w:space="0" w:color="auto"/>
                <w:left w:val="none" w:sz="0" w:space="0" w:color="auto"/>
                <w:bottom w:val="none" w:sz="0" w:space="0" w:color="auto"/>
                <w:right w:val="none" w:sz="0" w:space="0" w:color="auto"/>
              </w:divBdr>
            </w:div>
          </w:divsChild>
        </w:div>
        <w:div w:id="1162550081">
          <w:marLeft w:val="0"/>
          <w:marRight w:val="0"/>
          <w:marTop w:val="0"/>
          <w:marBottom w:val="0"/>
          <w:divBdr>
            <w:top w:val="none" w:sz="0" w:space="0" w:color="auto"/>
            <w:left w:val="none" w:sz="0" w:space="0" w:color="auto"/>
            <w:bottom w:val="none" w:sz="0" w:space="0" w:color="auto"/>
            <w:right w:val="none" w:sz="0" w:space="0" w:color="auto"/>
          </w:divBdr>
          <w:divsChild>
            <w:div w:id="558590165">
              <w:marLeft w:val="0"/>
              <w:marRight w:val="0"/>
              <w:marTop w:val="0"/>
              <w:marBottom w:val="0"/>
              <w:divBdr>
                <w:top w:val="none" w:sz="0" w:space="0" w:color="auto"/>
                <w:left w:val="none" w:sz="0" w:space="0" w:color="auto"/>
                <w:bottom w:val="none" w:sz="0" w:space="0" w:color="auto"/>
                <w:right w:val="none" w:sz="0" w:space="0" w:color="auto"/>
              </w:divBdr>
            </w:div>
            <w:div w:id="845175498">
              <w:marLeft w:val="0"/>
              <w:marRight w:val="0"/>
              <w:marTop w:val="0"/>
              <w:marBottom w:val="0"/>
              <w:divBdr>
                <w:top w:val="none" w:sz="0" w:space="0" w:color="auto"/>
                <w:left w:val="none" w:sz="0" w:space="0" w:color="auto"/>
                <w:bottom w:val="none" w:sz="0" w:space="0" w:color="auto"/>
                <w:right w:val="none" w:sz="0" w:space="0" w:color="auto"/>
              </w:divBdr>
            </w:div>
            <w:div w:id="1033767643">
              <w:marLeft w:val="0"/>
              <w:marRight w:val="0"/>
              <w:marTop w:val="0"/>
              <w:marBottom w:val="0"/>
              <w:divBdr>
                <w:top w:val="none" w:sz="0" w:space="0" w:color="auto"/>
                <w:left w:val="none" w:sz="0" w:space="0" w:color="auto"/>
                <w:bottom w:val="none" w:sz="0" w:space="0" w:color="auto"/>
                <w:right w:val="none" w:sz="0" w:space="0" w:color="auto"/>
              </w:divBdr>
            </w:div>
            <w:div w:id="1091661140">
              <w:marLeft w:val="0"/>
              <w:marRight w:val="0"/>
              <w:marTop w:val="0"/>
              <w:marBottom w:val="0"/>
              <w:divBdr>
                <w:top w:val="none" w:sz="0" w:space="0" w:color="auto"/>
                <w:left w:val="none" w:sz="0" w:space="0" w:color="auto"/>
                <w:bottom w:val="none" w:sz="0" w:space="0" w:color="auto"/>
                <w:right w:val="none" w:sz="0" w:space="0" w:color="auto"/>
              </w:divBdr>
            </w:div>
            <w:div w:id="1177572296">
              <w:marLeft w:val="0"/>
              <w:marRight w:val="0"/>
              <w:marTop w:val="0"/>
              <w:marBottom w:val="0"/>
              <w:divBdr>
                <w:top w:val="none" w:sz="0" w:space="0" w:color="auto"/>
                <w:left w:val="none" w:sz="0" w:space="0" w:color="auto"/>
                <w:bottom w:val="none" w:sz="0" w:space="0" w:color="auto"/>
                <w:right w:val="none" w:sz="0" w:space="0" w:color="auto"/>
              </w:divBdr>
            </w:div>
            <w:div w:id="1587811611">
              <w:marLeft w:val="0"/>
              <w:marRight w:val="0"/>
              <w:marTop w:val="0"/>
              <w:marBottom w:val="0"/>
              <w:divBdr>
                <w:top w:val="none" w:sz="0" w:space="0" w:color="auto"/>
                <w:left w:val="none" w:sz="0" w:space="0" w:color="auto"/>
                <w:bottom w:val="none" w:sz="0" w:space="0" w:color="auto"/>
                <w:right w:val="none" w:sz="0" w:space="0" w:color="auto"/>
              </w:divBdr>
            </w:div>
            <w:div w:id="1656641911">
              <w:marLeft w:val="0"/>
              <w:marRight w:val="0"/>
              <w:marTop w:val="0"/>
              <w:marBottom w:val="0"/>
              <w:divBdr>
                <w:top w:val="none" w:sz="0" w:space="0" w:color="auto"/>
                <w:left w:val="none" w:sz="0" w:space="0" w:color="auto"/>
                <w:bottom w:val="none" w:sz="0" w:space="0" w:color="auto"/>
                <w:right w:val="none" w:sz="0" w:space="0" w:color="auto"/>
              </w:divBdr>
            </w:div>
            <w:div w:id="1895896135">
              <w:marLeft w:val="0"/>
              <w:marRight w:val="0"/>
              <w:marTop w:val="0"/>
              <w:marBottom w:val="0"/>
              <w:divBdr>
                <w:top w:val="none" w:sz="0" w:space="0" w:color="auto"/>
                <w:left w:val="none" w:sz="0" w:space="0" w:color="auto"/>
                <w:bottom w:val="none" w:sz="0" w:space="0" w:color="auto"/>
                <w:right w:val="none" w:sz="0" w:space="0" w:color="auto"/>
              </w:divBdr>
            </w:div>
          </w:divsChild>
        </w:div>
        <w:div w:id="1163398412">
          <w:marLeft w:val="0"/>
          <w:marRight w:val="0"/>
          <w:marTop w:val="0"/>
          <w:marBottom w:val="0"/>
          <w:divBdr>
            <w:top w:val="none" w:sz="0" w:space="0" w:color="auto"/>
            <w:left w:val="none" w:sz="0" w:space="0" w:color="auto"/>
            <w:bottom w:val="none" w:sz="0" w:space="0" w:color="auto"/>
            <w:right w:val="none" w:sz="0" w:space="0" w:color="auto"/>
          </w:divBdr>
          <w:divsChild>
            <w:div w:id="470437852">
              <w:marLeft w:val="0"/>
              <w:marRight w:val="0"/>
              <w:marTop w:val="0"/>
              <w:marBottom w:val="0"/>
              <w:divBdr>
                <w:top w:val="none" w:sz="0" w:space="0" w:color="auto"/>
                <w:left w:val="none" w:sz="0" w:space="0" w:color="auto"/>
                <w:bottom w:val="none" w:sz="0" w:space="0" w:color="auto"/>
                <w:right w:val="none" w:sz="0" w:space="0" w:color="auto"/>
              </w:divBdr>
            </w:div>
          </w:divsChild>
        </w:div>
        <w:div w:id="1167475506">
          <w:marLeft w:val="0"/>
          <w:marRight w:val="0"/>
          <w:marTop w:val="0"/>
          <w:marBottom w:val="0"/>
          <w:divBdr>
            <w:top w:val="none" w:sz="0" w:space="0" w:color="auto"/>
            <w:left w:val="none" w:sz="0" w:space="0" w:color="auto"/>
            <w:bottom w:val="none" w:sz="0" w:space="0" w:color="auto"/>
            <w:right w:val="none" w:sz="0" w:space="0" w:color="auto"/>
          </w:divBdr>
          <w:divsChild>
            <w:div w:id="1012033218">
              <w:marLeft w:val="0"/>
              <w:marRight w:val="0"/>
              <w:marTop w:val="0"/>
              <w:marBottom w:val="0"/>
              <w:divBdr>
                <w:top w:val="none" w:sz="0" w:space="0" w:color="auto"/>
                <w:left w:val="none" w:sz="0" w:space="0" w:color="auto"/>
                <w:bottom w:val="none" w:sz="0" w:space="0" w:color="auto"/>
                <w:right w:val="none" w:sz="0" w:space="0" w:color="auto"/>
              </w:divBdr>
            </w:div>
          </w:divsChild>
        </w:div>
        <w:div w:id="1185905266">
          <w:marLeft w:val="0"/>
          <w:marRight w:val="0"/>
          <w:marTop w:val="0"/>
          <w:marBottom w:val="0"/>
          <w:divBdr>
            <w:top w:val="none" w:sz="0" w:space="0" w:color="auto"/>
            <w:left w:val="none" w:sz="0" w:space="0" w:color="auto"/>
            <w:bottom w:val="none" w:sz="0" w:space="0" w:color="auto"/>
            <w:right w:val="none" w:sz="0" w:space="0" w:color="auto"/>
          </w:divBdr>
          <w:divsChild>
            <w:div w:id="1537427636">
              <w:marLeft w:val="0"/>
              <w:marRight w:val="0"/>
              <w:marTop w:val="0"/>
              <w:marBottom w:val="0"/>
              <w:divBdr>
                <w:top w:val="none" w:sz="0" w:space="0" w:color="auto"/>
                <w:left w:val="none" w:sz="0" w:space="0" w:color="auto"/>
                <w:bottom w:val="none" w:sz="0" w:space="0" w:color="auto"/>
                <w:right w:val="none" w:sz="0" w:space="0" w:color="auto"/>
              </w:divBdr>
            </w:div>
          </w:divsChild>
        </w:div>
        <w:div w:id="1186865080">
          <w:marLeft w:val="0"/>
          <w:marRight w:val="0"/>
          <w:marTop w:val="0"/>
          <w:marBottom w:val="0"/>
          <w:divBdr>
            <w:top w:val="none" w:sz="0" w:space="0" w:color="auto"/>
            <w:left w:val="none" w:sz="0" w:space="0" w:color="auto"/>
            <w:bottom w:val="none" w:sz="0" w:space="0" w:color="auto"/>
            <w:right w:val="none" w:sz="0" w:space="0" w:color="auto"/>
          </w:divBdr>
          <w:divsChild>
            <w:div w:id="490214920">
              <w:marLeft w:val="0"/>
              <w:marRight w:val="0"/>
              <w:marTop w:val="0"/>
              <w:marBottom w:val="0"/>
              <w:divBdr>
                <w:top w:val="none" w:sz="0" w:space="0" w:color="auto"/>
                <w:left w:val="none" w:sz="0" w:space="0" w:color="auto"/>
                <w:bottom w:val="none" w:sz="0" w:space="0" w:color="auto"/>
                <w:right w:val="none" w:sz="0" w:space="0" w:color="auto"/>
              </w:divBdr>
            </w:div>
          </w:divsChild>
        </w:div>
        <w:div w:id="1208763029">
          <w:marLeft w:val="0"/>
          <w:marRight w:val="0"/>
          <w:marTop w:val="0"/>
          <w:marBottom w:val="0"/>
          <w:divBdr>
            <w:top w:val="none" w:sz="0" w:space="0" w:color="auto"/>
            <w:left w:val="none" w:sz="0" w:space="0" w:color="auto"/>
            <w:bottom w:val="none" w:sz="0" w:space="0" w:color="auto"/>
            <w:right w:val="none" w:sz="0" w:space="0" w:color="auto"/>
          </w:divBdr>
          <w:divsChild>
            <w:div w:id="76563703">
              <w:marLeft w:val="0"/>
              <w:marRight w:val="0"/>
              <w:marTop w:val="0"/>
              <w:marBottom w:val="0"/>
              <w:divBdr>
                <w:top w:val="none" w:sz="0" w:space="0" w:color="auto"/>
                <w:left w:val="none" w:sz="0" w:space="0" w:color="auto"/>
                <w:bottom w:val="none" w:sz="0" w:space="0" w:color="auto"/>
                <w:right w:val="none" w:sz="0" w:space="0" w:color="auto"/>
              </w:divBdr>
            </w:div>
          </w:divsChild>
        </w:div>
        <w:div w:id="1219169395">
          <w:marLeft w:val="0"/>
          <w:marRight w:val="0"/>
          <w:marTop w:val="0"/>
          <w:marBottom w:val="0"/>
          <w:divBdr>
            <w:top w:val="none" w:sz="0" w:space="0" w:color="auto"/>
            <w:left w:val="none" w:sz="0" w:space="0" w:color="auto"/>
            <w:bottom w:val="none" w:sz="0" w:space="0" w:color="auto"/>
            <w:right w:val="none" w:sz="0" w:space="0" w:color="auto"/>
          </w:divBdr>
          <w:divsChild>
            <w:div w:id="676690811">
              <w:marLeft w:val="0"/>
              <w:marRight w:val="0"/>
              <w:marTop w:val="0"/>
              <w:marBottom w:val="0"/>
              <w:divBdr>
                <w:top w:val="none" w:sz="0" w:space="0" w:color="auto"/>
                <w:left w:val="none" w:sz="0" w:space="0" w:color="auto"/>
                <w:bottom w:val="none" w:sz="0" w:space="0" w:color="auto"/>
                <w:right w:val="none" w:sz="0" w:space="0" w:color="auto"/>
              </w:divBdr>
            </w:div>
          </w:divsChild>
        </w:div>
        <w:div w:id="1241019450">
          <w:marLeft w:val="0"/>
          <w:marRight w:val="0"/>
          <w:marTop w:val="0"/>
          <w:marBottom w:val="0"/>
          <w:divBdr>
            <w:top w:val="none" w:sz="0" w:space="0" w:color="auto"/>
            <w:left w:val="none" w:sz="0" w:space="0" w:color="auto"/>
            <w:bottom w:val="none" w:sz="0" w:space="0" w:color="auto"/>
            <w:right w:val="none" w:sz="0" w:space="0" w:color="auto"/>
          </w:divBdr>
          <w:divsChild>
            <w:div w:id="304745221">
              <w:marLeft w:val="0"/>
              <w:marRight w:val="0"/>
              <w:marTop w:val="0"/>
              <w:marBottom w:val="0"/>
              <w:divBdr>
                <w:top w:val="none" w:sz="0" w:space="0" w:color="auto"/>
                <w:left w:val="none" w:sz="0" w:space="0" w:color="auto"/>
                <w:bottom w:val="none" w:sz="0" w:space="0" w:color="auto"/>
                <w:right w:val="none" w:sz="0" w:space="0" w:color="auto"/>
              </w:divBdr>
            </w:div>
          </w:divsChild>
        </w:div>
        <w:div w:id="1241603950">
          <w:marLeft w:val="0"/>
          <w:marRight w:val="0"/>
          <w:marTop w:val="0"/>
          <w:marBottom w:val="0"/>
          <w:divBdr>
            <w:top w:val="none" w:sz="0" w:space="0" w:color="auto"/>
            <w:left w:val="none" w:sz="0" w:space="0" w:color="auto"/>
            <w:bottom w:val="none" w:sz="0" w:space="0" w:color="auto"/>
            <w:right w:val="none" w:sz="0" w:space="0" w:color="auto"/>
          </w:divBdr>
          <w:divsChild>
            <w:div w:id="205681765">
              <w:marLeft w:val="0"/>
              <w:marRight w:val="0"/>
              <w:marTop w:val="0"/>
              <w:marBottom w:val="0"/>
              <w:divBdr>
                <w:top w:val="none" w:sz="0" w:space="0" w:color="auto"/>
                <w:left w:val="none" w:sz="0" w:space="0" w:color="auto"/>
                <w:bottom w:val="none" w:sz="0" w:space="0" w:color="auto"/>
                <w:right w:val="none" w:sz="0" w:space="0" w:color="auto"/>
              </w:divBdr>
            </w:div>
            <w:div w:id="247345766">
              <w:marLeft w:val="0"/>
              <w:marRight w:val="0"/>
              <w:marTop w:val="0"/>
              <w:marBottom w:val="0"/>
              <w:divBdr>
                <w:top w:val="none" w:sz="0" w:space="0" w:color="auto"/>
                <w:left w:val="none" w:sz="0" w:space="0" w:color="auto"/>
                <w:bottom w:val="none" w:sz="0" w:space="0" w:color="auto"/>
                <w:right w:val="none" w:sz="0" w:space="0" w:color="auto"/>
              </w:divBdr>
            </w:div>
            <w:div w:id="305404279">
              <w:marLeft w:val="0"/>
              <w:marRight w:val="0"/>
              <w:marTop w:val="0"/>
              <w:marBottom w:val="0"/>
              <w:divBdr>
                <w:top w:val="none" w:sz="0" w:space="0" w:color="auto"/>
                <w:left w:val="none" w:sz="0" w:space="0" w:color="auto"/>
                <w:bottom w:val="none" w:sz="0" w:space="0" w:color="auto"/>
                <w:right w:val="none" w:sz="0" w:space="0" w:color="auto"/>
              </w:divBdr>
            </w:div>
            <w:div w:id="768890594">
              <w:marLeft w:val="0"/>
              <w:marRight w:val="0"/>
              <w:marTop w:val="0"/>
              <w:marBottom w:val="0"/>
              <w:divBdr>
                <w:top w:val="none" w:sz="0" w:space="0" w:color="auto"/>
                <w:left w:val="none" w:sz="0" w:space="0" w:color="auto"/>
                <w:bottom w:val="none" w:sz="0" w:space="0" w:color="auto"/>
                <w:right w:val="none" w:sz="0" w:space="0" w:color="auto"/>
              </w:divBdr>
            </w:div>
            <w:div w:id="1038512867">
              <w:marLeft w:val="0"/>
              <w:marRight w:val="0"/>
              <w:marTop w:val="0"/>
              <w:marBottom w:val="0"/>
              <w:divBdr>
                <w:top w:val="none" w:sz="0" w:space="0" w:color="auto"/>
                <w:left w:val="none" w:sz="0" w:space="0" w:color="auto"/>
                <w:bottom w:val="none" w:sz="0" w:space="0" w:color="auto"/>
                <w:right w:val="none" w:sz="0" w:space="0" w:color="auto"/>
              </w:divBdr>
            </w:div>
            <w:div w:id="1205407713">
              <w:marLeft w:val="0"/>
              <w:marRight w:val="0"/>
              <w:marTop w:val="0"/>
              <w:marBottom w:val="0"/>
              <w:divBdr>
                <w:top w:val="none" w:sz="0" w:space="0" w:color="auto"/>
                <w:left w:val="none" w:sz="0" w:space="0" w:color="auto"/>
                <w:bottom w:val="none" w:sz="0" w:space="0" w:color="auto"/>
                <w:right w:val="none" w:sz="0" w:space="0" w:color="auto"/>
              </w:divBdr>
            </w:div>
            <w:div w:id="1311861619">
              <w:marLeft w:val="0"/>
              <w:marRight w:val="0"/>
              <w:marTop w:val="0"/>
              <w:marBottom w:val="0"/>
              <w:divBdr>
                <w:top w:val="none" w:sz="0" w:space="0" w:color="auto"/>
                <w:left w:val="none" w:sz="0" w:space="0" w:color="auto"/>
                <w:bottom w:val="none" w:sz="0" w:space="0" w:color="auto"/>
                <w:right w:val="none" w:sz="0" w:space="0" w:color="auto"/>
              </w:divBdr>
            </w:div>
            <w:div w:id="1946843765">
              <w:marLeft w:val="0"/>
              <w:marRight w:val="0"/>
              <w:marTop w:val="0"/>
              <w:marBottom w:val="0"/>
              <w:divBdr>
                <w:top w:val="none" w:sz="0" w:space="0" w:color="auto"/>
                <w:left w:val="none" w:sz="0" w:space="0" w:color="auto"/>
                <w:bottom w:val="none" w:sz="0" w:space="0" w:color="auto"/>
                <w:right w:val="none" w:sz="0" w:space="0" w:color="auto"/>
              </w:divBdr>
            </w:div>
            <w:div w:id="2114091425">
              <w:marLeft w:val="0"/>
              <w:marRight w:val="0"/>
              <w:marTop w:val="0"/>
              <w:marBottom w:val="0"/>
              <w:divBdr>
                <w:top w:val="none" w:sz="0" w:space="0" w:color="auto"/>
                <w:left w:val="none" w:sz="0" w:space="0" w:color="auto"/>
                <w:bottom w:val="none" w:sz="0" w:space="0" w:color="auto"/>
                <w:right w:val="none" w:sz="0" w:space="0" w:color="auto"/>
              </w:divBdr>
            </w:div>
          </w:divsChild>
        </w:div>
        <w:div w:id="1250114685">
          <w:marLeft w:val="0"/>
          <w:marRight w:val="0"/>
          <w:marTop w:val="0"/>
          <w:marBottom w:val="0"/>
          <w:divBdr>
            <w:top w:val="none" w:sz="0" w:space="0" w:color="auto"/>
            <w:left w:val="none" w:sz="0" w:space="0" w:color="auto"/>
            <w:bottom w:val="none" w:sz="0" w:space="0" w:color="auto"/>
            <w:right w:val="none" w:sz="0" w:space="0" w:color="auto"/>
          </w:divBdr>
          <w:divsChild>
            <w:div w:id="1348219416">
              <w:marLeft w:val="0"/>
              <w:marRight w:val="0"/>
              <w:marTop w:val="0"/>
              <w:marBottom w:val="0"/>
              <w:divBdr>
                <w:top w:val="none" w:sz="0" w:space="0" w:color="auto"/>
                <w:left w:val="none" w:sz="0" w:space="0" w:color="auto"/>
                <w:bottom w:val="none" w:sz="0" w:space="0" w:color="auto"/>
                <w:right w:val="none" w:sz="0" w:space="0" w:color="auto"/>
              </w:divBdr>
            </w:div>
          </w:divsChild>
        </w:div>
        <w:div w:id="1268655084">
          <w:marLeft w:val="0"/>
          <w:marRight w:val="0"/>
          <w:marTop w:val="0"/>
          <w:marBottom w:val="0"/>
          <w:divBdr>
            <w:top w:val="none" w:sz="0" w:space="0" w:color="auto"/>
            <w:left w:val="none" w:sz="0" w:space="0" w:color="auto"/>
            <w:bottom w:val="none" w:sz="0" w:space="0" w:color="auto"/>
            <w:right w:val="none" w:sz="0" w:space="0" w:color="auto"/>
          </w:divBdr>
          <w:divsChild>
            <w:div w:id="73090397">
              <w:marLeft w:val="0"/>
              <w:marRight w:val="0"/>
              <w:marTop w:val="0"/>
              <w:marBottom w:val="0"/>
              <w:divBdr>
                <w:top w:val="none" w:sz="0" w:space="0" w:color="auto"/>
                <w:left w:val="none" w:sz="0" w:space="0" w:color="auto"/>
                <w:bottom w:val="none" w:sz="0" w:space="0" w:color="auto"/>
                <w:right w:val="none" w:sz="0" w:space="0" w:color="auto"/>
              </w:divBdr>
            </w:div>
            <w:div w:id="394134290">
              <w:marLeft w:val="0"/>
              <w:marRight w:val="0"/>
              <w:marTop w:val="0"/>
              <w:marBottom w:val="0"/>
              <w:divBdr>
                <w:top w:val="none" w:sz="0" w:space="0" w:color="auto"/>
                <w:left w:val="none" w:sz="0" w:space="0" w:color="auto"/>
                <w:bottom w:val="none" w:sz="0" w:space="0" w:color="auto"/>
                <w:right w:val="none" w:sz="0" w:space="0" w:color="auto"/>
              </w:divBdr>
            </w:div>
          </w:divsChild>
        </w:div>
        <w:div w:id="1368871722">
          <w:marLeft w:val="0"/>
          <w:marRight w:val="0"/>
          <w:marTop w:val="0"/>
          <w:marBottom w:val="0"/>
          <w:divBdr>
            <w:top w:val="none" w:sz="0" w:space="0" w:color="auto"/>
            <w:left w:val="none" w:sz="0" w:space="0" w:color="auto"/>
            <w:bottom w:val="none" w:sz="0" w:space="0" w:color="auto"/>
            <w:right w:val="none" w:sz="0" w:space="0" w:color="auto"/>
          </w:divBdr>
          <w:divsChild>
            <w:div w:id="1379356860">
              <w:marLeft w:val="0"/>
              <w:marRight w:val="0"/>
              <w:marTop w:val="0"/>
              <w:marBottom w:val="0"/>
              <w:divBdr>
                <w:top w:val="none" w:sz="0" w:space="0" w:color="auto"/>
                <w:left w:val="none" w:sz="0" w:space="0" w:color="auto"/>
                <w:bottom w:val="none" w:sz="0" w:space="0" w:color="auto"/>
                <w:right w:val="none" w:sz="0" w:space="0" w:color="auto"/>
              </w:divBdr>
            </w:div>
          </w:divsChild>
        </w:div>
        <w:div w:id="1372682959">
          <w:marLeft w:val="0"/>
          <w:marRight w:val="0"/>
          <w:marTop w:val="0"/>
          <w:marBottom w:val="0"/>
          <w:divBdr>
            <w:top w:val="none" w:sz="0" w:space="0" w:color="auto"/>
            <w:left w:val="none" w:sz="0" w:space="0" w:color="auto"/>
            <w:bottom w:val="none" w:sz="0" w:space="0" w:color="auto"/>
            <w:right w:val="none" w:sz="0" w:space="0" w:color="auto"/>
          </w:divBdr>
          <w:divsChild>
            <w:div w:id="1151095726">
              <w:marLeft w:val="0"/>
              <w:marRight w:val="0"/>
              <w:marTop w:val="0"/>
              <w:marBottom w:val="0"/>
              <w:divBdr>
                <w:top w:val="none" w:sz="0" w:space="0" w:color="auto"/>
                <w:left w:val="none" w:sz="0" w:space="0" w:color="auto"/>
                <w:bottom w:val="none" w:sz="0" w:space="0" w:color="auto"/>
                <w:right w:val="none" w:sz="0" w:space="0" w:color="auto"/>
              </w:divBdr>
            </w:div>
          </w:divsChild>
        </w:div>
        <w:div w:id="1375348333">
          <w:marLeft w:val="0"/>
          <w:marRight w:val="0"/>
          <w:marTop w:val="0"/>
          <w:marBottom w:val="0"/>
          <w:divBdr>
            <w:top w:val="none" w:sz="0" w:space="0" w:color="auto"/>
            <w:left w:val="none" w:sz="0" w:space="0" w:color="auto"/>
            <w:bottom w:val="none" w:sz="0" w:space="0" w:color="auto"/>
            <w:right w:val="none" w:sz="0" w:space="0" w:color="auto"/>
          </w:divBdr>
          <w:divsChild>
            <w:div w:id="875459591">
              <w:marLeft w:val="0"/>
              <w:marRight w:val="0"/>
              <w:marTop w:val="0"/>
              <w:marBottom w:val="0"/>
              <w:divBdr>
                <w:top w:val="none" w:sz="0" w:space="0" w:color="auto"/>
                <w:left w:val="none" w:sz="0" w:space="0" w:color="auto"/>
                <w:bottom w:val="none" w:sz="0" w:space="0" w:color="auto"/>
                <w:right w:val="none" w:sz="0" w:space="0" w:color="auto"/>
              </w:divBdr>
            </w:div>
          </w:divsChild>
        </w:div>
        <w:div w:id="1383598955">
          <w:marLeft w:val="0"/>
          <w:marRight w:val="0"/>
          <w:marTop w:val="0"/>
          <w:marBottom w:val="0"/>
          <w:divBdr>
            <w:top w:val="none" w:sz="0" w:space="0" w:color="auto"/>
            <w:left w:val="none" w:sz="0" w:space="0" w:color="auto"/>
            <w:bottom w:val="none" w:sz="0" w:space="0" w:color="auto"/>
            <w:right w:val="none" w:sz="0" w:space="0" w:color="auto"/>
          </w:divBdr>
          <w:divsChild>
            <w:div w:id="1377899730">
              <w:marLeft w:val="0"/>
              <w:marRight w:val="0"/>
              <w:marTop w:val="0"/>
              <w:marBottom w:val="0"/>
              <w:divBdr>
                <w:top w:val="none" w:sz="0" w:space="0" w:color="auto"/>
                <w:left w:val="none" w:sz="0" w:space="0" w:color="auto"/>
                <w:bottom w:val="none" w:sz="0" w:space="0" w:color="auto"/>
                <w:right w:val="none" w:sz="0" w:space="0" w:color="auto"/>
              </w:divBdr>
            </w:div>
          </w:divsChild>
        </w:div>
        <w:div w:id="1411999078">
          <w:marLeft w:val="0"/>
          <w:marRight w:val="0"/>
          <w:marTop w:val="0"/>
          <w:marBottom w:val="0"/>
          <w:divBdr>
            <w:top w:val="none" w:sz="0" w:space="0" w:color="auto"/>
            <w:left w:val="none" w:sz="0" w:space="0" w:color="auto"/>
            <w:bottom w:val="none" w:sz="0" w:space="0" w:color="auto"/>
            <w:right w:val="none" w:sz="0" w:space="0" w:color="auto"/>
          </w:divBdr>
          <w:divsChild>
            <w:div w:id="403257827">
              <w:marLeft w:val="0"/>
              <w:marRight w:val="0"/>
              <w:marTop w:val="0"/>
              <w:marBottom w:val="0"/>
              <w:divBdr>
                <w:top w:val="none" w:sz="0" w:space="0" w:color="auto"/>
                <w:left w:val="none" w:sz="0" w:space="0" w:color="auto"/>
                <w:bottom w:val="none" w:sz="0" w:space="0" w:color="auto"/>
                <w:right w:val="none" w:sz="0" w:space="0" w:color="auto"/>
              </w:divBdr>
            </w:div>
          </w:divsChild>
        </w:div>
        <w:div w:id="1418945096">
          <w:marLeft w:val="0"/>
          <w:marRight w:val="0"/>
          <w:marTop w:val="0"/>
          <w:marBottom w:val="0"/>
          <w:divBdr>
            <w:top w:val="none" w:sz="0" w:space="0" w:color="auto"/>
            <w:left w:val="none" w:sz="0" w:space="0" w:color="auto"/>
            <w:bottom w:val="none" w:sz="0" w:space="0" w:color="auto"/>
            <w:right w:val="none" w:sz="0" w:space="0" w:color="auto"/>
          </w:divBdr>
          <w:divsChild>
            <w:div w:id="217590689">
              <w:marLeft w:val="0"/>
              <w:marRight w:val="0"/>
              <w:marTop w:val="0"/>
              <w:marBottom w:val="0"/>
              <w:divBdr>
                <w:top w:val="none" w:sz="0" w:space="0" w:color="auto"/>
                <w:left w:val="none" w:sz="0" w:space="0" w:color="auto"/>
                <w:bottom w:val="none" w:sz="0" w:space="0" w:color="auto"/>
                <w:right w:val="none" w:sz="0" w:space="0" w:color="auto"/>
              </w:divBdr>
            </w:div>
          </w:divsChild>
        </w:div>
        <w:div w:id="1427077024">
          <w:marLeft w:val="0"/>
          <w:marRight w:val="0"/>
          <w:marTop w:val="0"/>
          <w:marBottom w:val="0"/>
          <w:divBdr>
            <w:top w:val="none" w:sz="0" w:space="0" w:color="auto"/>
            <w:left w:val="none" w:sz="0" w:space="0" w:color="auto"/>
            <w:bottom w:val="none" w:sz="0" w:space="0" w:color="auto"/>
            <w:right w:val="none" w:sz="0" w:space="0" w:color="auto"/>
          </w:divBdr>
          <w:divsChild>
            <w:div w:id="852843865">
              <w:marLeft w:val="0"/>
              <w:marRight w:val="0"/>
              <w:marTop w:val="0"/>
              <w:marBottom w:val="0"/>
              <w:divBdr>
                <w:top w:val="none" w:sz="0" w:space="0" w:color="auto"/>
                <w:left w:val="none" w:sz="0" w:space="0" w:color="auto"/>
                <w:bottom w:val="none" w:sz="0" w:space="0" w:color="auto"/>
                <w:right w:val="none" w:sz="0" w:space="0" w:color="auto"/>
              </w:divBdr>
            </w:div>
          </w:divsChild>
        </w:div>
        <w:div w:id="1441800455">
          <w:marLeft w:val="0"/>
          <w:marRight w:val="0"/>
          <w:marTop w:val="0"/>
          <w:marBottom w:val="0"/>
          <w:divBdr>
            <w:top w:val="none" w:sz="0" w:space="0" w:color="auto"/>
            <w:left w:val="none" w:sz="0" w:space="0" w:color="auto"/>
            <w:bottom w:val="none" w:sz="0" w:space="0" w:color="auto"/>
            <w:right w:val="none" w:sz="0" w:space="0" w:color="auto"/>
          </w:divBdr>
          <w:divsChild>
            <w:div w:id="521749771">
              <w:marLeft w:val="0"/>
              <w:marRight w:val="0"/>
              <w:marTop w:val="0"/>
              <w:marBottom w:val="0"/>
              <w:divBdr>
                <w:top w:val="none" w:sz="0" w:space="0" w:color="auto"/>
                <w:left w:val="none" w:sz="0" w:space="0" w:color="auto"/>
                <w:bottom w:val="none" w:sz="0" w:space="0" w:color="auto"/>
                <w:right w:val="none" w:sz="0" w:space="0" w:color="auto"/>
              </w:divBdr>
            </w:div>
          </w:divsChild>
        </w:div>
        <w:div w:id="1462190628">
          <w:marLeft w:val="0"/>
          <w:marRight w:val="0"/>
          <w:marTop w:val="0"/>
          <w:marBottom w:val="0"/>
          <w:divBdr>
            <w:top w:val="none" w:sz="0" w:space="0" w:color="auto"/>
            <w:left w:val="none" w:sz="0" w:space="0" w:color="auto"/>
            <w:bottom w:val="none" w:sz="0" w:space="0" w:color="auto"/>
            <w:right w:val="none" w:sz="0" w:space="0" w:color="auto"/>
          </w:divBdr>
          <w:divsChild>
            <w:div w:id="69695238">
              <w:marLeft w:val="0"/>
              <w:marRight w:val="0"/>
              <w:marTop w:val="0"/>
              <w:marBottom w:val="0"/>
              <w:divBdr>
                <w:top w:val="none" w:sz="0" w:space="0" w:color="auto"/>
                <w:left w:val="none" w:sz="0" w:space="0" w:color="auto"/>
                <w:bottom w:val="none" w:sz="0" w:space="0" w:color="auto"/>
                <w:right w:val="none" w:sz="0" w:space="0" w:color="auto"/>
              </w:divBdr>
            </w:div>
            <w:div w:id="192812573">
              <w:marLeft w:val="0"/>
              <w:marRight w:val="0"/>
              <w:marTop w:val="0"/>
              <w:marBottom w:val="0"/>
              <w:divBdr>
                <w:top w:val="none" w:sz="0" w:space="0" w:color="auto"/>
                <w:left w:val="none" w:sz="0" w:space="0" w:color="auto"/>
                <w:bottom w:val="none" w:sz="0" w:space="0" w:color="auto"/>
                <w:right w:val="none" w:sz="0" w:space="0" w:color="auto"/>
              </w:divBdr>
            </w:div>
            <w:div w:id="588924680">
              <w:marLeft w:val="0"/>
              <w:marRight w:val="0"/>
              <w:marTop w:val="0"/>
              <w:marBottom w:val="0"/>
              <w:divBdr>
                <w:top w:val="none" w:sz="0" w:space="0" w:color="auto"/>
                <w:left w:val="none" w:sz="0" w:space="0" w:color="auto"/>
                <w:bottom w:val="none" w:sz="0" w:space="0" w:color="auto"/>
                <w:right w:val="none" w:sz="0" w:space="0" w:color="auto"/>
              </w:divBdr>
            </w:div>
            <w:div w:id="1606035790">
              <w:marLeft w:val="0"/>
              <w:marRight w:val="0"/>
              <w:marTop w:val="0"/>
              <w:marBottom w:val="0"/>
              <w:divBdr>
                <w:top w:val="none" w:sz="0" w:space="0" w:color="auto"/>
                <w:left w:val="none" w:sz="0" w:space="0" w:color="auto"/>
                <w:bottom w:val="none" w:sz="0" w:space="0" w:color="auto"/>
                <w:right w:val="none" w:sz="0" w:space="0" w:color="auto"/>
              </w:divBdr>
            </w:div>
            <w:div w:id="1722051311">
              <w:marLeft w:val="0"/>
              <w:marRight w:val="0"/>
              <w:marTop w:val="0"/>
              <w:marBottom w:val="0"/>
              <w:divBdr>
                <w:top w:val="none" w:sz="0" w:space="0" w:color="auto"/>
                <w:left w:val="none" w:sz="0" w:space="0" w:color="auto"/>
                <w:bottom w:val="none" w:sz="0" w:space="0" w:color="auto"/>
                <w:right w:val="none" w:sz="0" w:space="0" w:color="auto"/>
              </w:divBdr>
            </w:div>
          </w:divsChild>
        </w:div>
        <w:div w:id="1471021150">
          <w:marLeft w:val="0"/>
          <w:marRight w:val="0"/>
          <w:marTop w:val="0"/>
          <w:marBottom w:val="0"/>
          <w:divBdr>
            <w:top w:val="none" w:sz="0" w:space="0" w:color="auto"/>
            <w:left w:val="none" w:sz="0" w:space="0" w:color="auto"/>
            <w:bottom w:val="none" w:sz="0" w:space="0" w:color="auto"/>
            <w:right w:val="none" w:sz="0" w:space="0" w:color="auto"/>
          </w:divBdr>
          <w:divsChild>
            <w:div w:id="186914743">
              <w:marLeft w:val="0"/>
              <w:marRight w:val="0"/>
              <w:marTop w:val="0"/>
              <w:marBottom w:val="0"/>
              <w:divBdr>
                <w:top w:val="none" w:sz="0" w:space="0" w:color="auto"/>
                <w:left w:val="none" w:sz="0" w:space="0" w:color="auto"/>
                <w:bottom w:val="none" w:sz="0" w:space="0" w:color="auto"/>
                <w:right w:val="none" w:sz="0" w:space="0" w:color="auto"/>
              </w:divBdr>
            </w:div>
          </w:divsChild>
        </w:div>
        <w:div w:id="1497451607">
          <w:marLeft w:val="0"/>
          <w:marRight w:val="0"/>
          <w:marTop w:val="0"/>
          <w:marBottom w:val="0"/>
          <w:divBdr>
            <w:top w:val="none" w:sz="0" w:space="0" w:color="auto"/>
            <w:left w:val="none" w:sz="0" w:space="0" w:color="auto"/>
            <w:bottom w:val="none" w:sz="0" w:space="0" w:color="auto"/>
            <w:right w:val="none" w:sz="0" w:space="0" w:color="auto"/>
          </w:divBdr>
          <w:divsChild>
            <w:div w:id="1043824622">
              <w:marLeft w:val="0"/>
              <w:marRight w:val="0"/>
              <w:marTop w:val="0"/>
              <w:marBottom w:val="0"/>
              <w:divBdr>
                <w:top w:val="none" w:sz="0" w:space="0" w:color="auto"/>
                <w:left w:val="none" w:sz="0" w:space="0" w:color="auto"/>
                <w:bottom w:val="none" w:sz="0" w:space="0" w:color="auto"/>
                <w:right w:val="none" w:sz="0" w:space="0" w:color="auto"/>
              </w:divBdr>
            </w:div>
            <w:div w:id="1057819363">
              <w:marLeft w:val="0"/>
              <w:marRight w:val="0"/>
              <w:marTop w:val="0"/>
              <w:marBottom w:val="0"/>
              <w:divBdr>
                <w:top w:val="none" w:sz="0" w:space="0" w:color="auto"/>
                <w:left w:val="none" w:sz="0" w:space="0" w:color="auto"/>
                <w:bottom w:val="none" w:sz="0" w:space="0" w:color="auto"/>
                <w:right w:val="none" w:sz="0" w:space="0" w:color="auto"/>
              </w:divBdr>
            </w:div>
            <w:div w:id="1108281756">
              <w:marLeft w:val="0"/>
              <w:marRight w:val="0"/>
              <w:marTop w:val="0"/>
              <w:marBottom w:val="0"/>
              <w:divBdr>
                <w:top w:val="none" w:sz="0" w:space="0" w:color="auto"/>
                <w:left w:val="none" w:sz="0" w:space="0" w:color="auto"/>
                <w:bottom w:val="none" w:sz="0" w:space="0" w:color="auto"/>
                <w:right w:val="none" w:sz="0" w:space="0" w:color="auto"/>
              </w:divBdr>
            </w:div>
            <w:div w:id="1816947208">
              <w:marLeft w:val="0"/>
              <w:marRight w:val="0"/>
              <w:marTop w:val="0"/>
              <w:marBottom w:val="0"/>
              <w:divBdr>
                <w:top w:val="none" w:sz="0" w:space="0" w:color="auto"/>
                <w:left w:val="none" w:sz="0" w:space="0" w:color="auto"/>
                <w:bottom w:val="none" w:sz="0" w:space="0" w:color="auto"/>
                <w:right w:val="none" w:sz="0" w:space="0" w:color="auto"/>
              </w:divBdr>
            </w:div>
          </w:divsChild>
        </w:div>
        <w:div w:id="1525709086">
          <w:marLeft w:val="0"/>
          <w:marRight w:val="0"/>
          <w:marTop w:val="0"/>
          <w:marBottom w:val="0"/>
          <w:divBdr>
            <w:top w:val="none" w:sz="0" w:space="0" w:color="auto"/>
            <w:left w:val="none" w:sz="0" w:space="0" w:color="auto"/>
            <w:bottom w:val="none" w:sz="0" w:space="0" w:color="auto"/>
            <w:right w:val="none" w:sz="0" w:space="0" w:color="auto"/>
          </w:divBdr>
          <w:divsChild>
            <w:div w:id="1484928773">
              <w:marLeft w:val="0"/>
              <w:marRight w:val="0"/>
              <w:marTop w:val="0"/>
              <w:marBottom w:val="0"/>
              <w:divBdr>
                <w:top w:val="none" w:sz="0" w:space="0" w:color="auto"/>
                <w:left w:val="none" w:sz="0" w:space="0" w:color="auto"/>
                <w:bottom w:val="none" w:sz="0" w:space="0" w:color="auto"/>
                <w:right w:val="none" w:sz="0" w:space="0" w:color="auto"/>
              </w:divBdr>
            </w:div>
          </w:divsChild>
        </w:div>
        <w:div w:id="1527138424">
          <w:marLeft w:val="0"/>
          <w:marRight w:val="0"/>
          <w:marTop w:val="0"/>
          <w:marBottom w:val="0"/>
          <w:divBdr>
            <w:top w:val="none" w:sz="0" w:space="0" w:color="auto"/>
            <w:left w:val="none" w:sz="0" w:space="0" w:color="auto"/>
            <w:bottom w:val="none" w:sz="0" w:space="0" w:color="auto"/>
            <w:right w:val="none" w:sz="0" w:space="0" w:color="auto"/>
          </w:divBdr>
          <w:divsChild>
            <w:div w:id="1159927592">
              <w:marLeft w:val="0"/>
              <w:marRight w:val="0"/>
              <w:marTop w:val="0"/>
              <w:marBottom w:val="0"/>
              <w:divBdr>
                <w:top w:val="none" w:sz="0" w:space="0" w:color="auto"/>
                <w:left w:val="none" w:sz="0" w:space="0" w:color="auto"/>
                <w:bottom w:val="none" w:sz="0" w:space="0" w:color="auto"/>
                <w:right w:val="none" w:sz="0" w:space="0" w:color="auto"/>
              </w:divBdr>
            </w:div>
            <w:div w:id="1209492779">
              <w:marLeft w:val="0"/>
              <w:marRight w:val="0"/>
              <w:marTop w:val="0"/>
              <w:marBottom w:val="0"/>
              <w:divBdr>
                <w:top w:val="none" w:sz="0" w:space="0" w:color="auto"/>
                <w:left w:val="none" w:sz="0" w:space="0" w:color="auto"/>
                <w:bottom w:val="none" w:sz="0" w:space="0" w:color="auto"/>
                <w:right w:val="none" w:sz="0" w:space="0" w:color="auto"/>
              </w:divBdr>
            </w:div>
            <w:div w:id="1948543246">
              <w:marLeft w:val="0"/>
              <w:marRight w:val="0"/>
              <w:marTop w:val="0"/>
              <w:marBottom w:val="0"/>
              <w:divBdr>
                <w:top w:val="none" w:sz="0" w:space="0" w:color="auto"/>
                <w:left w:val="none" w:sz="0" w:space="0" w:color="auto"/>
                <w:bottom w:val="none" w:sz="0" w:space="0" w:color="auto"/>
                <w:right w:val="none" w:sz="0" w:space="0" w:color="auto"/>
              </w:divBdr>
            </w:div>
          </w:divsChild>
        </w:div>
        <w:div w:id="1536884911">
          <w:marLeft w:val="0"/>
          <w:marRight w:val="0"/>
          <w:marTop w:val="0"/>
          <w:marBottom w:val="0"/>
          <w:divBdr>
            <w:top w:val="none" w:sz="0" w:space="0" w:color="auto"/>
            <w:left w:val="none" w:sz="0" w:space="0" w:color="auto"/>
            <w:bottom w:val="none" w:sz="0" w:space="0" w:color="auto"/>
            <w:right w:val="none" w:sz="0" w:space="0" w:color="auto"/>
          </w:divBdr>
          <w:divsChild>
            <w:div w:id="1600719321">
              <w:marLeft w:val="0"/>
              <w:marRight w:val="0"/>
              <w:marTop w:val="0"/>
              <w:marBottom w:val="0"/>
              <w:divBdr>
                <w:top w:val="none" w:sz="0" w:space="0" w:color="auto"/>
                <w:left w:val="none" w:sz="0" w:space="0" w:color="auto"/>
                <w:bottom w:val="none" w:sz="0" w:space="0" w:color="auto"/>
                <w:right w:val="none" w:sz="0" w:space="0" w:color="auto"/>
              </w:divBdr>
            </w:div>
          </w:divsChild>
        </w:div>
        <w:div w:id="1639257868">
          <w:marLeft w:val="0"/>
          <w:marRight w:val="0"/>
          <w:marTop w:val="0"/>
          <w:marBottom w:val="0"/>
          <w:divBdr>
            <w:top w:val="none" w:sz="0" w:space="0" w:color="auto"/>
            <w:left w:val="none" w:sz="0" w:space="0" w:color="auto"/>
            <w:bottom w:val="none" w:sz="0" w:space="0" w:color="auto"/>
            <w:right w:val="none" w:sz="0" w:space="0" w:color="auto"/>
          </w:divBdr>
          <w:divsChild>
            <w:div w:id="1042093387">
              <w:marLeft w:val="0"/>
              <w:marRight w:val="0"/>
              <w:marTop w:val="0"/>
              <w:marBottom w:val="0"/>
              <w:divBdr>
                <w:top w:val="none" w:sz="0" w:space="0" w:color="auto"/>
                <w:left w:val="none" w:sz="0" w:space="0" w:color="auto"/>
                <w:bottom w:val="none" w:sz="0" w:space="0" w:color="auto"/>
                <w:right w:val="none" w:sz="0" w:space="0" w:color="auto"/>
              </w:divBdr>
            </w:div>
          </w:divsChild>
        </w:div>
        <w:div w:id="1656566803">
          <w:marLeft w:val="0"/>
          <w:marRight w:val="0"/>
          <w:marTop w:val="0"/>
          <w:marBottom w:val="0"/>
          <w:divBdr>
            <w:top w:val="none" w:sz="0" w:space="0" w:color="auto"/>
            <w:left w:val="none" w:sz="0" w:space="0" w:color="auto"/>
            <w:bottom w:val="none" w:sz="0" w:space="0" w:color="auto"/>
            <w:right w:val="none" w:sz="0" w:space="0" w:color="auto"/>
          </w:divBdr>
          <w:divsChild>
            <w:div w:id="238293689">
              <w:marLeft w:val="0"/>
              <w:marRight w:val="0"/>
              <w:marTop w:val="0"/>
              <w:marBottom w:val="0"/>
              <w:divBdr>
                <w:top w:val="none" w:sz="0" w:space="0" w:color="auto"/>
                <w:left w:val="none" w:sz="0" w:space="0" w:color="auto"/>
                <w:bottom w:val="none" w:sz="0" w:space="0" w:color="auto"/>
                <w:right w:val="none" w:sz="0" w:space="0" w:color="auto"/>
              </w:divBdr>
            </w:div>
          </w:divsChild>
        </w:div>
        <w:div w:id="1657302346">
          <w:marLeft w:val="0"/>
          <w:marRight w:val="0"/>
          <w:marTop w:val="0"/>
          <w:marBottom w:val="0"/>
          <w:divBdr>
            <w:top w:val="none" w:sz="0" w:space="0" w:color="auto"/>
            <w:left w:val="none" w:sz="0" w:space="0" w:color="auto"/>
            <w:bottom w:val="none" w:sz="0" w:space="0" w:color="auto"/>
            <w:right w:val="none" w:sz="0" w:space="0" w:color="auto"/>
          </w:divBdr>
          <w:divsChild>
            <w:div w:id="1234507066">
              <w:marLeft w:val="0"/>
              <w:marRight w:val="0"/>
              <w:marTop w:val="0"/>
              <w:marBottom w:val="0"/>
              <w:divBdr>
                <w:top w:val="none" w:sz="0" w:space="0" w:color="auto"/>
                <w:left w:val="none" w:sz="0" w:space="0" w:color="auto"/>
                <w:bottom w:val="none" w:sz="0" w:space="0" w:color="auto"/>
                <w:right w:val="none" w:sz="0" w:space="0" w:color="auto"/>
              </w:divBdr>
            </w:div>
          </w:divsChild>
        </w:div>
        <w:div w:id="1676834398">
          <w:marLeft w:val="0"/>
          <w:marRight w:val="0"/>
          <w:marTop w:val="0"/>
          <w:marBottom w:val="0"/>
          <w:divBdr>
            <w:top w:val="none" w:sz="0" w:space="0" w:color="auto"/>
            <w:left w:val="none" w:sz="0" w:space="0" w:color="auto"/>
            <w:bottom w:val="none" w:sz="0" w:space="0" w:color="auto"/>
            <w:right w:val="none" w:sz="0" w:space="0" w:color="auto"/>
          </w:divBdr>
          <w:divsChild>
            <w:div w:id="1604222854">
              <w:marLeft w:val="0"/>
              <w:marRight w:val="0"/>
              <w:marTop w:val="0"/>
              <w:marBottom w:val="0"/>
              <w:divBdr>
                <w:top w:val="none" w:sz="0" w:space="0" w:color="auto"/>
                <w:left w:val="none" w:sz="0" w:space="0" w:color="auto"/>
                <w:bottom w:val="none" w:sz="0" w:space="0" w:color="auto"/>
                <w:right w:val="none" w:sz="0" w:space="0" w:color="auto"/>
              </w:divBdr>
            </w:div>
          </w:divsChild>
        </w:div>
        <w:div w:id="1681544433">
          <w:marLeft w:val="0"/>
          <w:marRight w:val="0"/>
          <w:marTop w:val="0"/>
          <w:marBottom w:val="0"/>
          <w:divBdr>
            <w:top w:val="none" w:sz="0" w:space="0" w:color="auto"/>
            <w:left w:val="none" w:sz="0" w:space="0" w:color="auto"/>
            <w:bottom w:val="none" w:sz="0" w:space="0" w:color="auto"/>
            <w:right w:val="none" w:sz="0" w:space="0" w:color="auto"/>
          </w:divBdr>
          <w:divsChild>
            <w:div w:id="137188187">
              <w:marLeft w:val="0"/>
              <w:marRight w:val="0"/>
              <w:marTop w:val="0"/>
              <w:marBottom w:val="0"/>
              <w:divBdr>
                <w:top w:val="none" w:sz="0" w:space="0" w:color="auto"/>
                <w:left w:val="none" w:sz="0" w:space="0" w:color="auto"/>
                <w:bottom w:val="none" w:sz="0" w:space="0" w:color="auto"/>
                <w:right w:val="none" w:sz="0" w:space="0" w:color="auto"/>
              </w:divBdr>
            </w:div>
          </w:divsChild>
        </w:div>
        <w:div w:id="1685086330">
          <w:marLeft w:val="0"/>
          <w:marRight w:val="0"/>
          <w:marTop w:val="0"/>
          <w:marBottom w:val="0"/>
          <w:divBdr>
            <w:top w:val="none" w:sz="0" w:space="0" w:color="auto"/>
            <w:left w:val="none" w:sz="0" w:space="0" w:color="auto"/>
            <w:bottom w:val="none" w:sz="0" w:space="0" w:color="auto"/>
            <w:right w:val="none" w:sz="0" w:space="0" w:color="auto"/>
          </w:divBdr>
          <w:divsChild>
            <w:div w:id="1764446717">
              <w:marLeft w:val="0"/>
              <w:marRight w:val="0"/>
              <w:marTop w:val="0"/>
              <w:marBottom w:val="0"/>
              <w:divBdr>
                <w:top w:val="none" w:sz="0" w:space="0" w:color="auto"/>
                <w:left w:val="none" w:sz="0" w:space="0" w:color="auto"/>
                <w:bottom w:val="none" w:sz="0" w:space="0" w:color="auto"/>
                <w:right w:val="none" w:sz="0" w:space="0" w:color="auto"/>
              </w:divBdr>
            </w:div>
          </w:divsChild>
        </w:div>
        <w:div w:id="1694333261">
          <w:marLeft w:val="0"/>
          <w:marRight w:val="0"/>
          <w:marTop w:val="0"/>
          <w:marBottom w:val="0"/>
          <w:divBdr>
            <w:top w:val="none" w:sz="0" w:space="0" w:color="auto"/>
            <w:left w:val="none" w:sz="0" w:space="0" w:color="auto"/>
            <w:bottom w:val="none" w:sz="0" w:space="0" w:color="auto"/>
            <w:right w:val="none" w:sz="0" w:space="0" w:color="auto"/>
          </w:divBdr>
          <w:divsChild>
            <w:div w:id="1522208908">
              <w:marLeft w:val="0"/>
              <w:marRight w:val="0"/>
              <w:marTop w:val="0"/>
              <w:marBottom w:val="0"/>
              <w:divBdr>
                <w:top w:val="none" w:sz="0" w:space="0" w:color="auto"/>
                <w:left w:val="none" w:sz="0" w:space="0" w:color="auto"/>
                <w:bottom w:val="none" w:sz="0" w:space="0" w:color="auto"/>
                <w:right w:val="none" w:sz="0" w:space="0" w:color="auto"/>
              </w:divBdr>
            </w:div>
          </w:divsChild>
        </w:div>
        <w:div w:id="1717311514">
          <w:marLeft w:val="0"/>
          <w:marRight w:val="0"/>
          <w:marTop w:val="0"/>
          <w:marBottom w:val="0"/>
          <w:divBdr>
            <w:top w:val="none" w:sz="0" w:space="0" w:color="auto"/>
            <w:left w:val="none" w:sz="0" w:space="0" w:color="auto"/>
            <w:bottom w:val="none" w:sz="0" w:space="0" w:color="auto"/>
            <w:right w:val="none" w:sz="0" w:space="0" w:color="auto"/>
          </w:divBdr>
          <w:divsChild>
            <w:div w:id="268315456">
              <w:marLeft w:val="0"/>
              <w:marRight w:val="0"/>
              <w:marTop w:val="0"/>
              <w:marBottom w:val="0"/>
              <w:divBdr>
                <w:top w:val="none" w:sz="0" w:space="0" w:color="auto"/>
                <w:left w:val="none" w:sz="0" w:space="0" w:color="auto"/>
                <w:bottom w:val="none" w:sz="0" w:space="0" w:color="auto"/>
                <w:right w:val="none" w:sz="0" w:space="0" w:color="auto"/>
              </w:divBdr>
            </w:div>
            <w:div w:id="441922924">
              <w:marLeft w:val="0"/>
              <w:marRight w:val="0"/>
              <w:marTop w:val="0"/>
              <w:marBottom w:val="0"/>
              <w:divBdr>
                <w:top w:val="none" w:sz="0" w:space="0" w:color="auto"/>
                <w:left w:val="none" w:sz="0" w:space="0" w:color="auto"/>
                <w:bottom w:val="none" w:sz="0" w:space="0" w:color="auto"/>
                <w:right w:val="none" w:sz="0" w:space="0" w:color="auto"/>
              </w:divBdr>
            </w:div>
            <w:div w:id="1490905572">
              <w:marLeft w:val="0"/>
              <w:marRight w:val="0"/>
              <w:marTop w:val="0"/>
              <w:marBottom w:val="0"/>
              <w:divBdr>
                <w:top w:val="none" w:sz="0" w:space="0" w:color="auto"/>
                <w:left w:val="none" w:sz="0" w:space="0" w:color="auto"/>
                <w:bottom w:val="none" w:sz="0" w:space="0" w:color="auto"/>
                <w:right w:val="none" w:sz="0" w:space="0" w:color="auto"/>
              </w:divBdr>
            </w:div>
            <w:div w:id="1497115079">
              <w:marLeft w:val="0"/>
              <w:marRight w:val="0"/>
              <w:marTop w:val="0"/>
              <w:marBottom w:val="0"/>
              <w:divBdr>
                <w:top w:val="none" w:sz="0" w:space="0" w:color="auto"/>
                <w:left w:val="none" w:sz="0" w:space="0" w:color="auto"/>
                <w:bottom w:val="none" w:sz="0" w:space="0" w:color="auto"/>
                <w:right w:val="none" w:sz="0" w:space="0" w:color="auto"/>
              </w:divBdr>
            </w:div>
            <w:div w:id="2052151583">
              <w:marLeft w:val="0"/>
              <w:marRight w:val="0"/>
              <w:marTop w:val="0"/>
              <w:marBottom w:val="0"/>
              <w:divBdr>
                <w:top w:val="none" w:sz="0" w:space="0" w:color="auto"/>
                <w:left w:val="none" w:sz="0" w:space="0" w:color="auto"/>
                <w:bottom w:val="none" w:sz="0" w:space="0" w:color="auto"/>
                <w:right w:val="none" w:sz="0" w:space="0" w:color="auto"/>
              </w:divBdr>
            </w:div>
          </w:divsChild>
        </w:div>
        <w:div w:id="1738897560">
          <w:marLeft w:val="0"/>
          <w:marRight w:val="0"/>
          <w:marTop w:val="0"/>
          <w:marBottom w:val="0"/>
          <w:divBdr>
            <w:top w:val="none" w:sz="0" w:space="0" w:color="auto"/>
            <w:left w:val="none" w:sz="0" w:space="0" w:color="auto"/>
            <w:bottom w:val="none" w:sz="0" w:space="0" w:color="auto"/>
            <w:right w:val="none" w:sz="0" w:space="0" w:color="auto"/>
          </w:divBdr>
          <w:divsChild>
            <w:div w:id="1223516576">
              <w:marLeft w:val="0"/>
              <w:marRight w:val="0"/>
              <w:marTop w:val="0"/>
              <w:marBottom w:val="0"/>
              <w:divBdr>
                <w:top w:val="none" w:sz="0" w:space="0" w:color="auto"/>
                <w:left w:val="none" w:sz="0" w:space="0" w:color="auto"/>
                <w:bottom w:val="none" w:sz="0" w:space="0" w:color="auto"/>
                <w:right w:val="none" w:sz="0" w:space="0" w:color="auto"/>
              </w:divBdr>
            </w:div>
          </w:divsChild>
        </w:div>
        <w:div w:id="1742436864">
          <w:marLeft w:val="0"/>
          <w:marRight w:val="0"/>
          <w:marTop w:val="0"/>
          <w:marBottom w:val="0"/>
          <w:divBdr>
            <w:top w:val="none" w:sz="0" w:space="0" w:color="auto"/>
            <w:left w:val="none" w:sz="0" w:space="0" w:color="auto"/>
            <w:bottom w:val="none" w:sz="0" w:space="0" w:color="auto"/>
            <w:right w:val="none" w:sz="0" w:space="0" w:color="auto"/>
          </w:divBdr>
          <w:divsChild>
            <w:div w:id="469984589">
              <w:marLeft w:val="0"/>
              <w:marRight w:val="0"/>
              <w:marTop w:val="0"/>
              <w:marBottom w:val="0"/>
              <w:divBdr>
                <w:top w:val="none" w:sz="0" w:space="0" w:color="auto"/>
                <w:left w:val="none" w:sz="0" w:space="0" w:color="auto"/>
                <w:bottom w:val="none" w:sz="0" w:space="0" w:color="auto"/>
                <w:right w:val="none" w:sz="0" w:space="0" w:color="auto"/>
              </w:divBdr>
            </w:div>
            <w:div w:id="1491673740">
              <w:marLeft w:val="0"/>
              <w:marRight w:val="0"/>
              <w:marTop w:val="0"/>
              <w:marBottom w:val="0"/>
              <w:divBdr>
                <w:top w:val="none" w:sz="0" w:space="0" w:color="auto"/>
                <w:left w:val="none" w:sz="0" w:space="0" w:color="auto"/>
                <w:bottom w:val="none" w:sz="0" w:space="0" w:color="auto"/>
                <w:right w:val="none" w:sz="0" w:space="0" w:color="auto"/>
              </w:divBdr>
            </w:div>
            <w:div w:id="1922133476">
              <w:marLeft w:val="0"/>
              <w:marRight w:val="0"/>
              <w:marTop w:val="0"/>
              <w:marBottom w:val="0"/>
              <w:divBdr>
                <w:top w:val="none" w:sz="0" w:space="0" w:color="auto"/>
                <w:left w:val="none" w:sz="0" w:space="0" w:color="auto"/>
                <w:bottom w:val="none" w:sz="0" w:space="0" w:color="auto"/>
                <w:right w:val="none" w:sz="0" w:space="0" w:color="auto"/>
              </w:divBdr>
            </w:div>
          </w:divsChild>
        </w:div>
        <w:div w:id="1777483061">
          <w:marLeft w:val="0"/>
          <w:marRight w:val="0"/>
          <w:marTop w:val="0"/>
          <w:marBottom w:val="0"/>
          <w:divBdr>
            <w:top w:val="none" w:sz="0" w:space="0" w:color="auto"/>
            <w:left w:val="none" w:sz="0" w:space="0" w:color="auto"/>
            <w:bottom w:val="none" w:sz="0" w:space="0" w:color="auto"/>
            <w:right w:val="none" w:sz="0" w:space="0" w:color="auto"/>
          </w:divBdr>
          <w:divsChild>
            <w:div w:id="1567061740">
              <w:marLeft w:val="0"/>
              <w:marRight w:val="0"/>
              <w:marTop w:val="0"/>
              <w:marBottom w:val="0"/>
              <w:divBdr>
                <w:top w:val="none" w:sz="0" w:space="0" w:color="auto"/>
                <w:left w:val="none" w:sz="0" w:space="0" w:color="auto"/>
                <w:bottom w:val="none" w:sz="0" w:space="0" w:color="auto"/>
                <w:right w:val="none" w:sz="0" w:space="0" w:color="auto"/>
              </w:divBdr>
            </w:div>
          </w:divsChild>
        </w:div>
        <w:div w:id="1794132851">
          <w:marLeft w:val="0"/>
          <w:marRight w:val="0"/>
          <w:marTop w:val="0"/>
          <w:marBottom w:val="0"/>
          <w:divBdr>
            <w:top w:val="none" w:sz="0" w:space="0" w:color="auto"/>
            <w:left w:val="none" w:sz="0" w:space="0" w:color="auto"/>
            <w:bottom w:val="none" w:sz="0" w:space="0" w:color="auto"/>
            <w:right w:val="none" w:sz="0" w:space="0" w:color="auto"/>
          </w:divBdr>
          <w:divsChild>
            <w:div w:id="725184879">
              <w:marLeft w:val="0"/>
              <w:marRight w:val="0"/>
              <w:marTop w:val="0"/>
              <w:marBottom w:val="0"/>
              <w:divBdr>
                <w:top w:val="none" w:sz="0" w:space="0" w:color="auto"/>
                <w:left w:val="none" w:sz="0" w:space="0" w:color="auto"/>
                <w:bottom w:val="none" w:sz="0" w:space="0" w:color="auto"/>
                <w:right w:val="none" w:sz="0" w:space="0" w:color="auto"/>
              </w:divBdr>
            </w:div>
          </w:divsChild>
        </w:div>
        <w:div w:id="1797217629">
          <w:marLeft w:val="0"/>
          <w:marRight w:val="0"/>
          <w:marTop w:val="0"/>
          <w:marBottom w:val="0"/>
          <w:divBdr>
            <w:top w:val="none" w:sz="0" w:space="0" w:color="auto"/>
            <w:left w:val="none" w:sz="0" w:space="0" w:color="auto"/>
            <w:bottom w:val="none" w:sz="0" w:space="0" w:color="auto"/>
            <w:right w:val="none" w:sz="0" w:space="0" w:color="auto"/>
          </w:divBdr>
          <w:divsChild>
            <w:div w:id="179587301">
              <w:marLeft w:val="0"/>
              <w:marRight w:val="0"/>
              <w:marTop w:val="0"/>
              <w:marBottom w:val="0"/>
              <w:divBdr>
                <w:top w:val="none" w:sz="0" w:space="0" w:color="auto"/>
                <w:left w:val="none" w:sz="0" w:space="0" w:color="auto"/>
                <w:bottom w:val="none" w:sz="0" w:space="0" w:color="auto"/>
                <w:right w:val="none" w:sz="0" w:space="0" w:color="auto"/>
              </w:divBdr>
            </w:div>
            <w:div w:id="295575746">
              <w:marLeft w:val="0"/>
              <w:marRight w:val="0"/>
              <w:marTop w:val="0"/>
              <w:marBottom w:val="0"/>
              <w:divBdr>
                <w:top w:val="none" w:sz="0" w:space="0" w:color="auto"/>
                <w:left w:val="none" w:sz="0" w:space="0" w:color="auto"/>
                <w:bottom w:val="none" w:sz="0" w:space="0" w:color="auto"/>
                <w:right w:val="none" w:sz="0" w:space="0" w:color="auto"/>
              </w:divBdr>
            </w:div>
            <w:div w:id="468714299">
              <w:marLeft w:val="0"/>
              <w:marRight w:val="0"/>
              <w:marTop w:val="0"/>
              <w:marBottom w:val="0"/>
              <w:divBdr>
                <w:top w:val="none" w:sz="0" w:space="0" w:color="auto"/>
                <w:left w:val="none" w:sz="0" w:space="0" w:color="auto"/>
                <w:bottom w:val="none" w:sz="0" w:space="0" w:color="auto"/>
                <w:right w:val="none" w:sz="0" w:space="0" w:color="auto"/>
              </w:divBdr>
            </w:div>
            <w:div w:id="1402482395">
              <w:marLeft w:val="0"/>
              <w:marRight w:val="0"/>
              <w:marTop w:val="0"/>
              <w:marBottom w:val="0"/>
              <w:divBdr>
                <w:top w:val="none" w:sz="0" w:space="0" w:color="auto"/>
                <w:left w:val="none" w:sz="0" w:space="0" w:color="auto"/>
                <w:bottom w:val="none" w:sz="0" w:space="0" w:color="auto"/>
                <w:right w:val="none" w:sz="0" w:space="0" w:color="auto"/>
              </w:divBdr>
            </w:div>
          </w:divsChild>
        </w:div>
        <w:div w:id="1811441464">
          <w:marLeft w:val="0"/>
          <w:marRight w:val="0"/>
          <w:marTop w:val="0"/>
          <w:marBottom w:val="0"/>
          <w:divBdr>
            <w:top w:val="none" w:sz="0" w:space="0" w:color="auto"/>
            <w:left w:val="none" w:sz="0" w:space="0" w:color="auto"/>
            <w:bottom w:val="none" w:sz="0" w:space="0" w:color="auto"/>
            <w:right w:val="none" w:sz="0" w:space="0" w:color="auto"/>
          </w:divBdr>
          <w:divsChild>
            <w:div w:id="1231422734">
              <w:marLeft w:val="0"/>
              <w:marRight w:val="0"/>
              <w:marTop w:val="0"/>
              <w:marBottom w:val="0"/>
              <w:divBdr>
                <w:top w:val="none" w:sz="0" w:space="0" w:color="auto"/>
                <w:left w:val="none" w:sz="0" w:space="0" w:color="auto"/>
                <w:bottom w:val="none" w:sz="0" w:space="0" w:color="auto"/>
                <w:right w:val="none" w:sz="0" w:space="0" w:color="auto"/>
              </w:divBdr>
            </w:div>
          </w:divsChild>
        </w:div>
        <w:div w:id="1813866719">
          <w:marLeft w:val="0"/>
          <w:marRight w:val="0"/>
          <w:marTop w:val="0"/>
          <w:marBottom w:val="0"/>
          <w:divBdr>
            <w:top w:val="none" w:sz="0" w:space="0" w:color="auto"/>
            <w:left w:val="none" w:sz="0" w:space="0" w:color="auto"/>
            <w:bottom w:val="none" w:sz="0" w:space="0" w:color="auto"/>
            <w:right w:val="none" w:sz="0" w:space="0" w:color="auto"/>
          </w:divBdr>
          <w:divsChild>
            <w:div w:id="1314917877">
              <w:marLeft w:val="0"/>
              <w:marRight w:val="0"/>
              <w:marTop w:val="0"/>
              <w:marBottom w:val="0"/>
              <w:divBdr>
                <w:top w:val="none" w:sz="0" w:space="0" w:color="auto"/>
                <w:left w:val="none" w:sz="0" w:space="0" w:color="auto"/>
                <w:bottom w:val="none" w:sz="0" w:space="0" w:color="auto"/>
                <w:right w:val="none" w:sz="0" w:space="0" w:color="auto"/>
              </w:divBdr>
            </w:div>
          </w:divsChild>
        </w:div>
        <w:div w:id="1834955935">
          <w:marLeft w:val="0"/>
          <w:marRight w:val="0"/>
          <w:marTop w:val="0"/>
          <w:marBottom w:val="0"/>
          <w:divBdr>
            <w:top w:val="none" w:sz="0" w:space="0" w:color="auto"/>
            <w:left w:val="none" w:sz="0" w:space="0" w:color="auto"/>
            <w:bottom w:val="none" w:sz="0" w:space="0" w:color="auto"/>
            <w:right w:val="none" w:sz="0" w:space="0" w:color="auto"/>
          </w:divBdr>
          <w:divsChild>
            <w:div w:id="1526478367">
              <w:marLeft w:val="0"/>
              <w:marRight w:val="0"/>
              <w:marTop w:val="0"/>
              <w:marBottom w:val="0"/>
              <w:divBdr>
                <w:top w:val="none" w:sz="0" w:space="0" w:color="auto"/>
                <w:left w:val="none" w:sz="0" w:space="0" w:color="auto"/>
                <w:bottom w:val="none" w:sz="0" w:space="0" w:color="auto"/>
                <w:right w:val="none" w:sz="0" w:space="0" w:color="auto"/>
              </w:divBdr>
            </w:div>
          </w:divsChild>
        </w:div>
        <w:div w:id="1862165697">
          <w:marLeft w:val="0"/>
          <w:marRight w:val="0"/>
          <w:marTop w:val="0"/>
          <w:marBottom w:val="0"/>
          <w:divBdr>
            <w:top w:val="none" w:sz="0" w:space="0" w:color="auto"/>
            <w:left w:val="none" w:sz="0" w:space="0" w:color="auto"/>
            <w:bottom w:val="none" w:sz="0" w:space="0" w:color="auto"/>
            <w:right w:val="none" w:sz="0" w:space="0" w:color="auto"/>
          </w:divBdr>
          <w:divsChild>
            <w:div w:id="864174207">
              <w:marLeft w:val="0"/>
              <w:marRight w:val="0"/>
              <w:marTop w:val="0"/>
              <w:marBottom w:val="0"/>
              <w:divBdr>
                <w:top w:val="none" w:sz="0" w:space="0" w:color="auto"/>
                <w:left w:val="none" w:sz="0" w:space="0" w:color="auto"/>
                <w:bottom w:val="none" w:sz="0" w:space="0" w:color="auto"/>
                <w:right w:val="none" w:sz="0" w:space="0" w:color="auto"/>
              </w:divBdr>
            </w:div>
          </w:divsChild>
        </w:div>
        <w:div w:id="1871408166">
          <w:marLeft w:val="0"/>
          <w:marRight w:val="0"/>
          <w:marTop w:val="0"/>
          <w:marBottom w:val="0"/>
          <w:divBdr>
            <w:top w:val="none" w:sz="0" w:space="0" w:color="auto"/>
            <w:left w:val="none" w:sz="0" w:space="0" w:color="auto"/>
            <w:bottom w:val="none" w:sz="0" w:space="0" w:color="auto"/>
            <w:right w:val="none" w:sz="0" w:space="0" w:color="auto"/>
          </w:divBdr>
          <w:divsChild>
            <w:div w:id="637534354">
              <w:marLeft w:val="0"/>
              <w:marRight w:val="0"/>
              <w:marTop w:val="0"/>
              <w:marBottom w:val="0"/>
              <w:divBdr>
                <w:top w:val="none" w:sz="0" w:space="0" w:color="auto"/>
                <w:left w:val="none" w:sz="0" w:space="0" w:color="auto"/>
                <w:bottom w:val="none" w:sz="0" w:space="0" w:color="auto"/>
                <w:right w:val="none" w:sz="0" w:space="0" w:color="auto"/>
              </w:divBdr>
            </w:div>
          </w:divsChild>
        </w:div>
        <w:div w:id="1891842874">
          <w:marLeft w:val="0"/>
          <w:marRight w:val="0"/>
          <w:marTop w:val="0"/>
          <w:marBottom w:val="0"/>
          <w:divBdr>
            <w:top w:val="none" w:sz="0" w:space="0" w:color="auto"/>
            <w:left w:val="none" w:sz="0" w:space="0" w:color="auto"/>
            <w:bottom w:val="none" w:sz="0" w:space="0" w:color="auto"/>
            <w:right w:val="none" w:sz="0" w:space="0" w:color="auto"/>
          </w:divBdr>
          <w:divsChild>
            <w:div w:id="89282846">
              <w:marLeft w:val="0"/>
              <w:marRight w:val="0"/>
              <w:marTop w:val="0"/>
              <w:marBottom w:val="0"/>
              <w:divBdr>
                <w:top w:val="none" w:sz="0" w:space="0" w:color="auto"/>
                <w:left w:val="none" w:sz="0" w:space="0" w:color="auto"/>
                <w:bottom w:val="none" w:sz="0" w:space="0" w:color="auto"/>
                <w:right w:val="none" w:sz="0" w:space="0" w:color="auto"/>
              </w:divBdr>
            </w:div>
          </w:divsChild>
        </w:div>
        <w:div w:id="1892032491">
          <w:marLeft w:val="0"/>
          <w:marRight w:val="0"/>
          <w:marTop w:val="0"/>
          <w:marBottom w:val="0"/>
          <w:divBdr>
            <w:top w:val="none" w:sz="0" w:space="0" w:color="auto"/>
            <w:left w:val="none" w:sz="0" w:space="0" w:color="auto"/>
            <w:bottom w:val="none" w:sz="0" w:space="0" w:color="auto"/>
            <w:right w:val="none" w:sz="0" w:space="0" w:color="auto"/>
          </w:divBdr>
          <w:divsChild>
            <w:div w:id="513958915">
              <w:marLeft w:val="0"/>
              <w:marRight w:val="0"/>
              <w:marTop w:val="0"/>
              <w:marBottom w:val="0"/>
              <w:divBdr>
                <w:top w:val="none" w:sz="0" w:space="0" w:color="auto"/>
                <w:left w:val="none" w:sz="0" w:space="0" w:color="auto"/>
                <w:bottom w:val="none" w:sz="0" w:space="0" w:color="auto"/>
                <w:right w:val="none" w:sz="0" w:space="0" w:color="auto"/>
              </w:divBdr>
            </w:div>
          </w:divsChild>
        </w:div>
        <w:div w:id="1893081299">
          <w:marLeft w:val="0"/>
          <w:marRight w:val="0"/>
          <w:marTop w:val="0"/>
          <w:marBottom w:val="0"/>
          <w:divBdr>
            <w:top w:val="none" w:sz="0" w:space="0" w:color="auto"/>
            <w:left w:val="none" w:sz="0" w:space="0" w:color="auto"/>
            <w:bottom w:val="none" w:sz="0" w:space="0" w:color="auto"/>
            <w:right w:val="none" w:sz="0" w:space="0" w:color="auto"/>
          </w:divBdr>
          <w:divsChild>
            <w:div w:id="103157726">
              <w:marLeft w:val="0"/>
              <w:marRight w:val="0"/>
              <w:marTop w:val="0"/>
              <w:marBottom w:val="0"/>
              <w:divBdr>
                <w:top w:val="none" w:sz="0" w:space="0" w:color="auto"/>
                <w:left w:val="none" w:sz="0" w:space="0" w:color="auto"/>
                <w:bottom w:val="none" w:sz="0" w:space="0" w:color="auto"/>
                <w:right w:val="none" w:sz="0" w:space="0" w:color="auto"/>
              </w:divBdr>
            </w:div>
            <w:div w:id="153880672">
              <w:marLeft w:val="0"/>
              <w:marRight w:val="0"/>
              <w:marTop w:val="0"/>
              <w:marBottom w:val="0"/>
              <w:divBdr>
                <w:top w:val="none" w:sz="0" w:space="0" w:color="auto"/>
                <w:left w:val="none" w:sz="0" w:space="0" w:color="auto"/>
                <w:bottom w:val="none" w:sz="0" w:space="0" w:color="auto"/>
                <w:right w:val="none" w:sz="0" w:space="0" w:color="auto"/>
              </w:divBdr>
            </w:div>
            <w:div w:id="286130685">
              <w:marLeft w:val="0"/>
              <w:marRight w:val="0"/>
              <w:marTop w:val="0"/>
              <w:marBottom w:val="0"/>
              <w:divBdr>
                <w:top w:val="none" w:sz="0" w:space="0" w:color="auto"/>
                <w:left w:val="none" w:sz="0" w:space="0" w:color="auto"/>
                <w:bottom w:val="none" w:sz="0" w:space="0" w:color="auto"/>
                <w:right w:val="none" w:sz="0" w:space="0" w:color="auto"/>
              </w:divBdr>
            </w:div>
            <w:div w:id="481429881">
              <w:marLeft w:val="0"/>
              <w:marRight w:val="0"/>
              <w:marTop w:val="0"/>
              <w:marBottom w:val="0"/>
              <w:divBdr>
                <w:top w:val="none" w:sz="0" w:space="0" w:color="auto"/>
                <w:left w:val="none" w:sz="0" w:space="0" w:color="auto"/>
                <w:bottom w:val="none" w:sz="0" w:space="0" w:color="auto"/>
                <w:right w:val="none" w:sz="0" w:space="0" w:color="auto"/>
              </w:divBdr>
            </w:div>
            <w:div w:id="700012123">
              <w:marLeft w:val="0"/>
              <w:marRight w:val="0"/>
              <w:marTop w:val="0"/>
              <w:marBottom w:val="0"/>
              <w:divBdr>
                <w:top w:val="none" w:sz="0" w:space="0" w:color="auto"/>
                <w:left w:val="none" w:sz="0" w:space="0" w:color="auto"/>
                <w:bottom w:val="none" w:sz="0" w:space="0" w:color="auto"/>
                <w:right w:val="none" w:sz="0" w:space="0" w:color="auto"/>
              </w:divBdr>
            </w:div>
            <w:div w:id="802774400">
              <w:marLeft w:val="0"/>
              <w:marRight w:val="0"/>
              <w:marTop w:val="0"/>
              <w:marBottom w:val="0"/>
              <w:divBdr>
                <w:top w:val="none" w:sz="0" w:space="0" w:color="auto"/>
                <w:left w:val="none" w:sz="0" w:space="0" w:color="auto"/>
                <w:bottom w:val="none" w:sz="0" w:space="0" w:color="auto"/>
                <w:right w:val="none" w:sz="0" w:space="0" w:color="auto"/>
              </w:divBdr>
            </w:div>
            <w:div w:id="838619248">
              <w:marLeft w:val="0"/>
              <w:marRight w:val="0"/>
              <w:marTop w:val="0"/>
              <w:marBottom w:val="0"/>
              <w:divBdr>
                <w:top w:val="none" w:sz="0" w:space="0" w:color="auto"/>
                <w:left w:val="none" w:sz="0" w:space="0" w:color="auto"/>
                <w:bottom w:val="none" w:sz="0" w:space="0" w:color="auto"/>
                <w:right w:val="none" w:sz="0" w:space="0" w:color="auto"/>
              </w:divBdr>
            </w:div>
            <w:div w:id="932126545">
              <w:marLeft w:val="0"/>
              <w:marRight w:val="0"/>
              <w:marTop w:val="0"/>
              <w:marBottom w:val="0"/>
              <w:divBdr>
                <w:top w:val="none" w:sz="0" w:space="0" w:color="auto"/>
                <w:left w:val="none" w:sz="0" w:space="0" w:color="auto"/>
                <w:bottom w:val="none" w:sz="0" w:space="0" w:color="auto"/>
                <w:right w:val="none" w:sz="0" w:space="0" w:color="auto"/>
              </w:divBdr>
            </w:div>
            <w:div w:id="974603501">
              <w:marLeft w:val="0"/>
              <w:marRight w:val="0"/>
              <w:marTop w:val="0"/>
              <w:marBottom w:val="0"/>
              <w:divBdr>
                <w:top w:val="none" w:sz="0" w:space="0" w:color="auto"/>
                <w:left w:val="none" w:sz="0" w:space="0" w:color="auto"/>
                <w:bottom w:val="none" w:sz="0" w:space="0" w:color="auto"/>
                <w:right w:val="none" w:sz="0" w:space="0" w:color="auto"/>
              </w:divBdr>
            </w:div>
            <w:div w:id="1039671408">
              <w:marLeft w:val="0"/>
              <w:marRight w:val="0"/>
              <w:marTop w:val="0"/>
              <w:marBottom w:val="0"/>
              <w:divBdr>
                <w:top w:val="none" w:sz="0" w:space="0" w:color="auto"/>
                <w:left w:val="none" w:sz="0" w:space="0" w:color="auto"/>
                <w:bottom w:val="none" w:sz="0" w:space="0" w:color="auto"/>
                <w:right w:val="none" w:sz="0" w:space="0" w:color="auto"/>
              </w:divBdr>
            </w:div>
            <w:div w:id="1227498733">
              <w:marLeft w:val="0"/>
              <w:marRight w:val="0"/>
              <w:marTop w:val="0"/>
              <w:marBottom w:val="0"/>
              <w:divBdr>
                <w:top w:val="none" w:sz="0" w:space="0" w:color="auto"/>
                <w:left w:val="none" w:sz="0" w:space="0" w:color="auto"/>
                <w:bottom w:val="none" w:sz="0" w:space="0" w:color="auto"/>
                <w:right w:val="none" w:sz="0" w:space="0" w:color="auto"/>
              </w:divBdr>
            </w:div>
            <w:div w:id="1259754530">
              <w:marLeft w:val="0"/>
              <w:marRight w:val="0"/>
              <w:marTop w:val="0"/>
              <w:marBottom w:val="0"/>
              <w:divBdr>
                <w:top w:val="none" w:sz="0" w:space="0" w:color="auto"/>
                <w:left w:val="none" w:sz="0" w:space="0" w:color="auto"/>
                <w:bottom w:val="none" w:sz="0" w:space="0" w:color="auto"/>
                <w:right w:val="none" w:sz="0" w:space="0" w:color="auto"/>
              </w:divBdr>
            </w:div>
            <w:div w:id="1384720565">
              <w:marLeft w:val="0"/>
              <w:marRight w:val="0"/>
              <w:marTop w:val="0"/>
              <w:marBottom w:val="0"/>
              <w:divBdr>
                <w:top w:val="none" w:sz="0" w:space="0" w:color="auto"/>
                <w:left w:val="none" w:sz="0" w:space="0" w:color="auto"/>
                <w:bottom w:val="none" w:sz="0" w:space="0" w:color="auto"/>
                <w:right w:val="none" w:sz="0" w:space="0" w:color="auto"/>
              </w:divBdr>
            </w:div>
            <w:div w:id="1463843518">
              <w:marLeft w:val="0"/>
              <w:marRight w:val="0"/>
              <w:marTop w:val="0"/>
              <w:marBottom w:val="0"/>
              <w:divBdr>
                <w:top w:val="none" w:sz="0" w:space="0" w:color="auto"/>
                <w:left w:val="none" w:sz="0" w:space="0" w:color="auto"/>
                <w:bottom w:val="none" w:sz="0" w:space="0" w:color="auto"/>
                <w:right w:val="none" w:sz="0" w:space="0" w:color="auto"/>
              </w:divBdr>
            </w:div>
            <w:div w:id="1637373199">
              <w:marLeft w:val="0"/>
              <w:marRight w:val="0"/>
              <w:marTop w:val="0"/>
              <w:marBottom w:val="0"/>
              <w:divBdr>
                <w:top w:val="none" w:sz="0" w:space="0" w:color="auto"/>
                <w:left w:val="none" w:sz="0" w:space="0" w:color="auto"/>
                <w:bottom w:val="none" w:sz="0" w:space="0" w:color="auto"/>
                <w:right w:val="none" w:sz="0" w:space="0" w:color="auto"/>
              </w:divBdr>
            </w:div>
            <w:div w:id="1910994933">
              <w:marLeft w:val="0"/>
              <w:marRight w:val="0"/>
              <w:marTop w:val="0"/>
              <w:marBottom w:val="0"/>
              <w:divBdr>
                <w:top w:val="none" w:sz="0" w:space="0" w:color="auto"/>
                <w:left w:val="none" w:sz="0" w:space="0" w:color="auto"/>
                <w:bottom w:val="none" w:sz="0" w:space="0" w:color="auto"/>
                <w:right w:val="none" w:sz="0" w:space="0" w:color="auto"/>
              </w:divBdr>
            </w:div>
            <w:div w:id="2039237989">
              <w:marLeft w:val="0"/>
              <w:marRight w:val="0"/>
              <w:marTop w:val="0"/>
              <w:marBottom w:val="0"/>
              <w:divBdr>
                <w:top w:val="none" w:sz="0" w:space="0" w:color="auto"/>
                <w:left w:val="none" w:sz="0" w:space="0" w:color="auto"/>
                <w:bottom w:val="none" w:sz="0" w:space="0" w:color="auto"/>
                <w:right w:val="none" w:sz="0" w:space="0" w:color="auto"/>
              </w:divBdr>
            </w:div>
          </w:divsChild>
        </w:div>
        <w:div w:id="1894654744">
          <w:marLeft w:val="0"/>
          <w:marRight w:val="0"/>
          <w:marTop w:val="0"/>
          <w:marBottom w:val="0"/>
          <w:divBdr>
            <w:top w:val="none" w:sz="0" w:space="0" w:color="auto"/>
            <w:left w:val="none" w:sz="0" w:space="0" w:color="auto"/>
            <w:bottom w:val="none" w:sz="0" w:space="0" w:color="auto"/>
            <w:right w:val="none" w:sz="0" w:space="0" w:color="auto"/>
          </w:divBdr>
          <w:divsChild>
            <w:div w:id="24452928">
              <w:marLeft w:val="0"/>
              <w:marRight w:val="0"/>
              <w:marTop w:val="0"/>
              <w:marBottom w:val="0"/>
              <w:divBdr>
                <w:top w:val="none" w:sz="0" w:space="0" w:color="auto"/>
                <w:left w:val="none" w:sz="0" w:space="0" w:color="auto"/>
                <w:bottom w:val="none" w:sz="0" w:space="0" w:color="auto"/>
                <w:right w:val="none" w:sz="0" w:space="0" w:color="auto"/>
              </w:divBdr>
            </w:div>
          </w:divsChild>
        </w:div>
        <w:div w:id="1901553081">
          <w:marLeft w:val="0"/>
          <w:marRight w:val="0"/>
          <w:marTop w:val="0"/>
          <w:marBottom w:val="0"/>
          <w:divBdr>
            <w:top w:val="none" w:sz="0" w:space="0" w:color="auto"/>
            <w:left w:val="none" w:sz="0" w:space="0" w:color="auto"/>
            <w:bottom w:val="none" w:sz="0" w:space="0" w:color="auto"/>
            <w:right w:val="none" w:sz="0" w:space="0" w:color="auto"/>
          </w:divBdr>
          <w:divsChild>
            <w:div w:id="352002165">
              <w:marLeft w:val="0"/>
              <w:marRight w:val="0"/>
              <w:marTop w:val="0"/>
              <w:marBottom w:val="0"/>
              <w:divBdr>
                <w:top w:val="none" w:sz="0" w:space="0" w:color="auto"/>
                <w:left w:val="none" w:sz="0" w:space="0" w:color="auto"/>
                <w:bottom w:val="none" w:sz="0" w:space="0" w:color="auto"/>
                <w:right w:val="none" w:sz="0" w:space="0" w:color="auto"/>
              </w:divBdr>
            </w:div>
            <w:div w:id="836266379">
              <w:marLeft w:val="0"/>
              <w:marRight w:val="0"/>
              <w:marTop w:val="0"/>
              <w:marBottom w:val="0"/>
              <w:divBdr>
                <w:top w:val="none" w:sz="0" w:space="0" w:color="auto"/>
                <w:left w:val="none" w:sz="0" w:space="0" w:color="auto"/>
                <w:bottom w:val="none" w:sz="0" w:space="0" w:color="auto"/>
                <w:right w:val="none" w:sz="0" w:space="0" w:color="auto"/>
              </w:divBdr>
            </w:div>
            <w:div w:id="1228413590">
              <w:marLeft w:val="0"/>
              <w:marRight w:val="0"/>
              <w:marTop w:val="0"/>
              <w:marBottom w:val="0"/>
              <w:divBdr>
                <w:top w:val="none" w:sz="0" w:space="0" w:color="auto"/>
                <w:left w:val="none" w:sz="0" w:space="0" w:color="auto"/>
                <w:bottom w:val="none" w:sz="0" w:space="0" w:color="auto"/>
                <w:right w:val="none" w:sz="0" w:space="0" w:color="auto"/>
              </w:divBdr>
            </w:div>
          </w:divsChild>
        </w:div>
        <w:div w:id="1906331564">
          <w:marLeft w:val="0"/>
          <w:marRight w:val="0"/>
          <w:marTop w:val="0"/>
          <w:marBottom w:val="0"/>
          <w:divBdr>
            <w:top w:val="none" w:sz="0" w:space="0" w:color="auto"/>
            <w:left w:val="none" w:sz="0" w:space="0" w:color="auto"/>
            <w:bottom w:val="none" w:sz="0" w:space="0" w:color="auto"/>
            <w:right w:val="none" w:sz="0" w:space="0" w:color="auto"/>
          </w:divBdr>
          <w:divsChild>
            <w:div w:id="151021425">
              <w:marLeft w:val="0"/>
              <w:marRight w:val="0"/>
              <w:marTop w:val="0"/>
              <w:marBottom w:val="0"/>
              <w:divBdr>
                <w:top w:val="none" w:sz="0" w:space="0" w:color="auto"/>
                <w:left w:val="none" w:sz="0" w:space="0" w:color="auto"/>
                <w:bottom w:val="none" w:sz="0" w:space="0" w:color="auto"/>
                <w:right w:val="none" w:sz="0" w:space="0" w:color="auto"/>
              </w:divBdr>
            </w:div>
          </w:divsChild>
        </w:div>
        <w:div w:id="1911384239">
          <w:marLeft w:val="0"/>
          <w:marRight w:val="0"/>
          <w:marTop w:val="0"/>
          <w:marBottom w:val="0"/>
          <w:divBdr>
            <w:top w:val="none" w:sz="0" w:space="0" w:color="auto"/>
            <w:left w:val="none" w:sz="0" w:space="0" w:color="auto"/>
            <w:bottom w:val="none" w:sz="0" w:space="0" w:color="auto"/>
            <w:right w:val="none" w:sz="0" w:space="0" w:color="auto"/>
          </w:divBdr>
          <w:divsChild>
            <w:div w:id="620958294">
              <w:marLeft w:val="0"/>
              <w:marRight w:val="0"/>
              <w:marTop w:val="0"/>
              <w:marBottom w:val="0"/>
              <w:divBdr>
                <w:top w:val="none" w:sz="0" w:space="0" w:color="auto"/>
                <w:left w:val="none" w:sz="0" w:space="0" w:color="auto"/>
                <w:bottom w:val="none" w:sz="0" w:space="0" w:color="auto"/>
                <w:right w:val="none" w:sz="0" w:space="0" w:color="auto"/>
              </w:divBdr>
            </w:div>
          </w:divsChild>
        </w:div>
        <w:div w:id="1939094118">
          <w:marLeft w:val="0"/>
          <w:marRight w:val="0"/>
          <w:marTop w:val="0"/>
          <w:marBottom w:val="0"/>
          <w:divBdr>
            <w:top w:val="none" w:sz="0" w:space="0" w:color="auto"/>
            <w:left w:val="none" w:sz="0" w:space="0" w:color="auto"/>
            <w:bottom w:val="none" w:sz="0" w:space="0" w:color="auto"/>
            <w:right w:val="none" w:sz="0" w:space="0" w:color="auto"/>
          </w:divBdr>
          <w:divsChild>
            <w:div w:id="1983149187">
              <w:marLeft w:val="0"/>
              <w:marRight w:val="0"/>
              <w:marTop w:val="0"/>
              <w:marBottom w:val="0"/>
              <w:divBdr>
                <w:top w:val="none" w:sz="0" w:space="0" w:color="auto"/>
                <w:left w:val="none" w:sz="0" w:space="0" w:color="auto"/>
                <w:bottom w:val="none" w:sz="0" w:space="0" w:color="auto"/>
                <w:right w:val="none" w:sz="0" w:space="0" w:color="auto"/>
              </w:divBdr>
            </w:div>
          </w:divsChild>
        </w:div>
        <w:div w:id="1942181997">
          <w:marLeft w:val="0"/>
          <w:marRight w:val="0"/>
          <w:marTop w:val="0"/>
          <w:marBottom w:val="0"/>
          <w:divBdr>
            <w:top w:val="none" w:sz="0" w:space="0" w:color="auto"/>
            <w:left w:val="none" w:sz="0" w:space="0" w:color="auto"/>
            <w:bottom w:val="none" w:sz="0" w:space="0" w:color="auto"/>
            <w:right w:val="none" w:sz="0" w:space="0" w:color="auto"/>
          </w:divBdr>
          <w:divsChild>
            <w:div w:id="204105635">
              <w:marLeft w:val="0"/>
              <w:marRight w:val="0"/>
              <w:marTop w:val="0"/>
              <w:marBottom w:val="0"/>
              <w:divBdr>
                <w:top w:val="none" w:sz="0" w:space="0" w:color="auto"/>
                <w:left w:val="none" w:sz="0" w:space="0" w:color="auto"/>
                <w:bottom w:val="none" w:sz="0" w:space="0" w:color="auto"/>
                <w:right w:val="none" w:sz="0" w:space="0" w:color="auto"/>
              </w:divBdr>
            </w:div>
          </w:divsChild>
        </w:div>
        <w:div w:id="1943149150">
          <w:marLeft w:val="0"/>
          <w:marRight w:val="0"/>
          <w:marTop w:val="0"/>
          <w:marBottom w:val="0"/>
          <w:divBdr>
            <w:top w:val="none" w:sz="0" w:space="0" w:color="auto"/>
            <w:left w:val="none" w:sz="0" w:space="0" w:color="auto"/>
            <w:bottom w:val="none" w:sz="0" w:space="0" w:color="auto"/>
            <w:right w:val="none" w:sz="0" w:space="0" w:color="auto"/>
          </w:divBdr>
          <w:divsChild>
            <w:div w:id="1878664918">
              <w:marLeft w:val="0"/>
              <w:marRight w:val="0"/>
              <w:marTop w:val="0"/>
              <w:marBottom w:val="0"/>
              <w:divBdr>
                <w:top w:val="none" w:sz="0" w:space="0" w:color="auto"/>
                <w:left w:val="none" w:sz="0" w:space="0" w:color="auto"/>
                <w:bottom w:val="none" w:sz="0" w:space="0" w:color="auto"/>
                <w:right w:val="none" w:sz="0" w:space="0" w:color="auto"/>
              </w:divBdr>
            </w:div>
          </w:divsChild>
        </w:div>
        <w:div w:id="1944529642">
          <w:marLeft w:val="0"/>
          <w:marRight w:val="0"/>
          <w:marTop w:val="0"/>
          <w:marBottom w:val="0"/>
          <w:divBdr>
            <w:top w:val="none" w:sz="0" w:space="0" w:color="auto"/>
            <w:left w:val="none" w:sz="0" w:space="0" w:color="auto"/>
            <w:bottom w:val="none" w:sz="0" w:space="0" w:color="auto"/>
            <w:right w:val="none" w:sz="0" w:space="0" w:color="auto"/>
          </w:divBdr>
          <w:divsChild>
            <w:div w:id="1349214041">
              <w:marLeft w:val="0"/>
              <w:marRight w:val="0"/>
              <w:marTop w:val="0"/>
              <w:marBottom w:val="0"/>
              <w:divBdr>
                <w:top w:val="none" w:sz="0" w:space="0" w:color="auto"/>
                <w:left w:val="none" w:sz="0" w:space="0" w:color="auto"/>
                <w:bottom w:val="none" w:sz="0" w:space="0" w:color="auto"/>
                <w:right w:val="none" w:sz="0" w:space="0" w:color="auto"/>
              </w:divBdr>
            </w:div>
          </w:divsChild>
        </w:div>
        <w:div w:id="1962376580">
          <w:marLeft w:val="0"/>
          <w:marRight w:val="0"/>
          <w:marTop w:val="0"/>
          <w:marBottom w:val="0"/>
          <w:divBdr>
            <w:top w:val="none" w:sz="0" w:space="0" w:color="auto"/>
            <w:left w:val="none" w:sz="0" w:space="0" w:color="auto"/>
            <w:bottom w:val="none" w:sz="0" w:space="0" w:color="auto"/>
            <w:right w:val="none" w:sz="0" w:space="0" w:color="auto"/>
          </w:divBdr>
          <w:divsChild>
            <w:div w:id="1541747362">
              <w:marLeft w:val="0"/>
              <w:marRight w:val="0"/>
              <w:marTop w:val="0"/>
              <w:marBottom w:val="0"/>
              <w:divBdr>
                <w:top w:val="none" w:sz="0" w:space="0" w:color="auto"/>
                <w:left w:val="none" w:sz="0" w:space="0" w:color="auto"/>
                <w:bottom w:val="none" w:sz="0" w:space="0" w:color="auto"/>
                <w:right w:val="none" w:sz="0" w:space="0" w:color="auto"/>
              </w:divBdr>
            </w:div>
          </w:divsChild>
        </w:div>
        <w:div w:id="1967080765">
          <w:marLeft w:val="0"/>
          <w:marRight w:val="0"/>
          <w:marTop w:val="0"/>
          <w:marBottom w:val="0"/>
          <w:divBdr>
            <w:top w:val="none" w:sz="0" w:space="0" w:color="auto"/>
            <w:left w:val="none" w:sz="0" w:space="0" w:color="auto"/>
            <w:bottom w:val="none" w:sz="0" w:space="0" w:color="auto"/>
            <w:right w:val="none" w:sz="0" w:space="0" w:color="auto"/>
          </w:divBdr>
          <w:divsChild>
            <w:div w:id="1348869302">
              <w:marLeft w:val="0"/>
              <w:marRight w:val="0"/>
              <w:marTop w:val="0"/>
              <w:marBottom w:val="0"/>
              <w:divBdr>
                <w:top w:val="none" w:sz="0" w:space="0" w:color="auto"/>
                <w:left w:val="none" w:sz="0" w:space="0" w:color="auto"/>
                <w:bottom w:val="none" w:sz="0" w:space="0" w:color="auto"/>
                <w:right w:val="none" w:sz="0" w:space="0" w:color="auto"/>
              </w:divBdr>
            </w:div>
          </w:divsChild>
        </w:div>
        <w:div w:id="1979339447">
          <w:marLeft w:val="0"/>
          <w:marRight w:val="0"/>
          <w:marTop w:val="0"/>
          <w:marBottom w:val="0"/>
          <w:divBdr>
            <w:top w:val="none" w:sz="0" w:space="0" w:color="auto"/>
            <w:left w:val="none" w:sz="0" w:space="0" w:color="auto"/>
            <w:bottom w:val="none" w:sz="0" w:space="0" w:color="auto"/>
            <w:right w:val="none" w:sz="0" w:space="0" w:color="auto"/>
          </w:divBdr>
          <w:divsChild>
            <w:div w:id="612983865">
              <w:marLeft w:val="0"/>
              <w:marRight w:val="0"/>
              <w:marTop w:val="0"/>
              <w:marBottom w:val="0"/>
              <w:divBdr>
                <w:top w:val="none" w:sz="0" w:space="0" w:color="auto"/>
                <w:left w:val="none" w:sz="0" w:space="0" w:color="auto"/>
                <w:bottom w:val="none" w:sz="0" w:space="0" w:color="auto"/>
                <w:right w:val="none" w:sz="0" w:space="0" w:color="auto"/>
              </w:divBdr>
            </w:div>
          </w:divsChild>
        </w:div>
        <w:div w:id="1982881222">
          <w:marLeft w:val="0"/>
          <w:marRight w:val="0"/>
          <w:marTop w:val="0"/>
          <w:marBottom w:val="0"/>
          <w:divBdr>
            <w:top w:val="none" w:sz="0" w:space="0" w:color="auto"/>
            <w:left w:val="none" w:sz="0" w:space="0" w:color="auto"/>
            <w:bottom w:val="none" w:sz="0" w:space="0" w:color="auto"/>
            <w:right w:val="none" w:sz="0" w:space="0" w:color="auto"/>
          </w:divBdr>
          <w:divsChild>
            <w:div w:id="4981384">
              <w:marLeft w:val="0"/>
              <w:marRight w:val="0"/>
              <w:marTop w:val="0"/>
              <w:marBottom w:val="0"/>
              <w:divBdr>
                <w:top w:val="none" w:sz="0" w:space="0" w:color="auto"/>
                <w:left w:val="none" w:sz="0" w:space="0" w:color="auto"/>
                <w:bottom w:val="none" w:sz="0" w:space="0" w:color="auto"/>
                <w:right w:val="none" w:sz="0" w:space="0" w:color="auto"/>
              </w:divBdr>
            </w:div>
            <w:div w:id="470903485">
              <w:marLeft w:val="0"/>
              <w:marRight w:val="0"/>
              <w:marTop w:val="0"/>
              <w:marBottom w:val="0"/>
              <w:divBdr>
                <w:top w:val="none" w:sz="0" w:space="0" w:color="auto"/>
                <w:left w:val="none" w:sz="0" w:space="0" w:color="auto"/>
                <w:bottom w:val="none" w:sz="0" w:space="0" w:color="auto"/>
                <w:right w:val="none" w:sz="0" w:space="0" w:color="auto"/>
              </w:divBdr>
            </w:div>
            <w:div w:id="583879595">
              <w:marLeft w:val="0"/>
              <w:marRight w:val="0"/>
              <w:marTop w:val="0"/>
              <w:marBottom w:val="0"/>
              <w:divBdr>
                <w:top w:val="none" w:sz="0" w:space="0" w:color="auto"/>
                <w:left w:val="none" w:sz="0" w:space="0" w:color="auto"/>
                <w:bottom w:val="none" w:sz="0" w:space="0" w:color="auto"/>
                <w:right w:val="none" w:sz="0" w:space="0" w:color="auto"/>
              </w:divBdr>
            </w:div>
          </w:divsChild>
        </w:div>
        <w:div w:id="2019117437">
          <w:marLeft w:val="0"/>
          <w:marRight w:val="0"/>
          <w:marTop w:val="0"/>
          <w:marBottom w:val="0"/>
          <w:divBdr>
            <w:top w:val="none" w:sz="0" w:space="0" w:color="auto"/>
            <w:left w:val="none" w:sz="0" w:space="0" w:color="auto"/>
            <w:bottom w:val="none" w:sz="0" w:space="0" w:color="auto"/>
            <w:right w:val="none" w:sz="0" w:space="0" w:color="auto"/>
          </w:divBdr>
          <w:divsChild>
            <w:div w:id="2142838806">
              <w:marLeft w:val="0"/>
              <w:marRight w:val="0"/>
              <w:marTop w:val="0"/>
              <w:marBottom w:val="0"/>
              <w:divBdr>
                <w:top w:val="none" w:sz="0" w:space="0" w:color="auto"/>
                <w:left w:val="none" w:sz="0" w:space="0" w:color="auto"/>
                <w:bottom w:val="none" w:sz="0" w:space="0" w:color="auto"/>
                <w:right w:val="none" w:sz="0" w:space="0" w:color="auto"/>
              </w:divBdr>
            </w:div>
          </w:divsChild>
        </w:div>
        <w:div w:id="2046829719">
          <w:marLeft w:val="0"/>
          <w:marRight w:val="0"/>
          <w:marTop w:val="0"/>
          <w:marBottom w:val="0"/>
          <w:divBdr>
            <w:top w:val="none" w:sz="0" w:space="0" w:color="auto"/>
            <w:left w:val="none" w:sz="0" w:space="0" w:color="auto"/>
            <w:bottom w:val="none" w:sz="0" w:space="0" w:color="auto"/>
            <w:right w:val="none" w:sz="0" w:space="0" w:color="auto"/>
          </w:divBdr>
          <w:divsChild>
            <w:div w:id="1416437899">
              <w:marLeft w:val="0"/>
              <w:marRight w:val="0"/>
              <w:marTop w:val="0"/>
              <w:marBottom w:val="0"/>
              <w:divBdr>
                <w:top w:val="none" w:sz="0" w:space="0" w:color="auto"/>
                <w:left w:val="none" w:sz="0" w:space="0" w:color="auto"/>
                <w:bottom w:val="none" w:sz="0" w:space="0" w:color="auto"/>
                <w:right w:val="none" w:sz="0" w:space="0" w:color="auto"/>
              </w:divBdr>
            </w:div>
          </w:divsChild>
        </w:div>
        <w:div w:id="2061050037">
          <w:marLeft w:val="0"/>
          <w:marRight w:val="0"/>
          <w:marTop w:val="0"/>
          <w:marBottom w:val="0"/>
          <w:divBdr>
            <w:top w:val="none" w:sz="0" w:space="0" w:color="auto"/>
            <w:left w:val="none" w:sz="0" w:space="0" w:color="auto"/>
            <w:bottom w:val="none" w:sz="0" w:space="0" w:color="auto"/>
            <w:right w:val="none" w:sz="0" w:space="0" w:color="auto"/>
          </w:divBdr>
          <w:divsChild>
            <w:div w:id="990449475">
              <w:marLeft w:val="0"/>
              <w:marRight w:val="0"/>
              <w:marTop w:val="0"/>
              <w:marBottom w:val="0"/>
              <w:divBdr>
                <w:top w:val="none" w:sz="0" w:space="0" w:color="auto"/>
                <w:left w:val="none" w:sz="0" w:space="0" w:color="auto"/>
                <w:bottom w:val="none" w:sz="0" w:space="0" w:color="auto"/>
                <w:right w:val="none" w:sz="0" w:space="0" w:color="auto"/>
              </w:divBdr>
            </w:div>
          </w:divsChild>
        </w:div>
        <w:div w:id="2063090271">
          <w:marLeft w:val="0"/>
          <w:marRight w:val="0"/>
          <w:marTop w:val="0"/>
          <w:marBottom w:val="0"/>
          <w:divBdr>
            <w:top w:val="none" w:sz="0" w:space="0" w:color="auto"/>
            <w:left w:val="none" w:sz="0" w:space="0" w:color="auto"/>
            <w:bottom w:val="none" w:sz="0" w:space="0" w:color="auto"/>
            <w:right w:val="none" w:sz="0" w:space="0" w:color="auto"/>
          </w:divBdr>
          <w:divsChild>
            <w:div w:id="1917743302">
              <w:marLeft w:val="0"/>
              <w:marRight w:val="0"/>
              <w:marTop w:val="0"/>
              <w:marBottom w:val="0"/>
              <w:divBdr>
                <w:top w:val="none" w:sz="0" w:space="0" w:color="auto"/>
                <w:left w:val="none" w:sz="0" w:space="0" w:color="auto"/>
                <w:bottom w:val="none" w:sz="0" w:space="0" w:color="auto"/>
                <w:right w:val="none" w:sz="0" w:space="0" w:color="auto"/>
              </w:divBdr>
            </w:div>
          </w:divsChild>
        </w:div>
        <w:div w:id="2067949316">
          <w:marLeft w:val="0"/>
          <w:marRight w:val="0"/>
          <w:marTop w:val="0"/>
          <w:marBottom w:val="0"/>
          <w:divBdr>
            <w:top w:val="none" w:sz="0" w:space="0" w:color="auto"/>
            <w:left w:val="none" w:sz="0" w:space="0" w:color="auto"/>
            <w:bottom w:val="none" w:sz="0" w:space="0" w:color="auto"/>
            <w:right w:val="none" w:sz="0" w:space="0" w:color="auto"/>
          </w:divBdr>
          <w:divsChild>
            <w:div w:id="1652714026">
              <w:marLeft w:val="0"/>
              <w:marRight w:val="0"/>
              <w:marTop w:val="0"/>
              <w:marBottom w:val="0"/>
              <w:divBdr>
                <w:top w:val="none" w:sz="0" w:space="0" w:color="auto"/>
                <w:left w:val="none" w:sz="0" w:space="0" w:color="auto"/>
                <w:bottom w:val="none" w:sz="0" w:space="0" w:color="auto"/>
                <w:right w:val="none" w:sz="0" w:space="0" w:color="auto"/>
              </w:divBdr>
            </w:div>
          </w:divsChild>
        </w:div>
        <w:div w:id="2085951072">
          <w:marLeft w:val="0"/>
          <w:marRight w:val="0"/>
          <w:marTop w:val="0"/>
          <w:marBottom w:val="0"/>
          <w:divBdr>
            <w:top w:val="none" w:sz="0" w:space="0" w:color="auto"/>
            <w:left w:val="none" w:sz="0" w:space="0" w:color="auto"/>
            <w:bottom w:val="none" w:sz="0" w:space="0" w:color="auto"/>
            <w:right w:val="none" w:sz="0" w:space="0" w:color="auto"/>
          </w:divBdr>
          <w:divsChild>
            <w:div w:id="1921332688">
              <w:marLeft w:val="0"/>
              <w:marRight w:val="0"/>
              <w:marTop w:val="0"/>
              <w:marBottom w:val="0"/>
              <w:divBdr>
                <w:top w:val="none" w:sz="0" w:space="0" w:color="auto"/>
                <w:left w:val="none" w:sz="0" w:space="0" w:color="auto"/>
                <w:bottom w:val="none" w:sz="0" w:space="0" w:color="auto"/>
                <w:right w:val="none" w:sz="0" w:space="0" w:color="auto"/>
              </w:divBdr>
            </w:div>
          </w:divsChild>
        </w:div>
        <w:div w:id="2094546068">
          <w:marLeft w:val="0"/>
          <w:marRight w:val="0"/>
          <w:marTop w:val="0"/>
          <w:marBottom w:val="0"/>
          <w:divBdr>
            <w:top w:val="none" w:sz="0" w:space="0" w:color="auto"/>
            <w:left w:val="none" w:sz="0" w:space="0" w:color="auto"/>
            <w:bottom w:val="none" w:sz="0" w:space="0" w:color="auto"/>
            <w:right w:val="none" w:sz="0" w:space="0" w:color="auto"/>
          </w:divBdr>
          <w:divsChild>
            <w:div w:id="457728317">
              <w:marLeft w:val="0"/>
              <w:marRight w:val="0"/>
              <w:marTop w:val="0"/>
              <w:marBottom w:val="0"/>
              <w:divBdr>
                <w:top w:val="none" w:sz="0" w:space="0" w:color="auto"/>
                <w:left w:val="none" w:sz="0" w:space="0" w:color="auto"/>
                <w:bottom w:val="none" w:sz="0" w:space="0" w:color="auto"/>
                <w:right w:val="none" w:sz="0" w:space="0" w:color="auto"/>
              </w:divBdr>
            </w:div>
          </w:divsChild>
        </w:div>
        <w:div w:id="2115905392">
          <w:marLeft w:val="0"/>
          <w:marRight w:val="0"/>
          <w:marTop w:val="0"/>
          <w:marBottom w:val="0"/>
          <w:divBdr>
            <w:top w:val="none" w:sz="0" w:space="0" w:color="auto"/>
            <w:left w:val="none" w:sz="0" w:space="0" w:color="auto"/>
            <w:bottom w:val="none" w:sz="0" w:space="0" w:color="auto"/>
            <w:right w:val="none" w:sz="0" w:space="0" w:color="auto"/>
          </w:divBdr>
          <w:divsChild>
            <w:div w:id="1002052493">
              <w:marLeft w:val="0"/>
              <w:marRight w:val="0"/>
              <w:marTop w:val="0"/>
              <w:marBottom w:val="0"/>
              <w:divBdr>
                <w:top w:val="none" w:sz="0" w:space="0" w:color="auto"/>
                <w:left w:val="none" w:sz="0" w:space="0" w:color="auto"/>
                <w:bottom w:val="none" w:sz="0" w:space="0" w:color="auto"/>
                <w:right w:val="none" w:sz="0" w:space="0" w:color="auto"/>
              </w:divBdr>
            </w:div>
            <w:div w:id="1245725037">
              <w:marLeft w:val="0"/>
              <w:marRight w:val="0"/>
              <w:marTop w:val="0"/>
              <w:marBottom w:val="0"/>
              <w:divBdr>
                <w:top w:val="none" w:sz="0" w:space="0" w:color="auto"/>
                <w:left w:val="none" w:sz="0" w:space="0" w:color="auto"/>
                <w:bottom w:val="none" w:sz="0" w:space="0" w:color="auto"/>
                <w:right w:val="none" w:sz="0" w:space="0" w:color="auto"/>
              </w:divBdr>
            </w:div>
            <w:div w:id="2024044464">
              <w:marLeft w:val="0"/>
              <w:marRight w:val="0"/>
              <w:marTop w:val="0"/>
              <w:marBottom w:val="0"/>
              <w:divBdr>
                <w:top w:val="none" w:sz="0" w:space="0" w:color="auto"/>
                <w:left w:val="none" w:sz="0" w:space="0" w:color="auto"/>
                <w:bottom w:val="none" w:sz="0" w:space="0" w:color="auto"/>
                <w:right w:val="none" w:sz="0" w:space="0" w:color="auto"/>
              </w:divBdr>
            </w:div>
          </w:divsChild>
        </w:div>
        <w:div w:id="2122415737">
          <w:marLeft w:val="0"/>
          <w:marRight w:val="0"/>
          <w:marTop w:val="0"/>
          <w:marBottom w:val="0"/>
          <w:divBdr>
            <w:top w:val="none" w:sz="0" w:space="0" w:color="auto"/>
            <w:left w:val="none" w:sz="0" w:space="0" w:color="auto"/>
            <w:bottom w:val="none" w:sz="0" w:space="0" w:color="auto"/>
            <w:right w:val="none" w:sz="0" w:space="0" w:color="auto"/>
          </w:divBdr>
          <w:divsChild>
            <w:div w:id="289632110">
              <w:marLeft w:val="0"/>
              <w:marRight w:val="0"/>
              <w:marTop w:val="0"/>
              <w:marBottom w:val="0"/>
              <w:divBdr>
                <w:top w:val="none" w:sz="0" w:space="0" w:color="auto"/>
                <w:left w:val="none" w:sz="0" w:space="0" w:color="auto"/>
                <w:bottom w:val="none" w:sz="0" w:space="0" w:color="auto"/>
                <w:right w:val="none" w:sz="0" w:space="0" w:color="auto"/>
              </w:divBdr>
            </w:div>
          </w:divsChild>
        </w:div>
        <w:div w:id="2128085992">
          <w:marLeft w:val="0"/>
          <w:marRight w:val="0"/>
          <w:marTop w:val="0"/>
          <w:marBottom w:val="0"/>
          <w:divBdr>
            <w:top w:val="none" w:sz="0" w:space="0" w:color="auto"/>
            <w:left w:val="none" w:sz="0" w:space="0" w:color="auto"/>
            <w:bottom w:val="none" w:sz="0" w:space="0" w:color="auto"/>
            <w:right w:val="none" w:sz="0" w:space="0" w:color="auto"/>
          </w:divBdr>
          <w:divsChild>
            <w:div w:id="383917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9496164">
      <w:bodyDiv w:val="1"/>
      <w:marLeft w:val="0"/>
      <w:marRight w:val="0"/>
      <w:marTop w:val="0"/>
      <w:marBottom w:val="0"/>
      <w:divBdr>
        <w:top w:val="none" w:sz="0" w:space="0" w:color="auto"/>
        <w:left w:val="none" w:sz="0" w:space="0" w:color="auto"/>
        <w:bottom w:val="none" w:sz="0" w:space="0" w:color="auto"/>
        <w:right w:val="none" w:sz="0" w:space="0" w:color="auto"/>
      </w:divBdr>
      <w:divsChild>
        <w:div w:id="3174727">
          <w:marLeft w:val="0"/>
          <w:marRight w:val="0"/>
          <w:marTop w:val="0"/>
          <w:marBottom w:val="0"/>
          <w:divBdr>
            <w:top w:val="none" w:sz="0" w:space="0" w:color="auto"/>
            <w:left w:val="none" w:sz="0" w:space="0" w:color="auto"/>
            <w:bottom w:val="none" w:sz="0" w:space="0" w:color="auto"/>
            <w:right w:val="none" w:sz="0" w:space="0" w:color="auto"/>
          </w:divBdr>
          <w:divsChild>
            <w:div w:id="759763711">
              <w:marLeft w:val="0"/>
              <w:marRight w:val="0"/>
              <w:marTop w:val="0"/>
              <w:marBottom w:val="0"/>
              <w:divBdr>
                <w:top w:val="none" w:sz="0" w:space="0" w:color="auto"/>
                <w:left w:val="none" w:sz="0" w:space="0" w:color="auto"/>
                <w:bottom w:val="none" w:sz="0" w:space="0" w:color="auto"/>
                <w:right w:val="none" w:sz="0" w:space="0" w:color="auto"/>
              </w:divBdr>
            </w:div>
            <w:div w:id="1612929467">
              <w:marLeft w:val="0"/>
              <w:marRight w:val="0"/>
              <w:marTop w:val="0"/>
              <w:marBottom w:val="0"/>
              <w:divBdr>
                <w:top w:val="none" w:sz="0" w:space="0" w:color="auto"/>
                <w:left w:val="none" w:sz="0" w:space="0" w:color="auto"/>
                <w:bottom w:val="none" w:sz="0" w:space="0" w:color="auto"/>
                <w:right w:val="none" w:sz="0" w:space="0" w:color="auto"/>
              </w:divBdr>
            </w:div>
            <w:div w:id="1823236317">
              <w:marLeft w:val="0"/>
              <w:marRight w:val="0"/>
              <w:marTop w:val="0"/>
              <w:marBottom w:val="0"/>
              <w:divBdr>
                <w:top w:val="none" w:sz="0" w:space="0" w:color="auto"/>
                <w:left w:val="none" w:sz="0" w:space="0" w:color="auto"/>
                <w:bottom w:val="none" w:sz="0" w:space="0" w:color="auto"/>
                <w:right w:val="none" w:sz="0" w:space="0" w:color="auto"/>
              </w:divBdr>
            </w:div>
          </w:divsChild>
        </w:div>
        <w:div w:id="9650723">
          <w:marLeft w:val="0"/>
          <w:marRight w:val="0"/>
          <w:marTop w:val="0"/>
          <w:marBottom w:val="0"/>
          <w:divBdr>
            <w:top w:val="none" w:sz="0" w:space="0" w:color="auto"/>
            <w:left w:val="none" w:sz="0" w:space="0" w:color="auto"/>
            <w:bottom w:val="none" w:sz="0" w:space="0" w:color="auto"/>
            <w:right w:val="none" w:sz="0" w:space="0" w:color="auto"/>
          </w:divBdr>
          <w:divsChild>
            <w:div w:id="918515826">
              <w:marLeft w:val="0"/>
              <w:marRight w:val="0"/>
              <w:marTop w:val="0"/>
              <w:marBottom w:val="0"/>
              <w:divBdr>
                <w:top w:val="none" w:sz="0" w:space="0" w:color="auto"/>
                <w:left w:val="none" w:sz="0" w:space="0" w:color="auto"/>
                <w:bottom w:val="none" w:sz="0" w:space="0" w:color="auto"/>
                <w:right w:val="none" w:sz="0" w:space="0" w:color="auto"/>
              </w:divBdr>
            </w:div>
          </w:divsChild>
        </w:div>
        <w:div w:id="40247754">
          <w:marLeft w:val="0"/>
          <w:marRight w:val="0"/>
          <w:marTop w:val="0"/>
          <w:marBottom w:val="0"/>
          <w:divBdr>
            <w:top w:val="none" w:sz="0" w:space="0" w:color="auto"/>
            <w:left w:val="none" w:sz="0" w:space="0" w:color="auto"/>
            <w:bottom w:val="none" w:sz="0" w:space="0" w:color="auto"/>
            <w:right w:val="none" w:sz="0" w:space="0" w:color="auto"/>
          </w:divBdr>
          <w:divsChild>
            <w:div w:id="1627657751">
              <w:marLeft w:val="0"/>
              <w:marRight w:val="0"/>
              <w:marTop w:val="0"/>
              <w:marBottom w:val="0"/>
              <w:divBdr>
                <w:top w:val="none" w:sz="0" w:space="0" w:color="auto"/>
                <w:left w:val="none" w:sz="0" w:space="0" w:color="auto"/>
                <w:bottom w:val="none" w:sz="0" w:space="0" w:color="auto"/>
                <w:right w:val="none" w:sz="0" w:space="0" w:color="auto"/>
              </w:divBdr>
            </w:div>
          </w:divsChild>
        </w:div>
        <w:div w:id="54597355">
          <w:marLeft w:val="0"/>
          <w:marRight w:val="0"/>
          <w:marTop w:val="0"/>
          <w:marBottom w:val="0"/>
          <w:divBdr>
            <w:top w:val="none" w:sz="0" w:space="0" w:color="auto"/>
            <w:left w:val="none" w:sz="0" w:space="0" w:color="auto"/>
            <w:bottom w:val="none" w:sz="0" w:space="0" w:color="auto"/>
            <w:right w:val="none" w:sz="0" w:space="0" w:color="auto"/>
          </w:divBdr>
          <w:divsChild>
            <w:div w:id="2009095131">
              <w:marLeft w:val="0"/>
              <w:marRight w:val="0"/>
              <w:marTop w:val="0"/>
              <w:marBottom w:val="0"/>
              <w:divBdr>
                <w:top w:val="none" w:sz="0" w:space="0" w:color="auto"/>
                <w:left w:val="none" w:sz="0" w:space="0" w:color="auto"/>
                <w:bottom w:val="none" w:sz="0" w:space="0" w:color="auto"/>
                <w:right w:val="none" w:sz="0" w:space="0" w:color="auto"/>
              </w:divBdr>
            </w:div>
          </w:divsChild>
        </w:div>
        <w:div w:id="57562084">
          <w:marLeft w:val="0"/>
          <w:marRight w:val="0"/>
          <w:marTop w:val="0"/>
          <w:marBottom w:val="0"/>
          <w:divBdr>
            <w:top w:val="none" w:sz="0" w:space="0" w:color="auto"/>
            <w:left w:val="none" w:sz="0" w:space="0" w:color="auto"/>
            <w:bottom w:val="none" w:sz="0" w:space="0" w:color="auto"/>
            <w:right w:val="none" w:sz="0" w:space="0" w:color="auto"/>
          </w:divBdr>
          <w:divsChild>
            <w:div w:id="663431054">
              <w:marLeft w:val="0"/>
              <w:marRight w:val="0"/>
              <w:marTop w:val="0"/>
              <w:marBottom w:val="0"/>
              <w:divBdr>
                <w:top w:val="none" w:sz="0" w:space="0" w:color="auto"/>
                <w:left w:val="none" w:sz="0" w:space="0" w:color="auto"/>
                <w:bottom w:val="none" w:sz="0" w:space="0" w:color="auto"/>
                <w:right w:val="none" w:sz="0" w:space="0" w:color="auto"/>
              </w:divBdr>
            </w:div>
            <w:div w:id="1851408349">
              <w:marLeft w:val="0"/>
              <w:marRight w:val="0"/>
              <w:marTop w:val="0"/>
              <w:marBottom w:val="0"/>
              <w:divBdr>
                <w:top w:val="none" w:sz="0" w:space="0" w:color="auto"/>
                <w:left w:val="none" w:sz="0" w:space="0" w:color="auto"/>
                <w:bottom w:val="none" w:sz="0" w:space="0" w:color="auto"/>
                <w:right w:val="none" w:sz="0" w:space="0" w:color="auto"/>
              </w:divBdr>
            </w:div>
            <w:div w:id="1988237634">
              <w:marLeft w:val="0"/>
              <w:marRight w:val="0"/>
              <w:marTop w:val="0"/>
              <w:marBottom w:val="0"/>
              <w:divBdr>
                <w:top w:val="none" w:sz="0" w:space="0" w:color="auto"/>
                <w:left w:val="none" w:sz="0" w:space="0" w:color="auto"/>
                <w:bottom w:val="none" w:sz="0" w:space="0" w:color="auto"/>
                <w:right w:val="none" w:sz="0" w:space="0" w:color="auto"/>
              </w:divBdr>
            </w:div>
          </w:divsChild>
        </w:div>
        <w:div w:id="64882969">
          <w:marLeft w:val="0"/>
          <w:marRight w:val="0"/>
          <w:marTop w:val="0"/>
          <w:marBottom w:val="0"/>
          <w:divBdr>
            <w:top w:val="none" w:sz="0" w:space="0" w:color="auto"/>
            <w:left w:val="none" w:sz="0" w:space="0" w:color="auto"/>
            <w:bottom w:val="none" w:sz="0" w:space="0" w:color="auto"/>
            <w:right w:val="none" w:sz="0" w:space="0" w:color="auto"/>
          </w:divBdr>
          <w:divsChild>
            <w:div w:id="2040350695">
              <w:marLeft w:val="0"/>
              <w:marRight w:val="0"/>
              <w:marTop w:val="0"/>
              <w:marBottom w:val="0"/>
              <w:divBdr>
                <w:top w:val="none" w:sz="0" w:space="0" w:color="auto"/>
                <w:left w:val="none" w:sz="0" w:space="0" w:color="auto"/>
                <w:bottom w:val="none" w:sz="0" w:space="0" w:color="auto"/>
                <w:right w:val="none" w:sz="0" w:space="0" w:color="auto"/>
              </w:divBdr>
            </w:div>
          </w:divsChild>
        </w:div>
        <w:div w:id="72702818">
          <w:marLeft w:val="0"/>
          <w:marRight w:val="0"/>
          <w:marTop w:val="0"/>
          <w:marBottom w:val="0"/>
          <w:divBdr>
            <w:top w:val="none" w:sz="0" w:space="0" w:color="auto"/>
            <w:left w:val="none" w:sz="0" w:space="0" w:color="auto"/>
            <w:bottom w:val="none" w:sz="0" w:space="0" w:color="auto"/>
            <w:right w:val="none" w:sz="0" w:space="0" w:color="auto"/>
          </w:divBdr>
          <w:divsChild>
            <w:div w:id="165563581">
              <w:marLeft w:val="0"/>
              <w:marRight w:val="0"/>
              <w:marTop w:val="0"/>
              <w:marBottom w:val="0"/>
              <w:divBdr>
                <w:top w:val="none" w:sz="0" w:space="0" w:color="auto"/>
                <w:left w:val="none" w:sz="0" w:space="0" w:color="auto"/>
                <w:bottom w:val="none" w:sz="0" w:space="0" w:color="auto"/>
                <w:right w:val="none" w:sz="0" w:space="0" w:color="auto"/>
              </w:divBdr>
            </w:div>
          </w:divsChild>
        </w:div>
        <w:div w:id="85854030">
          <w:marLeft w:val="0"/>
          <w:marRight w:val="0"/>
          <w:marTop w:val="0"/>
          <w:marBottom w:val="0"/>
          <w:divBdr>
            <w:top w:val="none" w:sz="0" w:space="0" w:color="auto"/>
            <w:left w:val="none" w:sz="0" w:space="0" w:color="auto"/>
            <w:bottom w:val="none" w:sz="0" w:space="0" w:color="auto"/>
            <w:right w:val="none" w:sz="0" w:space="0" w:color="auto"/>
          </w:divBdr>
          <w:divsChild>
            <w:div w:id="727076920">
              <w:marLeft w:val="0"/>
              <w:marRight w:val="0"/>
              <w:marTop w:val="0"/>
              <w:marBottom w:val="0"/>
              <w:divBdr>
                <w:top w:val="none" w:sz="0" w:space="0" w:color="auto"/>
                <w:left w:val="none" w:sz="0" w:space="0" w:color="auto"/>
                <w:bottom w:val="none" w:sz="0" w:space="0" w:color="auto"/>
                <w:right w:val="none" w:sz="0" w:space="0" w:color="auto"/>
              </w:divBdr>
            </w:div>
          </w:divsChild>
        </w:div>
        <w:div w:id="123546317">
          <w:marLeft w:val="0"/>
          <w:marRight w:val="0"/>
          <w:marTop w:val="0"/>
          <w:marBottom w:val="0"/>
          <w:divBdr>
            <w:top w:val="none" w:sz="0" w:space="0" w:color="auto"/>
            <w:left w:val="none" w:sz="0" w:space="0" w:color="auto"/>
            <w:bottom w:val="none" w:sz="0" w:space="0" w:color="auto"/>
            <w:right w:val="none" w:sz="0" w:space="0" w:color="auto"/>
          </w:divBdr>
          <w:divsChild>
            <w:div w:id="69011150">
              <w:marLeft w:val="0"/>
              <w:marRight w:val="0"/>
              <w:marTop w:val="0"/>
              <w:marBottom w:val="0"/>
              <w:divBdr>
                <w:top w:val="none" w:sz="0" w:space="0" w:color="auto"/>
                <w:left w:val="none" w:sz="0" w:space="0" w:color="auto"/>
                <w:bottom w:val="none" w:sz="0" w:space="0" w:color="auto"/>
                <w:right w:val="none" w:sz="0" w:space="0" w:color="auto"/>
              </w:divBdr>
            </w:div>
            <w:div w:id="1421564791">
              <w:marLeft w:val="0"/>
              <w:marRight w:val="0"/>
              <w:marTop w:val="0"/>
              <w:marBottom w:val="0"/>
              <w:divBdr>
                <w:top w:val="none" w:sz="0" w:space="0" w:color="auto"/>
                <w:left w:val="none" w:sz="0" w:space="0" w:color="auto"/>
                <w:bottom w:val="none" w:sz="0" w:space="0" w:color="auto"/>
                <w:right w:val="none" w:sz="0" w:space="0" w:color="auto"/>
              </w:divBdr>
            </w:div>
            <w:div w:id="1578632741">
              <w:marLeft w:val="0"/>
              <w:marRight w:val="0"/>
              <w:marTop w:val="0"/>
              <w:marBottom w:val="0"/>
              <w:divBdr>
                <w:top w:val="none" w:sz="0" w:space="0" w:color="auto"/>
                <w:left w:val="none" w:sz="0" w:space="0" w:color="auto"/>
                <w:bottom w:val="none" w:sz="0" w:space="0" w:color="auto"/>
                <w:right w:val="none" w:sz="0" w:space="0" w:color="auto"/>
              </w:divBdr>
            </w:div>
            <w:div w:id="1827550201">
              <w:marLeft w:val="0"/>
              <w:marRight w:val="0"/>
              <w:marTop w:val="0"/>
              <w:marBottom w:val="0"/>
              <w:divBdr>
                <w:top w:val="none" w:sz="0" w:space="0" w:color="auto"/>
                <w:left w:val="none" w:sz="0" w:space="0" w:color="auto"/>
                <w:bottom w:val="none" w:sz="0" w:space="0" w:color="auto"/>
                <w:right w:val="none" w:sz="0" w:space="0" w:color="auto"/>
              </w:divBdr>
            </w:div>
            <w:div w:id="1853907337">
              <w:marLeft w:val="0"/>
              <w:marRight w:val="0"/>
              <w:marTop w:val="0"/>
              <w:marBottom w:val="0"/>
              <w:divBdr>
                <w:top w:val="none" w:sz="0" w:space="0" w:color="auto"/>
                <w:left w:val="none" w:sz="0" w:space="0" w:color="auto"/>
                <w:bottom w:val="none" w:sz="0" w:space="0" w:color="auto"/>
                <w:right w:val="none" w:sz="0" w:space="0" w:color="auto"/>
              </w:divBdr>
            </w:div>
          </w:divsChild>
        </w:div>
        <w:div w:id="139152496">
          <w:marLeft w:val="0"/>
          <w:marRight w:val="0"/>
          <w:marTop w:val="0"/>
          <w:marBottom w:val="0"/>
          <w:divBdr>
            <w:top w:val="none" w:sz="0" w:space="0" w:color="auto"/>
            <w:left w:val="none" w:sz="0" w:space="0" w:color="auto"/>
            <w:bottom w:val="none" w:sz="0" w:space="0" w:color="auto"/>
            <w:right w:val="none" w:sz="0" w:space="0" w:color="auto"/>
          </w:divBdr>
          <w:divsChild>
            <w:div w:id="1477339087">
              <w:marLeft w:val="0"/>
              <w:marRight w:val="0"/>
              <w:marTop w:val="0"/>
              <w:marBottom w:val="0"/>
              <w:divBdr>
                <w:top w:val="none" w:sz="0" w:space="0" w:color="auto"/>
                <w:left w:val="none" w:sz="0" w:space="0" w:color="auto"/>
                <w:bottom w:val="none" w:sz="0" w:space="0" w:color="auto"/>
                <w:right w:val="none" w:sz="0" w:space="0" w:color="auto"/>
              </w:divBdr>
            </w:div>
          </w:divsChild>
        </w:div>
        <w:div w:id="152765336">
          <w:marLeft w:val="0"/>
          <w:marRight w:val="0"/>
          <w:marTop w:val="0"/>
          <w:marBottom w:val="0"/>
          <w:divBdr>
            <w:top w:val="none" w:sz="0" w:space="0" w:color="auto"/>
            <w:left w:val="none" w:sz="0" w:space="0" w:color="auto"/>
            <w:bottom w:val="none" w:sz="0" w:space="0" w:color="auto"/>
            <w:right w:val="none" w:sz="0" w:space="0" w:color="auto"/>
          </w:divBdr>
          <w:divsChild>
            <w:div w:id="1657370406">
              <w:marLeft w:val="0"/>
              <w:marRight w:val="0"/>
              <w:marTop w:val="0"/>
              <w:marBottom w:val="0"/>
              <w:divBdr>
                <w:top w:val="none" w:sz="0" w:space="0" w:color="auto"/>
                <w:left w:val="none" w:sz="0" w:space="0" w:color="auto"/>
                <w:bottom w:val="none" w:sz="0" w:space="0" w:color="auto"/>
                <w:right w:val="none" w:sz="0" w:space="0" w:color="auto"/>
              </w:divBdr>
            </w:div>
          </w:divsChild>
        </w:div>
        <w:div w:id="178277900">
          <w:marLeft w:val="0"/>
          <w:marRight w:val="0"/>
          <w:marTop w:val="0"/>
          <w:marBottom w:val="0"/>
          <w:divBdr>
            <w:top w:val="none" w:sz="0" w:space="0" w:color="auto"/>
            <w:left w:val="none" w:sz="0" w:space="0" w:color="auto"/>
            <w:bottom w:val="none" w:sz="0" w:space="0" w:color="auto"/>
            <w:right w:val="none" w:sz="0" w:space="0" w:color="auto"/>
          </w:divBdr>
          <w:divsChild>
            <w:div w:id="107966258">
              <w:marLeft w:val="0"/>
              <w:marRight w:val="0"/>
              <w:marTop w:val="0"/>
              <w:marBottom w:val="0"/>
              <w:divBdr>
                <w:top w:val="none" w:sz="0" w:space="0" w:color="auto"/>
                <w:left w:val="none" w:sz="0" w:space="0" w:color="auto"/>
                <w:bottom w:val="none" w:sz="0" w:space="0" w:color="auto"/>
                <w:right w:val="none" w:sz="0" w:space="0" w:color="auto"/>
              </w:divBdr>
            </w:div>
          </w:divsChild>
        </w:div>
        <w:div w:id="181356462">
          <w:marLeft w:val="0"/>
          <w:marRight w:val="0"/>
          <w:marTop w:val="0"/>
          <w:marBottom w:val="0"/>
          <w:divBdr>
            <w:top w:val="none" w:sz="0" w:space="0" w:color="auto"/>
            <w:left w:val="none" w:sz="0" w:space="0" w:color="auto"/>
            <w:bottom w:val="none" w:sz="0" w:space="0" w:color="auto"/>
            <w:right w:val="none" w:sz="0" w:space="0" w:color="auto"/>
          </w:divBdr>
          <w:divsChild>
            <w:div w:id="1724792606">
              <w:marLeft w:val="0"/>
              <w:marRight w:val="0"/>
              <w:marTop w:val="0"/>
              <w:marBottom w:val="0"/>
              <w:divBdr>
                <w:top w:val="none" w:sz="0" w:space="0" w:color="auto"/>
                <w:left w:val="none" w:sz="0" w:space="0" w:color="auto"/>
                <w:bottom w:val="none" w:sz="0" w:space="0" w:color="auto"/>
                <w:right w:val="none" w:sz="0" w:space="0" w:color="auto"/>
              </w:divBdr>
            </w:div>
          </w:divsChild>
        </w:div>
        <w:div w:id="196621492">
          <w:marLeft w:val="0"/>
          <w:marRight w:val="0"/>
          <w:marTop w:val="0"/>
          <w:marBottom w:val="0"/>
          <w:divBdr>
            <w:top w:val="none" w:sz="0" w:space="0" w:color="auto"/>
            <w:left w:val="none" w:sz="0" w:space="0" w:color="auto"/>
            <w:bottom w:val="none" w:sz="0" w:space="0" w:color="auto"/>
            <w:right w:val="none" w:sz="0" w:space="0" w:color="auto"/>
          </w:divBdr>
          <w:divsChild>
            <w:div w:id="38747040">
              <w:marLeft w:val="0"/>
              <w:marRight w:val="0"/>
              <w:marTop w:val="0"/>
              <w:marBottom w:val="0"/>
              <w:divBdr>
                <w:top w:val="none" w:sz="0" w:space="0" w:color="auto"/>
                <w:left w:val="none" w:sz="0" w:space="0" w:color="auto"/>
                <w:bottom w:val="none" w:sz="0" w:space="0" w:color="auto"/>
                <w:right w:val="none" w:sz="0" w:space="0" w:color="auto"/>
              </w:divBdr>
            </w:div>
            <w:div w:id="397554911">
              <w:marLeft w:val="0"/>
              <w:marRight w:val="0"/>
              <w:marTop w:val="0"/>
              <w:marBottom w:val="0"/>
              <w:divBdr>
                <w:top w:val="none" w:sz="0" w:space="0" w:color="auto"/>
                <w:left w:val="none" w:sz="0" w:space="0" w:color="auto"/>
                <w:bottom w:val="none" w:sz="0" w:space="0" w:color="auto"/>
                <w:right w:val="none" w:sz="0" w:space="0" w:color="auto"/>
              </w:divBdr>
            </w:div>
            <w:div w:id="583996881">
              <w:marLeft w:val="0"/>
              <w:marRight w:val="0"/>
              <w:marTop w:val="0"/>
              <w:marBottom w:val="0"/>
              <w:divBdr>
                <w:top w:val="none" w:sz="0" w:space="0" w:color="auto"/>
                <w:left w:val="none" w:sz="0" w:space="0" w:color="auto"/>
                <w:bottom w:val="none" w:sz="0" w:space="0" w:color="auto"/>
                <w:right w:val="none" w:sz="0" w:space="0" w:color="auto"/>
              </w:divBdr>
            </w:div>
            <w:div w:id="1549412189">
              <w:marLeft w:val="0"/>
              <w:marRight w:val="0"/>
              <w:marTop w:val="0"/>
              <w:marBottom w:val="0"/>
              <w:divBdr>
                <w:top w:val="none" w:sz="0" w:space="0" w:color="auto"/>
                <w:left w:val="none" w:sz="0" w:space="0" w:color="auto"/>
                <w:bottom w:val="none" w:sz="0" w:space="0" w:color="auto"/>
                <w:right w:val="none" w:sz="0" w:space="0" w:color="auto"/>
              </w:divBdr>
            </w:div>
          </w:divsChild>
        </w:div>
        <w:div w:id="198130888">
          <w:marLeft w:val="0"/>
          <w:marRight w:val="0"/>
          <w:marTop w:val="0"/>
          <w:marBottom w:val="0"/>
          <w:divBdr>
            <w:top w:val="none" w:sz="0" w:space="0" w:color="auto"/>
            <w:left w:val="none" w:sz="0" w:space="0" w:color="auto"/>
            <w:bottom w:val="none" w:sz="0" w:space="0" w:color="auto"/>
            <w:right w:val="none" w:sz="0" w:space="0" w:color="auto"/>
          </w:divBdr>
          <w:divsChild>
            <w:div w:id="471144119">
              <w:marLeft w:val="0"/>
              <w:marRight w:val="0"/>
              <w:marTop w:val="0"/>
              <w:marBottom w:val="0"/>
              <w:divBdr>
                <w:top w:val="none" w:sz="0" w:space="0" w:color="auto"/>
                <w:left w:val="none" w:sz="0" w:space="0" w:color="auto"/>
                <w:bottom w:val="none" w:sz="0" w:space="0" w:color="auto"/>
                <w:right w:val="none" w:sz="0" w:space="0" w:color="auto"/>
              </w:divBdr>
            </w:div>
            <w:div w:id="807819564">
              <w:marLeft w:val="0"/>
              <w:marRight w:val="0"/>
              <w:marTop w:val="0"/>
              <w:marBottom w:val="0"/>
              <w:divBdr>
                <w:top w:val="none" w:sz="0" w:space="0" w:color="auto"/>
                <w:left w:val="none" w:sz="0" w:space="0" w:color="auto"/>
                <w:bottom w:val="none" w:sz="0" w:space="0" w:color="auto"/>
                <w:right w:val="none" w:sz="0" w:space="0" w:color="auto"/>
              </w:divBdr>
            </w:div>
            <w:div w:id="1132403074">
              <w:marLeft w:val="0"/>
              <w:marRight w:val="0"/>
              <w:marTop w:val="0"/>
              <w:marBottom w:val="0"/>
              <w:divBdr>
                <w:top w:val="none" w:sz="0" w:space="0" w:color="auto"/>
                <w:left w:val="none" w:sz="0" w:space="0" w:color="auto"/>
                <w:bottom w:val="none" w:sz="0" w:space="0" w:color="auto"/>
                <w:right w:val="none" w:sz="0" w:space="0" w:color="auto"/>
              </w:divBdr>
            </w:div>
          </w:divsChild>
        </w:div>
        <w:div w:id="200241257">
          <w:marLeft w:val="0"/>
          <w:marRight w:val="0"/>
          <w:marTop w:val="0"/>
          <w:marBottom w:val="0"/>
          <w:divBdr>
            <w:top w:val="none" w:sz="0" w:space="0" w:color="auto"/>
            <w:left w:val="none" w:sz="0" w:space="0" w:color="auto"/>
            <w:bottom w:val="none" w:sz="0" w:space="0" w:color="auto"/>
            <w:right w:val="none" w:sz="0" w:space="0" w:color="auto"/>
          </w:divBdr>
          <w:divsChild>
            <w:div w:id="6566251">
              <w:marLeft w:val="0"/>
              <w:marRight w:val="0"/>
              <w:marTop w:val="0"/>
              <w:marBottom w:val="0"/>
              <w:divBdr>
                <w:top w:val="none" w:sz="0" w:space="0" w:color="auto"/>
                <w:left w:val="none" w:sz="0" w:space="0" w:color="auto"/>
                <w:bottom w:val="none" w:sz="0" w:space="0" w:color="auto"/>
                <w:right w:val="none" w:sz="0" w:space="0" w:color="auto"/>
              </w:divBdr>
            </w:div>
            <w:div w:id="1514803617">
              <w:marLeft w:val="0"/>
              <w:marRight w:val="0"/>
              <w:marTop w:val="0"/>
              <w:marBottom w:val="0"/>
              <w:divBdr>
                <w:top w:val="none" w:sz="0" w:space="0" w:color="auto"/>
                <w:left w:val="none" w:sz="0" w:space="0" w:color="auto"/>
                <w:bottom w:val="none" w:sz="0" w:space="0" w:color="auto"/>
                <w:right w:val="none" w:sz="0" w:space="0" w:color="auto"/>
              </w:divBdr>
            </w:div>
            <w:div w:id="1646199775">
              <w:marLeft w:val="0"/>
              <w:marRight w:val="0"/>
              <w:marTop w:val="0"/>
              <w:marBottom w:val="0"/>
              <w:divBdr>
                <w:top w:val="none" w:sz="0" w:space="0" w:color="auto"/>
                <w:left w:val="none" w:sz="0" w:space="0" w:color="auto"/>
                <w:bottom w:val="none" w:sz="0" w:space="0" w:color="auto"/>
                <w:right w:val="none" w:sz="0" w:space="0" w:color="auto"/>
              </w:divBdr>
            </w:div>
          </w:divsChild>
        </w:div>
        <w:div w:id="204870700">
          <w:marLeft w:val="0"/>
          <w:marRight w:val="0"/>
          <w:marTop w:val="0"/>
          <w:marBottom w:val="0"/>
          <w:divBdr>
            <w:top w:val="none" w:sz="0" w:space="0" w:color="auto"/>
            <w:left w:val="none" w:sz="0" w:space="0" w:color="auto"/>
            <w:bottom w:val="none" w:sz="0" w:space="0" w:color="auto"/>
            <w:right w:val="none" w:sz="0" w:space="0" w:color="auto"/>
          </w:divBdr>
          <w:divsChild>
            <w:div w:id="636375529">
              <w:marLeft w:val="0"/>
              <w:marRight w:val="0"/>
              <w:marTop w:val="0"/>
              <w:marBottom w:val="0"/>
              <w:divBdr>
                <w:top w:val="none" w:sz="0" w:space="0" w:color="auto"/>
                <w:left w:val="none" w:sz="0" w:space="0" w:color="auto"/>
                <w:bottom w:val="none" w:sz="0" w:space="0" w:color="auto"/>
                <w:right w:val="none" w:sz="0" w:space="0" w:color="auto"/>
              </w:divBdr>
            </w:div>
            <w:div w:id="1782407935">
              <w:marLeft w:val="0"/>
              <w:marRight w:val="0"/>
              <w:marTop w:val="0"/>
              <w:marBottom w:val="0"/>
              <w:divBdr>
                <w:top w:val="none" w:sz="0" w:space="0" w:color="auto"/>
                <w:left w:val="none" w:sz="0" w:space="0" w:color="auto"/>
                <w:bottom w:val="none" w:sz="0" w:space="0" w:color="auto"/>
                <w:right w:val="none" w:sz="0" w:space="0" w:color="auto"/>
              </w:divBdr>
            </w:div>
            <w:div w:id="2090156524">
              <w:marLeft w:val="0"/>
              <w:marRight w:val="0"/>
              <w:marTop w:val="0"/>
              <w:marBottom w:val="0"/>
              <w:divBdr>
                <w:top w:val="none" w:sz="0" w:space="0" w:color="auto"/>
                <w:left w:val="none" w:sz="0" w:space="0" w:color="auto"/>
                <w:bottom w:val="none" w:sz="0" w:space="0" w:color="auto"/>
                <w:right w:val="none" w:sz="0" w:space="0" w:color="auto"/>
              </w:divBdr>
            </w:div>
            <w:div w:id="2095010127">
              <w:marLeft w:val="0"/>
              <w:marRight w:val="0"/>
              <w:marTop w:val="0"/>
              <w:marBottom w:val="0"/>
              <w:divBdr>
                <w:top w:val="none" w:sz="0" w:space="0" w:color="auto"/>
                <w:left w:val="none" w:sz="0" w:space="0" w:color="auto"/>
                <w:bottom w:val="none" w:sz="0" w:space="0" w:color="auto"/>
                <w:right w:val="none" w:sz="0" w:space="0" w:color="auto"/>
              </w:divBdr>
            </w:div>
          </w:divsChild>
        </w:div>
        <w:div w:id="208614108">
          <w:marLeft w:val="0"/>
          <w:marRight w:val="0"/>
          <w:marTop w:val="0"/>
          <w:marBottom w:val="0"/>
          <w:divBdr>
            <w:top w:val="none" w:sz="0" w:space="0" w:color="auto"/>
            <w:left w:val="none" w:sz="0" w:space="0" w:color="auto"/>
            <w:bottom w:val="none" w:sz="0" w:space="0" w:color="auto"/>
            <w:right w:val="none" w:sz="0" w:space="0" w:color="auto"/>
          </w:divBdr>
          <w:divsChild>
            <w:div w:id="1436707557">
              <w:marLeft w:val="0"/>
              <w:marRight w:val="0"/>
              <w:marTop w:val="0"/>
              <w:marBottom w:val="0"/>
              <w:divBdr>
                <w:top w:val="none" w:sz="0" w:space="0" w:color="auto"/>
                <w:left w:val="none" w:sz="0" w:space="0" w:color="auto"/>
                <w:bottom w:val="none" w:sz="0" w:space="0" w:color="auto"/>
                <w:right w:val="none" w:sz="0" w:space="0" w:color="auto"/>
              </w:divBdr>
            </w:div>
            <w:div w:id="1683824100">
              <w:marLeft w:val="0"/>
              <w:marRight w:val="0"/>
              <w:marTop w:val="0"/>
              <w:marBottom w:val="0"/>
              <w:divBdr>
                <w:top w:val="none" w:sz="0" w:space="0" w:color="auto"/>
                <w:left w:val="none" w:sz="0" w:space="0" w:color="auto"/>
                <w:bottom w:val="none" w:sz="0" w:space="0" w:color="auto"/>
                <w:right w:val="none" w:sz="0" w:space="0" w:color="auto"/>
              </w:divBdr>
            </w:div>
            <w:div w:id="1812598565">
              <w:marLeft w:val="0"/>
              <w:marRight w:val="0"/>
              <w:marTop w:val="0"/>
              <w:marBottom w:val="0"/>
              <w:divBdr>
                <w:top w:val="none" w:sz="0" w:space="0" w:color="auto"/>
                <w:left w:val="none" w:sz="0" w:space="0" w:color="auto"/>
                <w:bottom w:val="none" w:sz="0" w:space="0" w:color="auto"/>
                <w:right w:val="none" w:sz="0" w:space="0" w:color="auto"/>
              </w:divBdr>
            </w:div>
          </w:divsChild>
        </w:div>
        <w:div w:id="215316585">
          <w:marLeft w:val="0"/>
          <w:marRight w:val="0"/>
          <w:marTop w:val="0"/>
          <w:marBottom w:val="0"/>
          <w:divBdr>
            <w:top w:val="none" w:sz="0" w:space="0" w:color="auto"/>
            <w:left w:val="none" w:sz="0" w:space="0" w:color="auto"/>
            <w:bottom w:val="none" w:sz="0" w:space="0" w:color="auto"/>
            <w:right w:val="none" w:sz="0" w:space="0" w:color="auto"/>
          </w:divBdr>
          <w:divsChild>
            <w:div w:id="554925992">
              <w:marLeft w:val="0"/>
              <w:marRight w:val="0"/>
              <w:marTop w:val="0"/>
              <w:marBottom w:val="0"/>
              <w:divBdr>
                <w:top w:val="none" w:sz="0" w:space="0" w:color="auto"/>
                <w:left w:val="none" w:sz="0" w:space="0" w:color="auto"/>
                <w:bottom w:val="none" w:sz="0" w:space="0" w:color="auto"/>
                <w:right w:val="none" w:sz="0" w:space="0" w:color="auto"/>
              </w:divBdr>
            </w:div>
          </w:divsChild>
        </w:div>
        <w:div w:id="225726734">
          <w:marLeft w:val="0"/>
          <w:marRight w:val="0"/>
          <w:marTop w:val="0"/>
          <w:marBottom w:val="0"/>
          <w:divBdr>
            <w:top w:val="none" w:sz="0" w:space="0" w:color="auto"/>
            <w:left w:val="none" w:sz="0" w:space="0" w:color="auto"/>
            <w:bottom w:val="none" w:sz="0" w:space="0" w:color="auto"/>
            <w:right w:val="none" w:sz="0" w:space="0" w:color="auto"/>
          </w:divBdr>
          <w:divsChild>
            <w:div w:id="767239938">
              <w:marLeft w:val="0"/>
              <w:marRight w:val="0"/>
              <w:marTop w:val="0"/>
              <w:marBottom w:val="0"/>
              <w:divBdr>
                <w:top w:val="none" w:sz="0" w:space="0" w:color="auto"/>
                <w:left w:val="none" w:sz="0" w:space="0" w:color="auto"/>
                <w:bottom w:val="none" w:sz="0" w:space="0" w:color="auto"/>
                <w:right w:val="none" w:sz="0" w:space="0" w:color="auto"/>
              </w:divBdr>
            </w:div>
          </w:divsChild>
        </w:div>
        <w:div w:id="232475158">
          <w:marLeft w:val="0"/>
          <w:marRight w:val="0"/>
          <w:marTop w:val="0"/>
          <w:marBottom w:val="0"/>
          <w:divBdr>
            <w:top w:val="none" w:sz="0" w:space="0" w:color="auto"/>
            <w:left w:val="none" w:sz="0" w:space="0" w:color="auto"/>
            <w:bottom w:val="none" w:sz="0" w:space="0" w:color="auto"/>
            <w:right w:val="none" w:sz="0" w:space="0" w:color="auto"/>
          </w:divBdr>
          <w:divsChild>
            <w:div w:id="98373029">
              <w:marLeft w:val="0"/>
              <w:marRight w:val="0"/>
              <w:marTop w:val="0"/>
              <w:marBottom w:val="0"/>
              <w:divBdr>
                <w:top w:val="none" w:sz="0" w:space="0" w:color="auto"/>
                <w:left w:val="none" w:sz="0" w:space="0" w:color="auto"/>
                <w:bottom w:val="none" w:sz="0" w:space="0" w:color="auto"/>
                <w:right w:val="none" w:sz="0" w:space="0" w:color="auto"/>
              </w:divBdr>
            </w:div>
            <w:div w:id="297535552">
              <w:marLeft w:val="0"/>
              <w:marRight w:val="0"/>
              <w:marTop w:val="0"/>
              <w:marBottom w:val="0"/>
              <w:divBdr>
                <w:top w:val="none" w:sz="0" w:space="0" w:color="auto"/>
                <w:left w:val="none" w:sz="0" w:space="0" w:color="auto"/>
                <w:bottom w:val="none" w:sz="0" w:space="0" w:color="auto"/>
                <w:right w:val="none" w:sz="0" w:space="0" w:color="auto"/>
              </w:divBdr>
            </w:div>
          </w:divsChild>
        </w:div>
        <w:div w:id="240528969">
          <w:marLeft w:val="0"/>
          <w:marRight w:val="0"/>
          <w:marTop w:val="0"/>
          <w:marBottom w:val="0"/>
          <w:divBdr>
            <w:top w:val="none" w:sz="0" w:space="0" w:color="auto"/>
            <w:left w:val="none" w:sz="0" w:space="0" w:color="auto"/>
            <w:bottom w:val="none" w:sz="0" w:space="0" w:color="auto"/>
            <w:right w:val="none" w:sz="0" w:space="0" w:color="auto"/>
          </w:divBdr>
          <w:divsChild>
            <w:div w:id="2042245464">
              <w:marLeft w:val="0"/>
              <w:marRight w:val="0"/>
              <w:marTop w:val="0"/>
              <w:marBottom w:val="0"/>
              <w:divBdr>
                <w:top w:val="none" w:sz="0" w:space="0" w:color="auto"/>
                <w:left w:val="none" w:sz="0" w:space="0" w:color="auto"/>
                <w:bottom w:val="none" w:sz="0" w:space="0" w:color="auto"/>
                <w:right w:val="none" w:sz="0" w:space="0" w:color="auto"/>
              </w:divBdr>
            </w:div>
          </w:divsChild>
        </w:div>
        <w:div w:id="306204625">
          <w:marLeft w:val="0"/>
          <w:marRight w:val="0"/>
          <w:marTop w:val="0"/>
          <w:marBottom w:val="0"/>
          <w:divBdr>
            <w:top w:val="none" w:sz="0" w:space="0" w:color="auto"/>
            <w:left w:val="none" w:sz="0" w:space="0" w:color="auto"/>
            <w:bottom w:val="none" w:sz="0" w:space="0" w:color="auto"/>
            <w:right w:val="none" w:sz="0" w:space="0" w:color="auto"/>
          </w:divBdr>
          <w:divsChild>
            <w:div w:id="754786513">
              <w:marLeft w:val="0"/>
              <w:marRight w:val="0"/>
              <w:marTop w:val="0"/>
              <w:marBottom w:val="0"/>
              <w:divBdr>
                <w:top w:val="none" w:sz="0" w:space="0" w:color="auto"/>
                <w:left w:val="none" w:sz="0" w:space="0" w:color="auto"/>
                <w:bottom w:val="none" w:sz="0" w:space="0" w:color="auto"/>
                <w:right w:val="none" w:sz="0" w:space="0" w:color="auto"/>
              </w:divBdr>
            </w:div>
          </w:divsChild>
        </w:div>
        <w:div w:id="316305959">
          <w:marLeft w:val="0"/>
          <w:marRight w:val="0"/>
          <w:marTop w:val="0"/>
          <w:marBottom w:val="0"/>
          <w:divBdr>
            <w:top w:val="none" w:sz="0" w:space="0" w:color="auto"/>
            <w:left w:val="none" w:sz="0" w:space="0" w:color="auto"/>
            <w:bottom w:val="none" w:sz="0" w:space="0" w:color="auto"/>
            <w:right w:val="none" w:sz="0" w:space="0" w:color="auto"/>
          </w:divBdr>
          <w:divsChild>
            <w:div w:id="747726926">
              <w:marLeft w:val="0"/>
              <w:marRight w:val="0"/>
              <w:marTop w:val="0"/>
              <w:marBottom w:val="0"/>
              <w:divBdr>
                <w:top w:val="none" w:sz="0" w:space="0" w:color="auto"/>
                <w:left w:val="none" w:sz="0" w:space="0" w:color="auto"/>
                <w:bottom w:val="none" w:sz="0" w:space="0" w:color="auto"/>
                <w:right w:val="none" w:sz="0" w:space="0" w:color="auto"/>
              </w:divBdr>
            </w:div>
          </w:divsChild>
        </w:div>
        <w:div w:id="347103796">
          <w:marLeft w:val="0"/>
          <w:marRight w:val="0"/>
          <w:marTop w:val="0"/>
          <w:marBottom w:val="0"/>
          <w:divBdr>
            <w:top w:val="none" w:sz="0" w:space="0" w:color="auto"/>
            <w:left w:val="none" w:sz="0" w:space="0" w:color="auto"/>
            <w:bottom w:val="none" w:sz="0" w:space="0" w:color="auto"/>
            <w:right w:val="none" w:sz="0" w:space="0" w:color="auto"/>
          </w:divBdr>
          <w:divsChild>
            <w:div w:id="1284724873">
              <w:marLeft w:val="0"/>
              <w:marRight w:val="0"/>
              <w:marTop w:val="0"/>
              <w:marBottom w:val="0"/>
              <w:divBdr>
                <w:top w:val="none" w:sz="0" w:space="0" w:color="auto"/>
                <w:left w:val="none" w:sz="0" w:space="0" w:color="auto"/>
                <w:bottom w:val="none" w:sz="0" w:space="0" w:color="auto"/>
                <w:right w:val="none" w:sz="0" w:space="0" w:color="auto"/>
              </w:divBdr>
            </w:div>
          </w:divsChild>
        </w:div>
        <w:div w:id="356734170">
          <w:marLeft w:val="0"/>
          <w:marRight w:val="0"/>
          <w:marTop w:val="0"/>
          <w:marBottom w:val="0"/>
          <w:divBdr>
            <w:top w:val="none" w:sz="0" w:space="0" w:color="auto"/>
            <w:left w:val="none" w:sz="0" w:space="0" w:color="auto"/>
            <w:bottom w:val="none" w:sz="0" w:space="0" w:color="auto"/>
            <w:right w:val="none" w:sz="0" w:space="0" w:color="auto"/>
          </w:divBdr>
          <w:divsChild>
            <w:div w:id="411508442">
              <w:marLeft w:val="0"/>
              <w:marRight w:val="0"/>
              <w:marTop w:val="0"/>
              <w:marBottom w:val="0"/>
              <w:divBdr>
                <w:top w:val="none" w:sz="0" w:space="0" w:color="auto"/>
                <w:left w:val="none" w:sz="0" w:space="0" w:color="auto"/>
                <w:bottom w:val="none" w:sz="0" w:space="0" w:color="auto"/>
                <w:right w:val="none" w:sz="0" w:space="0" w:color="auto"/>
              </w:divBdr>
            </w:div>
          </w:divsChild>
        </w:div>
        <w:div w:id="374355139">
          <w:marLeft w:val="0"/>
          <w:marRight w:val="0"/>
          <w:marTop w:val="0"/>
          <w:marBottom w:val="0"/>
          <w:divBdr>
            <w:top w:val="none" w:sz="0" w:space="0" w:color="auto"/>
            <w:left w:val="none" w:sz="0" w:space="0" w:color="auto"/>
            <w:bottom w:val="none" w:sz="0" w:space="0" w:color="auto"/>
            <w:right w:val="none" w:sz="0" w:space="0" w:color="auto"/>
          </w:divBdr>
          <w:divsChild>
            <w:div w:id="914359557">
              <w:marLeft w:val="0"/>
              <w:marRight w:val="0"/>
              <w:marTop w:val="0"/>
              <w:marBottom w:val="0"/>
              <w:divBdr>
                <w:top w:val="none" w:sz="0" w:space="0" w:color="auto"/>
                <w:left w:val="none" w:sz="0" w:space="0" w:color="auto"/>
                <w:bottom w:val="none" w:sz="0" w:space="0" w:color="auto"/>
                <w:right w:val="none" w:sz="0" w:space="0" w:color="auto"/>
              </w:divBdr>
            </w:div>
          </w:divsChild>
        </w:div>
        <w:div w:id="383797336">
          <w:marLeft w:val="0"/>
          <w:marRight w:val="0"/>
          <w:marTop w:val="0"/>
          <w:marBottom w:val="0"/>
          <w:divBdr>
            <w:top w:val="none" w:sz="0" w:space="0" w:color="auto"/>
            <w:left w:val="none" w:sz="0" w:space="0" w:color="auto"/>
            <w:bottom w:val="none" w:sz="0" w:space="0" w:color="auto"/>
            <w:right w:val="none" w:sz="0" w:space="0" w:color="auto"/>
          </w:divBdr>
          <w:divsChild>
            <w:div w:id="116997128">
              <w:marLeft w:val="0"/>
              <w:marRight w:val="0"/>
              <w:marTop w:val="0"/>
              <w:marBottom w:val="0"/>
              <w:divBdr>
                <w:top w:val="none" w:sz="0" w:space="0" w:color="auto"/>
                <w:left w:val="none" w:sz="0" w:space="0" w:color="auto"/>
                <w:bottom w:val="none" w:sz="0" w:space="0" w:color="auto"/>
                <w:right w:val="none" w:sz="0" w:space="0" w:color="auto"/>
              </w:divBdr>
            </w:div>
          </w:divsChild>
        </w:div>
        <w:div w:id="392588231">
          <w:marLeft w:val="0"/>
          <w:marRight w:val="0"/>
          <w:marTop w:val="0"/>
          <w:marBottom w:val="0"/>
          <w:divBdr>
            <w:top w:val="none" w:sz="0" w:space="0" w:color="auto"/>
            <w:left w:val="none" w:sz="0" w:space="0" w:color="auto"/>
            <w:bottom w:val="none" w:sz="0" w:space="0" w:color="auto"/>
            <w:right w:val="none" w:sz="0" w:space="0" w:color="auto"/>
          </w:divBdr>
          <w:divsChild>
            <w:div w:id="224073630">
              <w:marLeft w:val="0"/>
              <w:marRight w:val="0"/>
              <w:marTop w:val="0"/>
              <w:marBottom w:val="0"/>
              <w:divBdr>
                <w:top w:val="none" w:sz="0" w:space="0" w:color="auto"/>
                <w:left w:val="none" w:sz="0" w:space="0" w:color="auto"/>
                <w:bottom w:val="none" w:sz="0" w:space="0" w:color="auto"/>
                <w:right w:val="none" w:sz="0" w:space="0" w:color="auto"/>
              </w:divBdr>
            </w:div>
            <w:div w:id="675040644">
              <w:marLeft w:val="0"/>
              <w:marRight w:val="0"/>
              <w:marTop w:val="0"/>
              <w:marBottom w:val="0"/>
              <w:divBdr>
                <w:top w:val="none" w:sz="0" w:space="0" w:color="auto"/>
                <w:left w:val="none" w:sz="0" w:space="0" w:color="auto"/>
                <w:bottom w:val="none" w:sz="0" w:space="0" w:color="auto"/>
                <w:right w:val="none" w:sz="0" w:space="0" w:color="auto"/>
              </w:divBdr>
            </w:div>
            <w:div w:id="1734353366">
              <w:marLeft w:val="0"/>
              <w:marRight w:val="0"/>
              <w:marTop w:val="0"/>
              <w:marBottom w:val="0"/>
              <w:divBdr>
                <w:top w:val="none" w:sz="0" w:space="0" w:color="auto"/>
                <w:left w:val="none" w:sz="0" w:space="0" w:color="auto"/>
                <w:bottom w:val="none" w:sz="0" w:space="0" w:color="auto"/>
                <w:right w:val="none" w:sz="0" w:space="0" w:color="auto"/>
              </w:divBdr>
            </w:div>
            <w:div w:id="1790587907">
              <w:marLeft w:val="0"/>
              <w:marRight w:val="0"/>
              <w:marTop w:val="0"/>
              <w:marBottom w:val="0"/>
              <w:divBdr>
                <w:top w:val="none" w:sz="0" w:space="0" w:color="auto"/>
                <w:left w:val="none" w:sz="0" w:space="0" w:color="auto"/>
                <w:bottom w:val="none" w:sz="0" w:space="0" w:color="auto"/>
                <w:right w:val="none" w:sz="0" w:space="0" w:color="auto"/>
              </w:divBdr>
            </w:div>
            <w:div w:id="1984919477">
              <w:marLeft w:val="0"/>
              <w:marRight w:val="0"/>
              <w:marTop w:val="0"/>
              <w:marBottom w:val="0"/>
              <w:divBdr>
                <w:top w:val="none" w:sz="0" w:space="0" w:color="auto"/>
                <w:left w:val="none" w:sz="0" w:space="0" w:color="auto"/>
                <w:bottom w:val="none" w:sz="0" w:space="0" w:color="auto"/>
                <w:right w:val="none" w:sz="0" w:space="0" w:color="auto"/>
              </w:divBdr>
            </w:div>
          </w:divsChild>
        </w:div>
        <w:div w:id="392850268">
          <w:marLeft w:val="0"/>
          <w:marRight w:val="0"/>
          <w:marTop w:val="0"/>
          <w:marBottom w:val="0"/>
          <w:divBdr>
            <w:top w:val="none" w:sz="0" w:space="0" w:color="auto"/>
            <w:left w:val="none" w:sz="0" w:space="0" w:color="auto"/>
            <w:bottom w:val="none" w:sz="0" w:space="0" w:color="auto"/>
            <w:right w:val="none" w:sz="0" w:space="0" w:color="auto"/>
          </w:divBdr>
          <w:divsChild>
            <w:div w:id="662392948">
              <w:marLeft w:val="0"/>
              <w:marRight w:val="0"/>
              <w:marTop w:val="0"/>
              <w:marBottom w:val="0"/>
              <w:divBdr>
                <w:top w:val="none" w:sz="0" w:space="0" w:color="auto"/>
                <w:left w:val="none" w:sz="0" w:space="0" w:color="auto"/>
                <w:bottom w:val="none" w:sz="0" w:space="0" w:color="auto"/>
                <w:right w:val="none" w:sz="0" w:space="0" w:color="auto"/>
              </w:divBdr>
            </w:div>
          </w:divsChild>
        </w:div>
        <w:div w:id="394746825">
          <w:marLeft w:val="0"/>
          <w:marRight w:val="0"/>
          <w:marTop w:val="0"/>
          <w:marBottom w:val="0"/>
          <w:divBdr>
            <w:top w:val="none" w:sz="0" w:space="0" w:color="auto"/>
            <w:left w:val="none" w:sz="0" w:space="0" w:color="auto"/>
            <w:bottom w:val="none" w:sz="0" w:space="0" w:color="auto"/>
            <w:right w:val="none" w:sz="0" w:space="0" w:color="auto"/>
          </w:divBdr>
          <w:divsChild>
            <w:div w:id="1617566285">
              <w:marLeft w:val="0"/>
              <w:marRight w:val="0"/>
              <w:marTop w:val="0"/>
              <w:marBottom w:val="0"/>
              <w:divBdr>
                <w:top w:val="none" w:sz="0" w:space="0" w:color="auto"/>
                <w:left w:val="none" w:sz="0" w:space="0" w:color="auto"/>
                <w:bottom w:val="none" w:sz="0" w:space="0" w:color="auto"/>
                <w:right w:val="none" w:sz="0" w:space="0" w:color="auto"/>
              </w:divBdr>
            </w:div>
          </w:divsChild>
        </w:div>
        <w:div w:id="395786171">
          <w:marLeft w:val="0"/>
          <w:marRight w:val="0"/>
          <w:marTop w:val="0"/>
          <w:marBottom w:val="0"/>
          <w:divBdr>
            <w:top w:val="none" w:sz="0" w:space="0" w:color="auto"/>
            <w:left w:val="none" w:sz="0" w:space="0" w:color="auto"/>
            <w:bottom w:val="none" w:sz="0" w:space="0" w:color="auto"/>
            <w:right w:val="none" w:sz="0" w:space="0" w:color="auto"/>
          </w:divBdr>
          <w:divsChild>
            <w:div w:id="788166515">
              <w:marLeft w:val="0"/>
              <w:marRight w:val="0"/>
              <w:marTop w:val="0"/>
              <w:marBottom w:val="0"/>
              <w:divBdr>
                <w:top w:val="none" w:sz="0" w:space="0" w:color="auto"/>
                <w:left w:val="none" w:sz="0" w:space="0" w:color="auto"/>
                <w:bottom w:val="none" w:sz="0" w:space="0" w:color="auto"/>
                <w:right w:val="none" w:sz="0" w:space="0" w:color="auto"/>
              </w:divBdr>
            </w:div>
          </w:divsChild>
        </w:div>
        <w:div w:id="423498783">
          <w:marLeft w:val="0"/>
          <w:marRight w:val="0"/>
          <w:marTop w:val="0"/>
          <w:marBottom w:val="0"/>
          <w:divBdr>
            <w:top w:val="none" w:sz="0" w:space="0" w:color="auto"/>
            <w:left w:val="none" w:sz="0" w:space="0" w:color="auto"/>
            <w:bottom w:val="none" w:sz="0" w:space="0" w:color="auto"/>
            <w:right w:val="none" w:sz="0" w:space="0" w:color="auto"/>
          </w:divBdr>
          <w:divsChild>
            <w:div w:id="1242134367">
              <w:marLeft w:val="0"/>
              <w:marRight w:val="0"/>
              <w:marTop w:val="0"/>
              <w:marBottom w:val="0"/>
              <w:divBdr>
                <w:top w:val="none" w:sz="0" w:space="0" w:color="auto"/>
                <w:left w:val="none" w:sz="0" w:space="0" w:color="auto"/>
                <w:bottom w:val="none" w:sz="0" w:space="0" w:color="auto"/>
                <w:right w:val="none" w:sz="0" w:space="0" w:color="auto"/>
              </w:divBdr>
            </w:div>
          </w:divsChild>
        </w:div>
        <w:div w:id="441801590">
          <w:marLeft w:val="0"/>
          <w:marRight w:val="0"/>
          <w:marTop w:val="0"/>
          <w:marBottom w:val="0"/>
          <w:divBdr>
            <w:top w:val="none" w:sz="0" w:space="0" w:color="auto"/>
            <w:left w:val="none" w:sz="0" w:space="0" w:color="auto"/>
            <w:bottom w:val="none" w:sz="0" w:space="0" w:color="auto"/>
            <w:right w:val="none" w:sz="0" w:space="0" w:color="auto"/>
          </w:divBdr>
          <w:divsChild>
            <w:div w:id="20325199">
              <w:marLeft w:val="0"/>
              <w:marRight w:val="0"/>
              <w:marTop w:val="0"/>
              <w:marBottom w:val="0"/>
              <w:divBdr>
                <w:top w:val="none" w:sz="0" w:space="0" w:color="auto"/>
                <w:left w:val="none" w:sz="0" w:space="0" w:color="auto"/>
                <w:bottom w:val="none" w:sz="0" w:space="0" w:color="auto"/>
                <w:right w:val="none" w:sz="0" w:space="0" w:color="auto"/>
              </w:divBdr>
            </w:div>
          </w:divsChild>
        </w:div>
        <w:div w:id="444737869">
          <w:marLeft w:val="0"/>
          <w:marRight w:val="0"/>
          <w:marTop w:val="0"/>
          <w:marBottom w:val="0"/>
          <w:divBdr>
            <w:top w:val="none" w:sz="0" w:space="0" w:color="auto"/>
            <w:left w:val="none" w:sz="0" w:space="0" w:color="auto"/>
            <w:bottom w:val="none" w:sz="0" w:space="0" w:color="auto"/>
            <w:right w:val="none" w:sz="0" w:space="0" w:color="auto"/>
          </w:divBdr>
          <w:divsChild>
            <w:div w:id="1089035009">
              <w:marLeft w:val="0"/>
              <w:marRight w:val="0"/>
              <w:marTop w:val="0"/>
              <w:marBottom w:val="0"/>
              <w:divBdr>
                <w:top w:val="none" w:sz="0" w:space="0" w:color="auto"/>
                <w:left w:val="none" w:sz="0" w:space="0" w:color="auto"/>
                <w:bottom w:val="none" w:sz="0" w:space="0" w:color="auto"/>
                <w:right w:val="none" w:sz="0" w:space="0" w:color="auto"/>
              </w:divBdr>
            </w:div>
            <w:div w:id="1711614595">
              <w:marLeft w:val="0"/>
              <w:marRight w:val="0"/>
              <w:marTop w:val="0"/>
              <w:marBottom w:val="0"/>
              <w:divBdr>
                <w:top w:val="none" w:sz="0" w:space="0" w:color="auto"/>
                <w:left w:val="none" w:sz="0" w:space="0" w:color="auto"/>
                <w:bottom w:val="none" w:sz="0" w:space="0" w:color="auto"/>
                <w:right w:val="none" w:sz="0" w:space="0" w:color="auto"/>
              </w:divBdr>
            </w:div>
            <w:div w:id="1918317239">
              <w:marLeft w:val="0"/>
              <w:marRight w:val="0"/>
              <w:marTop w:val="0"/>
              <w:marBottom w:val="0"/>
              <w:divBdr>
                <w:top w:val="none" w:sz="0" w:space="0" w:color="auto"/>
                <w:left w:val="none" w:sz="0" w:space="0" w:color="auto"/>
                <w:bottom w:val="none" w:sz="0" w:space="0" w:color="auto"/>
                <w:right w:val="none" w:sz="0" w:space="0" w:color="auto"/>
              </w:divBdr>
            </w:div>
          </w:divsChild>
        </w:div>
        <w:div w:id="470709595">
          <w:marLeft w:val="0"/>
          <w:marRight w:val="0"/>
          <w:marTop w:val="0"/>
          <w:marBottom w:val="0"/>
          <w:divBdr>
            <w:top w:val="none" w:sz="0" w:space="0" w:color="auto"/>
            <w:left w:val="none" w:sz="0" w:space="0" w:color="auto"/>
            <w:bottom w:val="none" w:sz="0" w:space="0" w:color="auto"/>
            <w:right w:val="none" w:sz="0" w:space="0" w:color="auto"/>
          </w:divBdr>
          <w:divsChild>
            <w:div w:id="1268150517">
              <w:marLeft w:val="0"/>
              <w:marRight w:val="0"/>
              <w:marTop w:val="0"/>
              <w:marBottom w:val="0"/>
              <w:divBdr>
                <w:top w:val="none" w:sz="0" w:space="0" w:color="auto"/>
                <w:left w:val="none" w:sz="0" w:space="0" w:color="auto"/>
                <w:bottom w:val="none" w:sz="0" w:space="0" w:color="auto"/>
                <w:right w:val="none" w:sz="0" w:space="0" w:color="auto"/>
              </w:divBdr>
            </w:div>
          </w:divsChild>
        </w:div>
        <w:div w:id="473763834">
          <w:marLeft w:val="0"/>
          <w:marRight w:val="0"/>
          <w:marTop w:val="0"/>
          <w:marBottom w:val="0"/>
          <w:divBdr>
            <w:top w:val="none" w:sz="0" w:space="0" w:color="auto"/>
            <w:left w:val="none" w:sz="0" w:space="0" w:color="auto"/>
            <w:bottom w:val="none" w:sz="0" w:space="0" w:color="auto"/>
            <w:right w:val="none" w:sz="0" w:space="0" w:color="auto"/>
          </w:divBdr>
          <w:divsChild>
            <w:div w:id="2138722600">
              <w:marLeft w:val="0"/>
              <w:marRight w:val="0"/>
              <w:marTop w:val="0"/>
              <w:marBottom w:val="0"/>
              <w:divBdr>
                <w:top w:val="none" w:sz="0" w:space="0" w:color="auto"/>
                <w:left w:val="none" w:sz="0" w:space="0" w:color="auto"/>
                <w:bottom w:val="none" w:sz="0" w:space="0" w:color="auto"/>
                <w:right w:val="none" w:sz="0" w:space="0" w:color="auto"/>
              </w:divBdr>
            </w:div>
          </w:divsChild>
        </w:div>
        <w:div w:id="488521534">
          <w:marLeft w:val="0"/>
          <w:marRight w:val="0"/>
          <w:marTop w:val="0"/>
          <w:marBottom w:val="0"/>
          <w:divBdr>
            <w:top w:val="none" w:sz="0" w:space="0" w:color="auto"/>
            <w:left w:val="none" w:sz="0" w:space="0" w:color="auto"/>
            <w:bottom w:val="none" w:sz="0" w:space="0" w:color="auto"/>
            <w:right w:val="none" w:sz="0" w:space="0" w:color="auto"/>
          </w:divBdr>
          <w:divsChild>
            <w:div w:id="823400767">
              <w:marLeft w:val="0"/>
              <w:marRight w:val="0"/>
              <w:marTop w:val="0"/>
              <w:marBottom w:val="0"/>
              <w:divBdr>
                <w:top w:val="none" w:sz="0" w:space="0" w:color="auto"/>
                <w:left w:val="none" w:sz="0" w:space="0" w:color="auto"/>
                <w:bottom w:val="none" w:sz="0" w:space="0" w:color="auto"/>
                <w:right w:val="none" w:sz="0" w:space="0" w:color="auto"/>
              </w:divBdr>
            </w:div>
          </w:divsChild>
        </w:div>
        <w:div w:id="523252463">
          <w:marLeft w:val="0"/>
          <w:marRight w:val="0"/>
          <w:marTop w:val="0"/>
          <w:marBottom w:val="0"/>
          <w:divBdr>
            <w:top w:val="none" w:sz="0" w:space="0" w:color="auto"/>
            <w:left w:val="none" w:sz="0" w:space="0" w:color="auto"/>
            <w:bottom w:val="none" w:sz="0" w:space="0" w:color="auto"/>
            <w:right w:val="none" w:sz="0" w:space="0" w:color="auto"/>
          </w:divBdr>
          <w:divsChild>
            <w:div w:id="1884125663">
              <w:marLeft w:val="0"/>
              <w:marRight w:val="0"/>
              <w:marTop w:val="0"/>
              <w:marBottom w:val="0"/>
              <w:divBdr>
                <w:top w:val="none" w:sz="0" w:space="0" w:color="auto"/>
                <w:left w:val="none" w:sz="0" w:space="0" w:color="auto"/>
                <w:bottom w:val="none" w:sz="0" w:space="0" w:color="auto"/>
                <w:right w:val="none" w:sz="0" w:space="0" w:color="auto"/>
              </w:divBdr>
            </w:div>
          </w:divsChild>
        </w:div>
        <w:div w:id="539905508">
          <w:marLeft w:val="0"/>
          <w:marRight w:val="0"/>
          <w:marTop w:val="0"/>
          <w:marBottom w:val="0"/>
          <w:divBdr>
            <w:top w:val="none" w:sz="0" w:space="0" w:color="auto"/>
            <w:left w:val="none" w:sz="0" w:space="0" w:color="auto"/>
            <w:bottom w:val="none" w:sz="0" w:space="0" w:color="auto"/>
            <w:right w:val="none" w:sz="0" w:space="0" w:color="auto"/>
          </w:divBdr>
          <w:divsChild>
            <w:div w:id="1046562648">
              <w:marLeft w:val="0"/>
              <w:marRight w:val="0"/>
              <w:marTop w:val="0"/>
              <w:marBottom w:val="0"/>
              <w:divBdr>
                <w:top w:val="none" w:sz="0" w:space="0" w:color="auto"/>
                <w:left w:val="none" w:sz="0" w:space="0" w:color="auto"/>
                <w:bottom w:val="none" w:sz="0" w:space="0" w:color="auto"/>
                <w:right w:val="none" w:sz="0" w:space="0" w:color="auto"/>
              </w:divBdr>
            </w:div>
          </w:divsChild>
        </w:div>
        <w:div w:id="563638785">
          <w:marLeft w:val="0"/>
          <w:marRight w:val="0"/>
          <w:marTop w:val="0"/>
          <w:marBottom w:val="0"/>
          <w:divBdr>
            <w:top w:val="none" w:sz="0" w:space="0" w:color="auto"/>
            <w:left w:val="none" w:sz="0" w:space="0" w:color="auto"/>
            <w:bottom w:val="none" w:sz="0" w:space="0" w:color="auto"/>
            <w:right w:val="none" w:sz="0" w:space="0" w:color="auto"/>
          </w:divBdr>
          <w:divsChild>
            <w:div w:id="1390568149">
              <w:marLeft w:val="0"/>
              <w:marRight w:val="0"/>
              <w:marTop w:val="0"/>
              <w:marBottom w:val="0"/>
              <w:divBdr>
                <w:top w:val="none" w:sz="0" w:space="0" w:color="auto"/>
                <w:left w:val="none" w:sz="0" w:space="0" w:color="auto"/>
                <w:bottom w:val="none" w:sz="0" w:space="0" w:color="auto"/>
                <w:right w:val="none" w:sz="0" w:space="0" w:color="auto"/>
              </w:divBdr>
            </w:div>
          </w:divsChild>
        </w:div>
        <w:div w:id="596057197">
          <w:marLeft w:val="0"/>
          <w:marRight w:val="0"/>
          <w:marTop w:val="0"/>
          <w:marBottom w:val="0"/>
          <w:divBdr>
            <w:top w:val="none" w:sz="0" w:space="0" w:color="auto"/>
            <w:left w:val="none" w:sz="0" w:space="0" w:color="auto"/>
            <w:bottom w:val="none" w:sz="0" w:space="0" w:color="auto"/>
            <w:right w:val="none" w:sz="0" w:space="0" w:color="auto"/>
          </w:divBdr>
          <w:divsChild>
            <w:div w:id="465197890">
              <w:marLeft w:val="0"/>
              <w:marRight w:val="0"/>
              <w:marTop w:val="0"/>
              <w:marBottom w:val="0"/>
              <w:divBdr>
                <w:top w:val="none" w:sz="0" w:space="0" w:color="auto"/>
                <w:left w:val="none" w:sz="0" w:space="0" w:color="auto"/>
                <w:bottom w:val="none" w:sz="0" w:space="0" w:color="auto"/>
                <w:right w:val="none" w:sz="0" w:space="0" w:color="auto"/>
              </w:divBdr>
            </w:div>
            <w:div w:id="593438677">
              <w:marLeft w:val="0"/>
              <w:marRight w:val="0"/>
              <w:marTop w:val="0"/>
              <w:marBottom w:val="0"/>
              <w:divBdr>
                <w:top w:val="none" w:sz="0" w:space="0" w:color="auto"/>
                <w:left w:val="none" w:sz="0" w:space="0" w:color="auto"/>
                <w:bottom w:val="none" w:sz="0" w:space="0" w:color="auto"/>
                <w:right w:val="none" w:sz="0" w:space="0" w:color="auto"/>
              </w:divBdr>
            </w:div>
          </w:divsChild>
        </w:div>
        <w:div w:id="598609433">
          <w:marLeft w:val="0"/>
          <w:marRight w:val="0"/>
          <w:marTop w:val="0"/>
          <w:marBottom w:val="0"/>
          <w:divBdr>
            <w:top w:val="none" w:sz="0" w:space="0" w:color="auto"/>
            <w:left w:val="none" w:sz="0" w:space="0" w:color="auto"/>
            <w:bottom w:val="none" w:sz="0" w:space="0" w:color="auto"/>
            <w:right w:val="none" w:sz="0" w:space="0" w:color="auto"/>
          </w:divBdr>
          <w:divsChild>
            <w:div w:id="803233139">
              <w:marLeft w:val="0"/>
              <w:marRight w:val="0"/>
              <w:marTop w:val="0"/>
              <w:marBottom w:val="0"/>
              <w:divBdr>
                <w:top w:val="none" w:sz="0" w:space="0" w:color="auto"/>
                <w:left w:val="none" w:sz="0" w:space="0" w:color="auto"/>
                <w:bottom w:val="none" w:sz="0" w:space="0" w:color="auto"/>
                <w:right w:val="none" w:sz="0" w:space="0" w:color="auto"/>
              </w:divBdr>
            </w:div>
          </w:divsChild>
        </w:div>
        <w:div w:id="608707710">
          <w:marLeft w:val="0"/>
          <w:marRight w:val="0"/>
          <w:marTop w:val="0"/>
          <w:marBottom w:val="0"/>
          <w:divBdr>
            <w:top w:val="none" w:sz="0" w:space="0" w:color="auto"/>
            <w:left w:val="none" w:sz="0" w:space="0" w:color="auto"/>
            <w:bottom w:val="none" w:sz="0" w:space="0" w:color="auto"/>
            <w:right w:val="none" w:sz="0" w:space="0" w:color="auto"/>
          </w:divBdr>
          <w:divsChild>
            <w:div w:id="1879657205">
              <w:marLeft w:val="0"/>
              <w:marRight w:val="0"/>
              <w:marTop w:val="0"/>
              <w:marBottom w:val="0"/>
              <w:divBdr>
                <w:top w:val="none" w:sz="0" w:space="0" w:color="auto"/>
                <w:left w:val="none" w:sz="0" w:space="0" w:color="auto"/>
                <w:bottom w:val="none" w:sz="0" w:space="0" w:color="auto"/>
                <w:right w:val="none" w:sz="0" w:space="0" w:color="auto"/>
              </w:divBdr>
            </w:div>
          </w:divsChild>
        </w:div>
        <w:div w:id="613053031">
          <w:marLeft w:val="0"/>
          <w:marRight w:val="0"/>
          <w:marTop w:val="0"/>
          <w:marBottom w:val="0"/>
          <w:divBdr>
            <w:top w:val="none" w:sz="0" w:space="0" w:color="auto"/>
            <w:left w:val="none" w:sz="0" w:space="0" w:color="auto"/>
            <w:bottom w:val="none" w:sz="0" w:space="0" w:color="auto"/>
            <w:right w:val="none" w:sz="0" w:space="0" w:color="auto"/>
          </w:divBdr>
          <w:divsChild>
            <w:div w:id="500268869">
              <w:marLeft w:val="0"/>
              <w:marRight w:val="0"/>
              <w:marTop w:val="0"/>
              <w:marBottom w:val="0"/>
              <w:divBdr>
                <w:top w:val="none" w:sz="0" w:space="0" w:color="auto"/>
                <w:left w:val="none" w:sz="0" w:space="0" w:color="auto"/>
                <w:bottom w:val="none" w:sz="0" w:space="0" w:color="auto"/>
                <w:right w:val="none" w:sz="0" w:space="0" w:color="auto"/>
              </w:divBdr>
            </w:div>
            <w:div w:id="987317741">
              <w:marLeft w:val="0"/>
              <w:marRight w:val="0"/>
              <w:marTop w:val="0"/>
              <w:marBottom w:val="0"/>
              <w:divBdr>
                <w:top w:val="none" w:sz="0" w:space="0" w:color="auto"/>
                <w:left w:val="none" w:sz="0" w:space="0" w:color="auto"/>
                <w:bottom w:val="none" w:sz="0" w:space="0" w:color="auto"/>
                <w:right w:val="none" w:sz="0" w:space="0" w:color="auto"/>
              </w:divBdr>
            </w:div>
            <w:div w:id="1699426064">
              <w:marLeft w:val="0"/>
              <w:marRight w:val="0"/>
              <w:marTop w:val="0"/>
              <w:marBottom w:val="0"/>
              <w:divBdr>
                <w:top w:val="none" w:sz="0" w:space="0" w:color="auto"/>
                <w:left w:val="none" w:sz="0" w:space="0" w:color="auto"/>
                <w:bottom w:val="none" w:sz="0" w:space="0" w:color="auto"/>
                <w:right w:val="none" w:sz="0" w:space="0" w:color="auto"/>
              </w:divBdr>
            </w:div>
          </w:divsChild>
        </w:div>
        <w:div w:id="643849356">
          <w:marLeft w:val="0"/>
          <w:marRight w:val="0"/>
          <w:marTop w:val="0"/>
          <w:marBottom w:val="0"/>
          <w:divBdr>
            <w:top w:val="none" w:sz="0" w:space="0" w:color="auto"/>
            <w:left w:val="none" w:sz="0" w:space="0" w:color="auto"/>
            <w:bottom w:val="none" w:sz="0" w:space="0" w:color="auto"/>
            <w:right w:val="none" w:sz="0" w:space="0" w:color="auto"/>
          </w:divBdr>
          <w:divsChild>
            <w:div w:id="2076589385">
              <w:marLeft w:val="0"/>
              <w:marRight w:val="0"/>
              <w:marTop w:val="0"/>
              <w:marBottom w:val="0"/>
              <w:divBdr>
                <w:top w:val="none" w:sz="0" w:space="0" w:color="auto"/>
                <w:left w:val="none" w:sz="0" w:space="0" w:color="auto"/>
                <w:bottom w:val="none" w:sz="0" w:space="0" w:color="auto"/>
                <w:right w:val="none" w:sz="0" w:space="0" w:color="auto"/>
              </w:divBdr>
            </w:div>
          </w:divsChild>
        </w:div>
        <w:div w:id="652101440">
          <w:marLeft w:val="0"/>
          <w:marRight w:val="0"/>
          <w:marTop w:val="0"/>
          <w:marBottom w:val="0"/>
          <w:divBdr>
            <w:top w:val="none" w:sz="0" w:space="0" w:color="auto"/>
            <w:left w:val="none" w:sz="0" w:space="0" w:color="auto"/>
            <w:bottom w:val="none" w:sz="0" w:space="0" w:color="auto"/>
            <w:right w:val="none" w:sz="0" w:space="0" w:color="auto"/>
          </w:divBdr>
          <w:divsChild>
            <w:div w:id="574124358">
              <w:marLeft w:val="0"/>
              <w:marRight w:val="0"/>
              <w:marTop w:val="0"/>
              <w:marBottom w:val="0"/>
              <w:divBdr>
                <w:top w:val="none" w:sz="0" w:space="0" w:color="auto"/>
                <w:left w:val="none" w:sz="0" w:space="0" w:color="auto"/>
                <w:bottom w:val="none" w:sz="0" w:space="0" w:color="auto"/>
                <w:right w:val="none" w:sz="0" w:space="0" w:color="auto"/>
              </w:divBdr>
            </w:div>
          </w:divsChild>
        </w:div>
        <w:div w:id="653678368">
          <w:marLeft w:val="0"/>
          <w:marRight w:val="0"/>
          <w:marTop w:val="0"/>
          <w:marBottom w:val="0"/>
          <w:divBdr>
            <w:top w:val="none" w:sz="0" w:space="0" w:color="auto"/>
            <w:left w:val="none" w:sz="0" w:space="0" w:color="auto"/>
            <w:bottom w:val="none" w:sz="0" w:space="0" w:color="auto"/>
            <w:right w:val="none" w:sz="0" w:space="0" w:color="auto"/>
          </w:divBdr>
          <w:divsChild>
            <w:div w:id="1991322751">
              <w:marLeft w:val="0"/>
              <w:marRight w:val="0"/>
              <w:marTop w:val="0"/>
              <w:marBottom w:val="0"/>
              <w:divBdr>
                <w:top w:val="none" w:sz="0" w:space="0" w:color="auto"/>
                <w:left w:val="none" w:sz="0" w:space="0" w:color="auto"/>
                <w:bottom w:val="none" w:sz="0" w:space="0" w:color="auto"/>
                <w:right w:val="none" w:sz="0" w:space="0" w:color="auto"/>
              </w:divBdr>
            </w:div>
          </w:divsChild>
        </w:div>
        <w:div w:id="658966191">
          <w:marLeft w:val="0"/>
          <w:marRight w:val="0"/>
          <w:marTop w:val="0"/>
          <w:marBottom w:val="0"/>
          <w:divBdr>
            <w:top w:val="none" w:sz="0" w:space="0" w:color="auto"/>
            <w:left w:val="none" w:sz="0" w:space="0" w:color="auto"/>
            <w:bottom w:val="none" w:sz="0" w:space="0" w:color="auto"/>
            <w:right w:val="none" w:sz="0" w:space="0" w:color="auto"/>
          </w:divBdr>
          <w:divsChild>
            <w:div w:id="1442719648">
              <w:marLeft w:val="0"/>
              <w:marRight w:val="0"/>
              <w:marTop w:val="0"/>
              <w:marBottom w:val="0"/>
              <w:divBdr>
                <w:top w:val="none" w:sz="0" w:space="0" w:color="auto"/>
                <w:left w:val="none" w:sz="0" w:space="0" w:color="auto"/>
                <w:bottom w:val="none" w:sz="0" w:space="0" w:color="auto"/>
                <w:right w:val="none" w:sz="0" w:space="0" w:color="auto"/>
              </w:divBdr>
            </w:div>
          </w:divsChild>
        </w:div>
        <w:div w:id="662660872">
          <w:marLeft w:val="0"/>
          <w:marRight w:val="0"/>
          <w:marTop w:val="0"/>
          <w:marBottom w:val="0"/>
          <w:divBdr>
            <w:top w:val="none" w:sz="0" w:space="0" w:color="auto"/>
            <w:left w:val="none" w:sz="0" w:space="0" w:color="auto"/>
            <w:bottom w:val="none" w:sz="0" w:space="0" w:color="auto"/>
            <w:right w:val="none" w:sz="0" w:space="0" w:color="auto"/>
          </w:divBdr>
          <w:divsChild>
            <w:div w:id="985470632">
              <w:marLeft w:val="0"/>
              <w:marRight w:val="0"/>
              <w:marTop w:val="0"/>
              <w:marBottom w:val="0"/>
              <w:divBdr>
                <w:top w:val="none" w:sz="0" w:space="0" w:color="auto"/>
                <w:left w:val="none" w:sz="0" w:space="0" w:color="auto"/>
                <w:bottom w:val="none" w:sz="0" w:space="0" w:color="auto"/>
                <w:right w:val="none" w:sz="0" w:space="0" w:color="auto"/>
              </w:divBdr>
            </w:div>
            <w:div w:id="1051809110">
              <w:marLeft w:val="0"/>
              <w:marRight w:val="0"/>
              <w:marTop w:val="0"/>
              <w:marBottom w:val="0"/>
              <w:divBdr>
                <w:top w:val="none" w:sz="0" w:space="0" w:color="auto"/>
                <w:left w:val="none" w:sz="0" w:space="0" w:color="auto"/>
                <w:bottom w:val="none" w:sz="0" w:space="0" w:color="auto"/>
                <w:right w:val="none" w:sz="0" w:space="0" w:color="auto"/>
              </w:divBdr>
            </w:div>
            <w:div w:id="1921795608">
              <w:marLeft w:val="0"/>
              <w:marRight w:val="0"/>
              <w:marTop w:val="0"/>
              <w:marBottom w:val="0"/>
              <w:divBdr>
                <w:top w:val="none" w:sz="0" w:space="0" w:color="auto"/>
                <w:left w:val="none" w:sz="0" w:space="0" w:color="auto"/>
                <w:bottom w:val="none" w:sz="0" w:space="0" w:color="auto"/>
                <w:right w:val="none" w:sz="0" w:space="0" w:color="auto"/>
              </w:divBdr>
            </w:div>
          </w:divsChild>
        </w:div>
        <w:div w:id="672297889">
          <w:marLeft w:val="0"/>
          <w:marRight w:val="0"/>
          <w:marTop w:val="0"/>
          <w:marBottom w:val="0"/>
          <w:divBdr>
            <w:top w:val="none" w:sz="0" w:space="0" w:color="auto"/>
            <w:left w:val="none" w:sz="0" w:space="0" w:color="auto"/>
            <w:bottom w:val="none" w:sz="0" w:space="0" w:color="auto"/>
            <w:right w:val="none" w:sz="0" w:space="0" w:color="auto"/>
          </w:divBdr>
          <w:divsChild>
            <w:div w:id="1986204000">
              <w:marLeft w:val="0"/>
              <w:marRight w:val="0"/>
              <w:marTop w:val="0"/>
              <w:marBottom w:val="0"/>
              <w:divBdr>
                <w:top w:val="none" w:sz="0" w:space="0" w:color="auto"/>
                <w:left w:val="none" w:sz="0" w:space="0" w:color="auto"/>
                <w:bottom w:val="none" w:sz="0" w:space="0" w:color="auto"/>
                <w:right w:val="none" w:sz="0" w:space="0" w:color="auto"/>
              </w:divBdr>
            </w:div>
          </w:divsChild>
        </w:div>
        <w:div w:id="683630589">
          <w:marLeft w:val="0"/>
          <w:marRight w:val="0"/>
          <w:marTop w:val="0"/>
          <w:marBottom w:val="0"/>
          <w:divBdr>
            <w:top w:val="none" w:sz="0" w:space="0" w:color="auto"/>
            <w:left w:val="none" w:sz="0" w:space="0" w:color="auto"/>
            <w:bottom w:val="none" w:sz="0" w:space="0" w:color="auto"/>
            <w:right w:val="none" w:sz="0" w:space="0" w:color="auto"/>
          </w:divBdr>
          <w:divsChild>
            <w:div w:id="1096680469">
              <w:marLeft w:val="0"/>
              <w:marRight w:val="0"/>
              <w:marTop w:val="0"/>
              <w:marBottom w:val="0"/>
              <w:divBdr>
                <w:top w:val="none" w:sz="0" w:space="0" w:color="auto"/>
                <w:left w:val="none" w:sz="0" w:space="0" w:color="auto"/>
                <w:bottom w:val="none" w:sz="0" w:space="0" w:color="auto"/>
                <w:right w:val="none" w:sz="0" w:space="0" w:color="auto"/>
              </w:divBdr>
            </w:div>
          </w:divsChild>
        </w:div>
        <w:div w:id="706220300">
          <w:marLeft w:val="0"/>
          <w:marRight w:val="0"/>
          <w:marTop w:val="0"/>
          <w:marBottom w:val="0"/>
          <w:divBdr>
            <w:top w:val="none" w:sz="0" w:space="0" w:color="auto"/>
            <w:left w:val="none" w:sz="0" w:space="0" w:color="auto"/>
            <w:bottom w:val="none" w:sz="0" w:space="0" w:color="auto"/>
            <w:right w:val="none" w:sz="0" w:space="0" w:color="auto"/>
          </w:divBdr>
          <w:divsChild>
            <w:div w:id="255479541">
              <w:marLeft w:val="0"/>
              <w:marRight w:val="0"/>
              <w:marTop w:val="0"/>
              <w:marBottom w:val="0"/>
              <w:divBdr>
                <w:top w:val="none" w:sz="0" w:space="0" w:color="auto"/>
                <w:left w:val="none" w:sz="0" w:space="0" w:color="auto"/>
                <w:bottom w:val="none" w:sz="0" w:space="0" w:color="auto"/>
                <w:right w:val="none" w:sz="0" w:space="0" w:color="auto"/>
              </w:divBdr>
            </w:div>
          </w:divsChild>
        </w:div>
        <w:div w:id="710036906">
          <w:marLeft w:val="0"/>
          <w:marRight w:val="0"/>
          <w:marTop w:val="0"/>
          <w:marBottom w:val="0"/>
          <w:divBdr>
            <w:top w:val="none" w:sz="0" w:space="0" w:color="auto"/>
            <w:left w:val="none" w:sz="0" w:space="0" w:color="auto"/>
            <w:bottom w:val="none" w:sz="0" w:space="0" w:color="auto"/>
            <w:right w:val="none" w:sz="0" w:space="0" w:color="auto"/>
          </w:divBdr>
          <w:divsChild>
            <w:div w:id="435174553">
              <w:marLeft w:val="0"/>
              <w:marRight w:val="0"/>
              <w:marTop w:val="0"/>
              <w:marBottom w:val="0"/>
              <w:divBdr>
                <w:top w:val="none" w:sz="0" w:space="0" w:color="auto"/>
                <w:left w:val="none" w:sz="0" w:space="0" w:color="auto"/>
                <w:bottom w:val="none" w:sz="0" w:space="0" w:color="auto"/>
                <w:right w:val="none" w:sz="0" w:space="0" w:color="auto"/>
              </w:divBdr>
            </w:div>
            <w:div w:id="529489380">
              <w:marLeft w:val="0"/>
              <w:marRight w:val="0"/>
              <w:marTop w:val="0"/>
              <w:marBottom w:val="0"/>
              <w:divBdr>
                <w:top w:val="none" w:sz="0" w:space="0" w:color="auto"/>
                <w:left w:val="none" w:sz="0" w:space="0" w:color="auto"/>
                <w:bottom w:val="none" w:sz="0" w:space="0" w:color="auto"/>
                <w:right w:val="none" w:sz="0" w:space="0" w:color="auto"/>
              </w:divBdr>
            </w:div>
            <w:div w:id="1087922250">
              <w:marLeft w:val="0"/>
              <w:marRight w:val="0"/>
              <w:marTop w:val="0"/>
              <w:marBottom w:val="0"/>
              <w:divBdr>
                <w:top w:val="none" w:sz="0" w:space="0" w:color="auto"/>
                <w:left w:val="none" w:sz="0" w:space="0" w:color="auto"/>
                <w:bottom w:val="none" w:sz="0" w:space="0" w:color="auto"/>
                <w:right w:val="none" w:sz="0" w:space="0" w:color="auto"/>
              </w:divBdr>
            </w:div>
          </w:divsChild>
        </w:div>
        <w:div w:id="714891735">
          <w:marLeft w:val="0"/>
          <w:marRight w:val="0"/>
          <w:marTop w:val="0"/>
          <w:marBottom w:val="0"/>
          <w:divBdr>
            <w:top w:val="none" w:sz="0" w:space="0" w:color="auto"/>
            <w:left w:val="none" w:sz="0" w:space="0" w:color="auto"/>
            <w:bottom w:val="none" w:sz="0" w:space="0" w:color="auto"/>
            <w:right w:val="none" w:sz="0" w:space="0" w:color="auto"/>
          </w:divBdr>
          <w:divsChild>
            <w:div w:id="360783961">
              <w:marLeft w:val="0"/>
              <w:marRight w:val="0"/>
              <w:marTop w:val="0"/>
              <w:marBottom w:val="0"/>
              <w:divBdr>
                <w:top w:val="none" w:sz="0" w:space="0" w:color="auto"/>
                <w:left w:val="none" w:sz="0" w:space="0" w:color="auto"/>
                <w:bottom w:val="none" w:sz="0" w:space="0" w:color="auto"/>
                <w:right w:val="none" w:sz="0" w:space="0" w:color="auto"/>
              </w:divBdr>
            </w:div>
            <w:div w:id="374239008">
              <w:marLeft w:val="0"/>
              <w:marRight w:val="0"/>
              <w:marTop w:val="0"/>
              <w:marBottom w:val="0"/>
              <w:divBdr>
                <w:top w:val="none" w:sz="0" w:space="0" w:color="auto"/>
                <w:left w:val="none" w:sz="0" w:space="0" w:color="auto"/>
                <w:bottom w:val="none" w:sz="0" w:space="0" w:color="auto"/>
                <w:right w:val="none" w:sz="0" w:space="0" w:color="auto"/>
              </w:divBdr>
            </w:div>
            <w:div w:id="1473328308">
              <w:marLeft w:val="0"/>
              <w:marRight w:val="0"/>
              <w:marTop w:val="0"/>
              <w:marBottom w:val="0"/>
              <w:divBdr>
                <w:top w:val="none" w:sz="0" w:space="0" w:color="auto"/>
                <w:left w:val="none" w:sz="0" w:space="0" w:color="auto"/>
                <w:bottom w:val="none" w:sz="0" w:space="0" w:color="auto"/>
                <w:right w:val="none" w:sz="0" w:space="0" w:color="auto"/>
              </w:divBdr>
            </w:div>
            <w:div w:id="2146577732">
              <w:marLeft w:val="0"/>
              <w:marRight w:val="0"/>
              <w:marTop w:val="0"/>
              <w:marBottom w:val="0"/>
              <w:divBdr>
                <w:top w:val="none" w:sz="0" w:space="0" w:color="auto"/>
                <w:left w:val="none" w:sz="0" w:space="0" w:color="auto"/>
                <w:bottom w:val="none" w:sz="0" w:space="0" w:color="auto"/>
                <w:right w:val="none" w:sz="0" w:space="0" w:color="auto"/>
              </w:divBdr>
            </w:div>
          </w:divsChild>
        </w:div>
        <w:div w:id="739639926">
          <w:marLeft w:val="0"/>
          <w:marRight w:val="0"/>
          <w:marTop w:val="0"/>
          <w:marBottom w:val="0"/>
          <w:divBdr>
            <w:top w:val="none" w:sz="0" w:space="0" w:color="auto"/>
            <w:left w:val="none" w:sz="0" w:space="0" w:color="auto"/>
            <w:bottom w:val="none" w:sz="0" w:space="0" w:color="auto"/>
            <w:right w:val="none" w:sz="0" w:space="0" w:color="auto"/>
          </w:divBdr>
          <w:divsChild>
            <w:div w:id="1784231898">
              <w:marLeft w:val="0"/>
              <w:marRight w:val="0"/>
              <w:marTop w:val="0"/>
              <w:marBottom w:val="0"/>
              <w:divBdr>
                <w:top w:val="none" w:sz="0" w:space="0" w:color="auto"/>
                <w:left w:val="none" w:sz="0" w:space="0" w:color="auto"/>
                <w:bottom w:val="none" w:sz="0" w:space="0" w:color="auto"/>
                <w:right w:val="none" w:sz="0" w:space="0" w:color="auto"/>
              </w:divBdr>
            </w:div>
          </w:divsChild>
        </w:div>
        <w:div w:id="746734633">
          <w:marLeft w:val="0"/>
          <w:marRight w:val="0"/>
          <w:marTop w:val="0"/>
          <w:marBottom w:val="0"/>
          <w:divBdr>
            <w:top w:val="none" w:sz="0" w:space="0" w:color="auto"/>
            <w:left w:val="none" w:sz="0" w:space="0" w:color="auto"/>
            <w:bottom w:val="none" w:sz="0" w:space="0" w:color="auto"/>
            <w:right w:val="none" w:sz="0" w:space="0" w:color="auto"/>
          </w:divBdr>
          <w:divsChild>
            <w:div w:id="1290478706">
              <w:marLeft w:val="0"/>
              <w:marRight w:val="0"/>
              <w:marTop w:val="0"/>
              <w:marBottom w:val="0"/>
              <w:divBdr>
                <w:top w:val="none" w:sz="0" w:space="0" w:color="auto"/>
                <w:left w:val="none" w:sz="0" w:space="0" w:color="auto"/>
                <w:bottom w:val="none" w:sz="0" w:space="0" w:color="auto"/>
                <w:right w:val="none" w:sz="0" w:space="0" w:color="auto"/>
              </w:divBdr>
            </w:div>
          </w:divsChild>
        </w:div>
        <w:div w:id="750662717">
          <w:marLeft w:val="0"/>
          <w:marRight w:val="0"/>
          <w:marTop w:val="0"/>
          <w:marBottom w:val="0"/>
          <w:divBdr>
            <w:top w:val="none" w:sz="0" w:space="0" w:color="auto"/>
            <w:left w:val="none" w:sz="0" w:space="0" w:color="auto"/>
            <w:bottom w:val="none" w:sz="0" w:space="0" w:color="auto"/>
            <w:right w:val="none" w:sz="0" w:space="0" w:color="auto"/>
          </w:divBdr>
          <w:divsChild>
            <w:div w:id="175581638">
              <w:marLeft w:val="0"/>
              <w:marRight w:val="0"/>
              <w:marTop w:val="0"/>
              <w:marBottom w:val="0"/>
              <w:divBdr>
                <w:top w:val="none" w:sz="0" w:space="0" w:color="auto"/>
                <w:left w:val="none" w:sz="0" w:space="0" w:color="auto"/>
                <w:bottom w:val="none" w:sz="0" w:space="0" w:color="auto"/>
                <w:right w:val="none" w:sz="0" w:space="0" w:color="auto"/>
              </w:divBdr>
            </w:div>
          </w:divsChild>
        </w:div>
        <w:div w:id="756369231">
          <w:marLeft w:val="0"/>
          <w:marRight w:val="0"/>
          <w:marTop w:val="0"/>
          <w:marBottom w:val="0"/>
          <w:divBdr>
            <w:top w:val="none" w:sz="0" w:space="0" w:color="auto"/>
            <w:left w:val="none" w:sz="0" w:space="0" w:color="auto"/>
            <w:bottom w:val="none" w:sz="0" w:space="0" w:color="auto"/>
            <w:right w:val="none" w:sz="0" w:space="0" w:color="auto"/>
          </w:divBdr>
          <w:divsChild>
            <w:div w:id="1776706872">
              <w:marLeft w:val="0"/>
              <w:marRight w:val="0"/>
              <w:marTop w:val="0"/>
              <w:marBottom w:val="0"/>
              <w:divBdr>
                <w:top w:val="none" w:sz="0" w:space="0" w:color="auto"/>
                <w:left w:val="none" w:sz="0" w:space="0" w:color="auto"/>
                <w:bottom w:val="none" w:sz="0" w:space="0" w:color="auto"/>
                <w:right w:val="none" w:sz="0" w:space="0" w:color="auto"/>
              </w:divBdr>
            </w:div>
          </w:divsChild>
        </w:div>
        <w:div w:id="771710119">
          <w:marLeft w:val="0"/>
          <w:marRight w:val="0"/>
          <w:marTop w:val="0"/>
          <w:marBottom w:val="0"/>
          <w:divBdr>
            <w:top w:val="none" w:sz="0" w:space="0" w:color="auto"/>
            <w:left w:val="none" w:sz="0" w:space="0" w:color="auto"/>
            <w:bottom w:val="none" w:sz="0" w:space="0" w:color="auto"/>
            <w:right w:val="none" w:sz="0" w:space="0" w:color="auto"/>
          </w:divBdr>
          <w:divsChild>
            <w:div w:id="174003239">
              <w:marLeft w:val="0"/>
              <w:marRight w:val="0"/>
              <w:marTop w:val="0"/>
              <w:marBottom w:val="0"/>
              <w:divBdr>
                <w:top w:val="none" w:sz="0" w:space="0" w:color="auto"/>
                <w:left w:val="none" w:sz="0" w:space="0" w:color="auto"/>
                <w:bottom w:val="none" w:sz="0" w:space="0" w:color="auto"/>
                <w:right w:val="none" w:sz="0" w:space="0" w:color="auto"/>
              </w:divBdr>
            </w:div>
            <w:div w:id="2119373382">
              <w:marLeft w:val="0"/>
              <w:marRight w:val="0"/>
              <w:marTop w:val="0"/>
              <w:marBottom w:val="0"/>
              <w:divBdr>
                <w:top w:val="none" w:sz="0" w:space="0" w:color="auto"/>
                <w:left w:val="none" w:sz="0" w:space="0" w:color="auto"/>
                <w:bottom w:val="none" w:sz="0" w:space="0" w:color="auto"/>
                <w:right w:val="none" w:sz="0" w:space="0" w:color="auto"/>
              </w:divBdr>
            </w:div>
            <w:div w:id="2129815556">
              <w:marLeft w:val="0"/>
              <w:marRight w:val="0"/>
              <w:marTop w:val="0"/>
              <w:marBottom w:val="0"/>
              <w:divBdr>
                <w:top w:val="none" w:sz="0" w:space="0" w:color="auto"/>
                <w:left w:val="none" w:sz="0" w:space="0" w:color="auto"/>
                <w:bottom w:val="none" w:sz="0" w:space="0" w:color="auto"/>
                <w:right w:val="none" w:sz="0" w:space="0" w:color="auto"/>
              </w:divBdr>
            </w:div>
          </w:divsChild>
        </w:div>
        <w:div w:id="772091095">
          <w:marLeft w:val="0"/>
          <w:marRight w:val="0"/>
          <w:marTop w:val="0"/>
          <w:marBottom w:val="0"/>
          <w:divBdr>
            <w:top w:val="none" w:sz="0" w:space="0" w:color="auto"/>
            <w:left w:val="none" w:sz="0" w:space="0" w:color="auto"/>
            <w:bottom w:val="none" w:sz="0" w:space="0" w:color="auto"/>
            <w:right w:val="none" w:sz="0" w:space="0" w:color="auto"/>
          </w:divBdr>
          <w:divsChild>
            <w:div w:id="1534920309">
              <w:marLeft w:val="0"/>
              <w:marRight w:val="0"/>
              <w:marTop w:val="0"/>
              <w:marBottom w:val="0"/>
              <w:divBdr>
                <w:top w:val="none" w:sz="0" w:space="0" w:color="auto"/>
                <w:left w:val="none" w:sz="0" w:space="0" w:color="auto"/>
                <w:bottom w:val="none" w:sz="0" w:space="0" w:color="auto"/>
                <w:right w:val="none" w:sz="0" w:space="0" w:color="auto"/>
              </w:divBdr>
            </w:div>
          </w:divsChild>
        </w:div>
        <w:div w:id="786851567">
          <w:marLeft w:val="0"/>
          <w:marRight w:val="0"/>
          <w:marTop w:val="0"/>
          <w:marBottom w:val="0"/>
          <w:divBdr>
            <w:top w:val="none" w:sz="0" w:space="0" w:color="auto"/>
            <w:left w:val="none" w:sz="0" w:space="0" w:color="auto"/>
            <w:bottom w:val="none" w:sz="0" w:space="0" w:color="auto"/>
            <w:right w:val="none" w:sz="0" w:space="0" w:color="auto"/>
          </w:divBdr>
          <w:divsChild>
            <w:div w:id="645207573">
              <w:marLeft w:val="0"/>
              <w:marRight w:val="0"/>
              <w:marTop w:val="0"/>
              <w:marBottom w:val="0"/>
              <w:divBdr>
                <w:top w:val="none" w:sz="0" w:space="0" w:color="auto"/>
                <w:left w:val="none" w:sz="0" w:space="0" w:color="auto"/>
                <w:bottom w:val="none" w:sz="0" w:space="0" w:color="auto"/>
                <w:right w:val="none" w:sz="0" w:space="0" w:color="auto"/>
              </w:divBdr>
            </w:div>
          </w:divsChild>
        </w:div>
        <w:div w:id="792141448">
          <w:marLeft w:val="0"/>
          <w:marRight w:val="0"/>
          <w:marTop w:val="0"/>
          <w:marBottom w:val="0"/>
          <w:divBdr>
            <w:top w:val="none" w:sz="0" w:space="0" w:color="auto"/>
            <w:left w:val="none" w:sz="0" w:space="0" w:color="auto"/>
            <w:bottom w:val="none" w:sz="0" w:space="0" w:color="auto"/>
            <w:right w:val="none" w:sz="0" w:space="0" w:color="auto"/>
          </w:divBdr>
          <w:divsChild>
            <w:div w:id="567804590">
              <w:marLeft w:val="0"/>
              <w:marRight w:val="0"/>
              <w:marTop w:val="0"/>
              <w:marBottom w:val="0"/>
              <w:divBdr>
                <w:top w:val="none" w:sz="0" w:space="0" w:color="auto"/>
                <w:left w:val="none" w:sz="0" w:space="0" w:color="auto"/>
                <w:bottom w:val="none" w:sz="0" w:space="0" w:color="auto"/>
                <w:right w:val="none" w:sz="0" w:space="0" w:color="auto"/>
              </w:divBdr>
            </w:div>
            <w:div w:id="1740983866">
              <w:marLeft w:val="0"/>
              <w:marRight w:val="0"/>
              <w:marTop w:val="0"/>
              <w:marBottom w:val="0"/>
              <w:divBdr>
                <w:top w:val="none" w:sz="0" w:space="0" w:color="auto"/>
                <w:left w:val="none" w:sz="0" w:space="0" w:color="auto"/>
                <w:bottom w:val="none" w:sz="0" w:space="0" w:color="auto"/>
                <w:right w:val="none" w:sz="0" w:space="0" w:color="auto"/>
              </w:divBdr>
            </w:div>
            <w:div w:id="2066294534">
              <w:marLeft w:val="0"/>
              <w:marRight w:val="0"/>
              <w:marTop w:val="0"/>
              <w:marBottom w:val="0"/>
              <w:divBdr>
                <w:top w:val="none" w:sz="0" w:space="0" w:color="auto"/>
                <w:left w:val="none" w:sz="0" w:space="0" w:color="auto"/>
                <w:bottom w:val="none" w:sz="0" w:space="0" w:color="auto"/>
                <w:right w:val="none" w:sz="0" w:space="0" w:color="auto"/>
              </w:divBdr>
            </w:div>
          </w:divsChild>
        </w:div>
        <w:div w:id="798688244">
          <w:marLeft w:val="0"/>
          <w:marRight w:val="0"/>
          <w:marTop w:val="0"/>
          <w:marBottom w:val="0"/>
          <w:divBdr>
            <w:top w:val="none" w:sz="0" w:space="0" w:color="auto"/>
            <w:left w:val="none" w:sz="0" w:space="0" w:color="auto"/>
            <w:bottom w:val="none" w:sz="0" w:space="0" w:color="auto"/>
            <w:right w:val="none" w:sz="0" w:space="0" w:color="auto"/>
          </w:divBdr>
          <w:divsChild>
            <w:div w:id="1737587241">
              <w:marLeft w:val="0"/>
              <w:marRight w:val="0"/>
              <w:marTop w:val="0"/>
              <w:marBottom w:val="0"/>
              <w:divBdr>
                <w:top w:val="none" w:sz="0" w:space="0" w:color="auto"/>
                <w:left w:val="none" w:sz="0" w:space="0" w:color="auto"/>
                <w:bottom w:val="none" w:sz="0" w:space="0" w:color="auto"/>
                <w:right w:val="none" w:sz="0" w:space="0" w:color="auto"/>
              </w:divBdr>
            </w:div>
          </w:divsChild>
        </w:div>
        <w:div w:id="803622949">
          <w:marLeft w:val="0"/>
          <w:marRight w:val="0"/>
          <w:marTop w:val="0"/>
          <w:marBottom w:val="0"/>
          <w:divBdr>
            <w:top w:val="none" w:sz="0" w:space="0" w:color="auto"/>
            <w:left w:val="none" w:sz="0" w:space="0" w:color="auto"/>
            <w:bottom w:val="none" w:sz="0" w:space="0" w:color="auto"/>
            <w:right w:val="none" w:sz="0" w:space="0" w:color="auto"/>
          </w:divBdr>
          <w:divsChild>
            <w:div w:id="1271399309">
              <w:marLeft w:val="0"/>
              <w:marRight w:val="0"/>
              <w:marTop w:val="0"/>
              <w:marBottom w:val="0"/>
              <w:divBdr>
                <w:top w:val="none" w:sz="0" w:space="0" w:color="auto"/>
                <w:left w:val="none" w:sz="0" w:space="0" w:color="auto"/>
                <w:bottom w:val="none" w:sz="0" w:space="0" w:color="auto"/>
                <w:right w:val="none" w:sz="0" w:space="0" w:color="auto"/>
              </w:divBdr>
            </w:div>
          </w:divsChild>
        </w:div>
        <w:div w:id="829565260">
          <w:marLeft w:val="0"/>
          <w:marRight w:val="0"/>
          <w:marTop w:val="0"/>
          <w:marBottom w:val="0"/>
          <w:divBdr>
            <w:top w:val="none" w:sz="0" w:space="0" w:color="auto"/>
            <w:left w:val="none" w:sz="0" w:space="0" w:color="auto"/>
            <w:bottom w:val="none" w:sz="0" w:space="0" w:color="auto"/>
            <w:right w:val="none" w:sz="0" w:space="0" w:color="auto"/>
          </w:divBdr>
          <w:divsChild>
            <w:div w:id="152719967">
              <w:marLeft w:val="0"/>
              <w:marRight w:val="0"/>
              <w:marTop w:val="0"/>
              <w:marBottom w:val="0"/>
              <w:divBdr>
                <w:top w:val="none" w:sz="0" w:space="0" w:color="auto"/>
                <w:left w:val="none" w:sz="0" w:space="0" w:color="auto"/>
                <w:bottom w:val="none" w:sz="0" w:space="0" w:color="auto"/>
                <w:right w:val="none" w:sz="0" w:space="0" w:color="auto"/>
              </w:divBdr>
            </w:div>
          </w:divsChild>
        </w:div>
        <w:div w:id="843399407">
          <w:marLeft w:val="0"/>
          <w:marRight w:val="0"/>
          <w:marTop w:val="0"/>
          <w:marBottom w:val="0"/>
          <w:divBdr>
            <w:top w:val="none" w:sz="0" w:space="0" w:color="auto"/>
            <w:left w:val="none" w:sz="0" w:space="0" w:color="auto"/>
            <w:bottom w:val="none" w:sz="0" w:space="0" w:color="auto"/>
            <w:right w:val="none" w:sz="0" w:space="0" w:color="auto"/>
          </w:divBdr>
          <w:divsChild>
            <w:div w:id="86274837">
              <w:marLeft w:val="0"/>
              <w:marRight w:val="0"/>
              <w:marTop w:val="0"/>
              <w:marBottom w:val="0"/>
              <w:divBdr>
                <w:top w:val="none" w:sz="0" w:space="0" w:color="auto"/>
                <w:left w:val="none" w:sz="0" w:space="0" w:color="auto"/>
                <w:bottom w:val="none" w:sz="0" w:space="0" w:color="auto"/>
                <w:right w:val="none" w:sz="0" w:space="0" w:color="auto"/>
              </w:divBdr>
            </w:div>
            <w:div w:id="208033069">
              <w:marLeft w:val="0"/>
              <w:marRight w:val="0"/>
              <w:marTop w:val="0"/>
              <w:marBottom w:val="0"/>
              <w:divBdr>
                <w:top w:val="none" w:sz="0" w:space="0" w:color="auto"/>
                <w:left w:val="none" w:sz="0" w:space="0" w:color="auto"/>
                <w:bottom w:val="none" w:sz="0" w:space="0" w:color="auto"/>
                <w:right w:val="none" w:sz="0" w:space="0" w:color="auto"/>
              </w:divBdr>
            </w:div>
            <w:div w:id="631594478">
              <w:marLeft w:val="0"/>
              <w:marRight w:val="0"/>
              <w:marTop w:val="0"/>
              <w:marBottom w:val="0"/>
              <w:divBdr>
                <w:top w:val="none" w:sz="0" w:space="0" w:color="auto"/>
                <w:left w:val="none" w:sz="0" w:space="0" w:color="auto"/>
                <w:bottom w:val="none" w:sz="0" w:space="0" w:color="auto"/>
                <w:right w:val="none" w:sz="0" w:space="0" w:color="auto"/>
              </w:divBdr>
            </w:div>
          </w:divsChild>
        </w:div>
        <w:div w:id="869027733">
          <w:marLeft w:val="0"/>
          <w:marRight w:val="0"/>
          <w:marTop w:val="0"/>
          <w:marBottom w:val="0"/>
          <w:divBdr>
            <w:top w:val="none" w:sz="0" w:space="0" w:color="auto"/>
            <w:left w:val="none" w:sz="0" w:space="0" w:color="auto"/>
            <w:bottom w:val="none" w:sz="0" w:space="0" w:color="auto"/>
            <w:right w:val="none" w:sz="0" w:space="0" w:color="auto"/>
          </w:divBdr>
          <w:divsChild>
            <w:div w:id="2119179574">
              <w:marLeft w:val="0"/>
              <w:marRight w:val="0"/>
              <w:marTop w:val="0"/>
              <w:marBottom w:val="0"/>
              <w:divBdr>
                <w:top w:val="none" w:sz="0" w:space="0" w:color="auto"/>
                <w:left w:val="none" w:sz="0" w:space="0" w:color="auto"/>
                <w:bottom w:val="none" w:sz="0" w:space="0" w:color="auto"/>
                <w:right w:val="none" w:sz="0" w:space="0" w:color="auto"/>
              </w:divBdr>
            </w:div>
          </w:divsChild>
        </w:div>
        <w:div w:id="870189806">
          <w:marLeft w:val="0"/>
          <w:marRight w:val="0"/>
          <w:marTop w:val="0"/>
          <w:marBottom w:val="0"/>
          <w:divBdr>
            <w:top w:val="none" w:sz="0" w:space="0" w:color="auto"/>
            <w:left w:val="none" w:sz="0" w:space="0" w:color="auto"/>
            <w:bottom w:val="none" w:sz="0" w:space="0" w:color="auto"/>
            <w:right w:val="none" w:sz="0" w:space="0" w:color="auto"/>
          </w:divBdr>
          <w:divsChild>
            <w:div w:id="502014583">
              <w:marLeft w:val="0"/>
              <w:marRight w:val="0"/>
              <w:marTop w:val="0"/>
              <w:marBottom w:val="0"/>
              <w:divBdr>
                <w:top w:val="none" w:sz="0" w:space="0" w:color="auto"/>
                <w:left w:val="none" w:sz="0" w:space="0" w:color="auto"/>
                <w:bottom w:val="none" w:sz="0" w:space="0" w:color="auto"/>
                <w:right w:val="none" w:sz="0" w:space="0" w:color="auto"/>
              </w:divBdr>
            </w:div>
          </w:divsChild>
        </w:div>
        <w:div w:id="932713157">
          <w:marLeft w:val="0"/>
          <w:marRight w:val="0"/>
          <w:marTop w:val="0"/>
          <w:marBottom w:val="0"/>
          <w:divBdr>
            <w:top w:val="none" w:sz="0" w:space="0" w:color="auto"/>
            <w:left w:val="none" w:sz="0" w:space="0" w:color="auto"/>
            <w:bottom w:val="none" w:sz="0" w:space="0" w:color="auto"/>
            <w:right w:val="none" w:sz="0" w:space="0" w:color="auto"/>
          </w:divBdr>
          <w:divsChild>
            <w:div w:id="798840456">
              <w:marLeft w:val="0"/>
              <w:marRight w:val="0"/>
              <w:marTop w:val="0"/>
              <w:marBottom w:val="0"/>
              <w:divBdr>
                <w:top w:val="none" w:sz="0" w:space="0" w:color="auto"/>
                <w:left w:val="none" w:sz="0" w:space="0" w:color="auto"/>
                <w:bottom w:val="none" w:sz="0" w:space="0" w:color="auto"/>
                <w:right w:val="none" w:sz="0" w:space="0" w:color="auto"/>
              </w:divBdr>
            </w:div>
          </w:divsChild>
        </w:div>
        <w:div w:id="944069913">
          <w:marLeft w:val="0"/>
          <w:marRight w:val="0"/>
          <w:marTop w:val="0"/>
          <w:marBottom w:val="0"/>
          <w:divBdr>
            <w:top w:val="none" w:sz="0" w:space="0" w:color="auto"/>
            <w:left w:val="none" w:sz="0" w:space="0" w:color="auto"/>
            <w:bottom w:val="none" w:sz="0" w:space="0" w:color="auto"/>
            <w:right w:val="none" w:sz="0" w:space="0" w:color="auto"/>
          </w:divBdr>
          <w:divsChild>
            <w:div w:id="2124684752">
              <w:marLeft w:val="0"/>
              <w:marRight w:val="0"/>
              <w:marTop w:val="0"/>
              <w:marBottom w:val="0"/>
              <w:divBdr>
                <w:top w:val="none" w:sz="0" w:space="0" w:color="auto"/>
                <w:left w:val="none" w:sz="0" w:space="0" w:color="auto"/>
                <w:bottom w:val="none" w:sz="0" w:space="0" w:color="auto"/>
                <w:right w:val="none" w:sz="0" w:space="0" w:color="auto"/>
              </w:divBdr>
            </w:div>
          </w:divsChild>
        </w:div>
        <w:div w:id="946929973">
          <w:marLeft w:val="0"/>
          <w:marRight w:val="0"/>
          <w:marTop w:val="0"/>
          <w:marBottom w:val="0"/>
          <w:divBdr>
            <w:top w:val="none" w:sz="0" w:space="0" w:color="auto"/>
            <w:left w:val="none" w:sz="0" w:space="0" w:color="auto"/>
            <w:bottom w:val="none" w:sz="0" w:space="0" w:color="auto"/>
            <w:right w:val="none" w:sz="0" w:space="0" w:color="auto"/>
          </w:divBdr>
          <w:divsChild>
            <w:div w:id="112099318">
              <w:marLeft w:val="0"/>
              <w:marRight w:val="0"/>
              <w:marTop w:val="0"/>
              <w:marBottom w:val="0"/>
              <w:divBdr>
                <w:top w:val="none" w:sz="0" w:space="0" w:color="auto"/>
                <w:left w:val="none" w:sz="0" w:space="0" w:color="auto"/>
                <w:bottom w:val="none" w:sz="0" w:space="0" w:color="auto"/>
                <w:right w:val="none" w:sz="0" w:space="0" w:color="auto"/>
              </w:divBdr>
            </w:div>
          </w:divsChild>
        </w:div>
        <w:div w:id="972904362">
          <w:marLeft w:val="0"/>
          <w:marRight w:val="0"/>
          <w:marTop w:val="0"/>
          <w:marBottom w:val="0"/>
          <w:divBdr>
            <w:top w:val="none" w:sz="0" w:space="0" w:color="auto"/>
            <w:left w:val="none" w:sz="0" w:space="0" w:color="auto"/>
            <w:bottom w:val="none" w:sz="0" w:space="0" w:color="auto"/>
            <w:right w:val="none" w:sz="0" w:space="0" w:color="auto"/>
          </w:divBdr>
          <w:divsChild>
            <w:div w:id="674040644">
              <w:marLeft w:val="0"/>
              <w:marRight w:val="0"/>
              <w:marTop w:val="0"/>
              <w:marBottom w:val="0"/>
              <w:divBdr>
                <w:top w:val="none" w:sz="0" w:space="0" w:color="auto"/>
                <w:left w:val="none" w:sz="0" w:space="0" w:color="auto"/>
                <w:bottom w:val="none" w:sz="0" w:space="0" w:color="auto"/>
                <w:right w:val="none" w:sz="0" w:space="0" w:color="auto"/>
              </w:divBdr>
            </w:div>
          </w:divsChild>
        </w:div>
        <w:div w:id="991372579">
          <w:marLeft w:val="0"/>
          <w:marRight w:val="0"/>
          <w:marTop w:val="0"/>
          <w:marBottom w:val="0"/>
          <w:divBdr>
            <w:top w:val="none" w:sz="0" w:space="0" w:color="auto"/>
            <w:left w:val="none" w:sz="0" w:space="0" w:color="auto"/>
            <w:bottom w:val="none" w:sz="0" w:space="0" w:color="auto"/>
            <w:right w:val="none" w:sz="0" w:space="0" w:color="auto"/>
          </w:divBdr>
          <w:divsChild>
            <w:div w:id="309792313">
              <w:marLeft w:val="0"/>
              <w:marRight w:val="0"/>
              <w:marTop w:val="0"/>
              <w:marBottom w:val="0"/>
              <w:divBdr>
                <w:top w:val="none" w:sz="0" w:space="0" w:color="auto"/>
                <w:left w:val="none" w:sz="0" w:space="0" w:color="auto"/>
                <w:bottom w:val="none" w:sz="0" w:space="0" w:color="auto"/>
                <w:right w:val="none" w:sz="0" w:space="0" w:color="auto"/>
              </w:divBdr>
            </w:div>
          </w:divsChild>
        </w:div>
        <w:div w:id="996106529">
          <w:marLeft w:val="0"/>
          <w:marRight w:val="0"/>
          <w:marTop w:val="0"/>
          <w:marBottom w:val="0"/>
          <w:divBdr>
            <w:top w:val="none" w:sz="0" w:space="0" w:color="auto"/>
            <w:left w:val="none" w:sz="0" w:space="0" w:color="auto"/>
            <w:bottom w:val="none" w:sz="0" w:space="0" w:color="auto"/>
            <w:right w:val="none" w:sz="0" w:space="0" w:color="auto"/>
          </w:divBdr>
          <w:divsChild>
            <w:div w:id="1236479197">
              <w:marLeft w:val="0"/>
              <w:marRight w:val="0"/>
              <w:marTop w:val="0"/>
              <w:marBottom w:val="0"/>
              <w:divBdr>
                <w:top w:val="none" w:sz="0" w:space="0" w:color="auto"/>
                <w:left w:val="none" w:sz="0" w:space="0" w:color="auto"/>
                <w:bottom w:val="none" w:sz="0" w:space="0" w:color="auto"/>
                <w:right w:val="none" w:sz="0" w:space="0" w:color="auto"/>
              </w:divBdr>
            </w:div>
          </w:divsChild>
        </w:div>
        <w:div w:id="1000354684">
          <w:marLeft w:val="0"/>
          <w:marRight w:val="0"/>
          <w:marTop w:val="0"/>
          <w:marBottom w:val="0"/>
          <w:divBdr>
            <w:top w:val="none" w:sz="0" w:space="0" w:color="auto"/>
            <w:left w:val="none" w:sz="0" w:space="0" w:color="auto"/>
            <w:bottom w:val="none" w:sz="0" w:space="0" w:color="auto"/>
            <w:right w:val="none" w:sz="0" w:space="0" w:color="auto"/>
          </w:divBdr>
          <w:divsChild>
            <w:div w:id="651061398">
              <w:marLeft w:val="0"/>
              <w:marRight w:val="0"/>
              <w:marTop w:val="0"/>
              <w:marBottom w:val="0"/>
              <w:divBdr>
                <w:top w:val="none" w:sz="0" w:space="0" w:color="auto"/>
                <w:left w:val="none" w:sz="0" w:space="0" w:color="auto"/>
                <w:bottom w:val="none" w:sz="0" w:space="0" w:color="auto"/>
                <w:right w:val="none" w:sz="0" w:space="0" w:color="auto"/>
              </w:divBdr>
            </w:div>
            <w:div w:id="1590429668">
              <w:marLeft w:val="0"/>
              <w:marRight w:val="0"/>
              <w:marTop w:val="0"/>
              <w:marBottom w:val="0"/>
              <w:divBdr>
                <w:top w:val="none" w:sz="0" w:space="0" w:color="auto"/>
                <w:left w:val="none" w:sz="0" w:space="0" w:color="auto"/>
                <w:bottom w:val="none" w:sz="0" w:space="0" w:color="auto"/>
                <w:right w:val="none" w:sz="0" w:space="0" w:color="auto"/>
              </w:divBdr>
            </w:div>
            <w:div w:id="1997487666">
              <w:marLeft w:val="0"/>
              <w:marRight w:val="0"/>
              <w:marTop w:val="0"/>
              <w:marBottom w:val="0"/>
              <w:divBdr>
                <w:top w:val="none" w:sz="0" w:space="0" w:color="auto"/>
                <w:left w:val="none" w:sz="0" w:space="0" w:color="auto"/>
                <w:bottom w:val="none" w:sz="0" w:space="0" w:color="auto"/>
                <w:right w:val="none" w:sz="0" w:space="0" w:color="auto"/>
              </w:divBdr>
            </w:div>
          </w:divsChild>
        </w:div>
        <w:div w:id="1022559216">
          <w:marLeft w:val="0"/>
          <w:marRight w:val="0"/>
          <w:marTop w:val="0"/>
          <w:marBottom w:val="0"/>
          <w:divBdr>
            <w:top w:val="none" w:sz="0" w:space="0" w:color="auto"/>
            <w:left w:val="none" w:sz="0" w:space="0" w:color="auto"/>
            <w:bottom w:val="none" w:sz="0" w:space="0" w:color="auto"/>
            <w:right w:val="none" w:sz="0" w:space="0" w:color="auto"/>
          </w:divBdr>
          <w:divsChild>
            <w:div w:id="1002708712">
              <w:marLeft w:val="0"/>
              <w:marRight w:val="0"/>
              <w:marTop w:val="0"/>
              <w:marBottom w:val="0"/>
              <w:divBdr>
                <w:top w:val="none" w:sz="0" w:space="0" w:color="auto"/>
                <w:left w:val="none" w:sz="0" w:space="0" w:color="auto"/>
                <w:bottom w:val="none" w:sz="0" w:space="0" w:color="auto"/>
                <w:right w:val="none" w:sz="0" w:space="0" w:color="auto"/>
              </w:divBdr>
            </w:div>
          </w:divsChild>
        </w:div>
        <w:div w:id="1027869095">
          <w:marLeft w:val="0"/>
          <w:marRight w:val="0"/>
          <w:marTop w:val="0"/>
          <w:marBottom w:val="0"/>
          <w:divBdr>
            <w:top w:val="none" w:sz="0" w:space="0" w:color="auto"/>
            <w:left w:val="none" w:sz="0" w:space="0" w:color="auto"/>
            <w:bottom w:val="none" w:sz="0" w:space="0" w:color="auto"/>
            <w:right w:val="none" w:sz="0" w:space="0" w:color="auto"/>
          </w:divBdr>
          <w:divsChild>
            <w:div w:id="583998240">
              <w:marLeft w:val="0"/>
              <w:marRight w:val="0"/>
              <w:marTop w:val="0"/>
              <w:marBottom w:val="0"/>
              <w:divBdr>
                <w:top w:val="none" w:sz="0" w:space="0" w:color="auto"/>
                <w:left w:val="none" w:sz="0" w:space="0" w:color="auto"/>
                <w:bottom w:val="none" w:sz="0" w:space="0" w:color="auto"/>
                <w:right w:val="none" w:sz="0" w:space="0" w:color="auto"/>
              </w:divBdr>
            </w:div>
            <w:div w:id="650410184">
              <w:marLeft w:val="0"/>
              <w:marRight w:val="0"/>
              <w:marTop w:val="0"/>
              <w:marBottom w:val="0"/>
              <w:divBdr>
                <w:top w:val="none" w:sz="0" w:space="0" w:color="auto"/>
                <w:left w:val="none" w:sz="0" w:space="0" w:color="auto"/>
                <w:bottom w:val="none" w:sz="0" w:space="0" w:color="auto"/>
                <w:right w:val="none" w:sz="0" w:space="0" w:color="auto"/>
              </w:divBdr>
            </w:div>
            <w:div w:id="851263059">
              <w:marLeft w:val="0"/>
              <w:marRight w:val="0"/>
              <w:marTop w:val="0"/>
              <w:marBottom w:val="0"/>
              <w:divBdr>
                <w:top w:val="none" w:sz="0" w:space="0" w:color="auto"/>
                <w:left w:val="none" w:sz="0" w:space="0" w:color="auto"/>
                <w:bottom w:val="none" w:sz="0" w:space="0" w:color="auto"/>
                <w:right w:val="none" w:sz="0" w:space="0" w:color="auto"/>
              </w:divBdr>
            </w:div>
          </w:divsChild>
        </w:div>
        <w:div w:id="1034235429">
          <w:marLeft w:val="0"/>
          <w:marRight w:val="0"/>
          <w:marTop w:val="0"/>
          <w:marBottom w:val="0"/>
          <w:divBdr>
            <w:top w:val="none" w:sz="0" w:space="0" w:color="auto"/>
            <w:left w:val="none" w:sz="0" w:space="0" w:color="auto"/>
            <w:bottom w:val="none" w:sz="0" w:space="0" w:color="auto"/>
            <w:right w:val="none" w:sz="0" w:space="0" w:color="auto"/>
          </w:divBdr>
          <w:divsChild>
            <w:div w:id="1091244975">
              <w:marLeft w:val="0"/>
              <w:marRight w:val="0"/>
              <w:marTop w:val="0"/>
              <w:marBottom w:val="0"/>
              <w:divBdr>
                <w:top w:val="none" w:sz="0" w:space="0" w:color="auto"/>
                <w:left w:val="none" w:sz="0" w:space="0" w:color="auto"/>
                <w:bottom w:val="none" w:sz="0" w:space="0" w:color="auto"/>
                <w:right w:val="none" w:sz="0" w:space="0" w:color="auto"/>
              </w:divBdr>
            </w:div>
            <w:div w:id="1152522133">
              <w:marLeft w:val="0"/>
              <w:marRight w:val="0"/>
              <w:marTop w:val="0"/>
              <w:marBottom w:val="0"/>
              <w:divBdr>
                <w:top w:val="none" w:sz="0" w:space="0" w:color="auto"/>
                <w:left w:val="none" w:sz="0" w:space="0" w:color="auto"/>
                <w:bottom w:val="none" w:sz="0" w:space="0" w:color="auto"/>
                <w:right w:val="none" w:sz="0" w:space="0" w:color="auto"/>
              </w:divBdr>
            </w:div>
            <w:div w:id="1570186851">
              <w:marLeft w:val="0"/>
              <w:marRight w:val="0"/>
              <w:marTop w:val="0"/>
              <w:marBottom w:val="0"/>
              <w:divBdr>
                <w:top w:val="none" w:sz="0" w:space="0" w:color="auto"/>
                <w:left w:val="none" w:sz="0" w:space="0" w:color="auto"/>
                <w:bottom w:val="none" w:sz="0" w:space="0" w:color="auto"/>
                <w:right w:val="none" w:sz="0" w:space="0" w:color="auto"/>
              </w:divBdr>
            </w:div>
          </w:divsChild>
        </w:div>
        <w:div w:id="1039403152">
          <w:marLeft w:val="0"/>
          <w:marRight w:val="0"/>
          <w:marTop w:val="0"/>
          <w:marBottom w:val="0"/>
          <w:divBdr>
            <w:top w:val="none" w:sz="0" w:space="0" w:color="auto"/>
            <w:left w:val="none" w:sz="0" w:space="0" w:color="auto"/>
            <w:bottom w:val="none" w:sz="0" w:space="0" w:color="auto"/>
            <w:right w:val="none" w:sz="0" w:space="0" w:color="auto"/>
          </w:divBdr>
          <w:divsChild>
            <w:div w:id="450055989">
              <w:marLeft w:val="0"/>
              <w:marRight w:val="0"/>
              <w:marTop w:val="0"/>
              <w:marBottom w:val="0"/>
              <w:divBdr>
                <w:top w:val="none" w:sz="0" w:space="0" w:color="auto"/>
                <w:left w:val="none" w:sz="0" w:space="0" w:color="auto"/>
                <w:bottom w:val="none" w:sz="0" w:space="0" w:color="auto"/>
                <w:right w:val="none" w:sz="0" w:space="0" w:color="auto"/>
              </w:divBdr>
            </w:div>
            <w:div w:id="508914791">
              <w:marLeft w:val="0"/>
              <w:marRight w:val="0"/>
              <w:marTop w:val="0"/>
              <w:marBottom w:val="0"/>
              <w:divBdr>
                <w:top w:val="none" w:sz="0" w:space="0" w:color="auto"/>
                <w:left w:val="none" w:sz="0" w:space="0" w:color="auto"/>
                <w:bottom w:val="none" w:sz="0" w:space="0" w:color="auto"/>
                <w:right w:val="none" w:sz="0" w:space="0" w:color="auto"/>
              </w:divBdr>
            </w:div>
            <w:div w:id="1151337433">
              <w:marLeft w:val="0"/>
              <w:marRight w:val="0"/>
              <w:marTop w:val="0"/>
              <w:marBottom w:val="0"/>
              <w:divBdr>
                <w:top w:val="none" w:sz="0" w:space="0" w:color="auto"/>
                <w:left w:val="none" w:sz="0" w:space="0" w:color="auto"/>
                <w:bottom w:val="none" w:sz="0" w:space="0" w:color="auto"/>
                <w:right w:val="none" w:sz="0" w:space="0" w:color="auto"/>
              </w:divBdr>
            </w:div>
          </w:divsChild>
        </w:div>
        <w:div w:id="1071344454">
          <w:marLeft w:val="0"/>
          <w:marRight w:val="0"/>
          <w:marTop w:val="0"/>
          <w:marBottom w:val="0"/>
          <w:divBdr>
            <w:top w:val="none" w:sz="0" w:space="0" w:color="auto"/>
            <w:left w:val="none" w:sz="0" w:space="0" w:color="auto"/>
            <w:bottom w:val="none" w:sz="0" w:space="0" w:color="auto"/>
            <w:right w:val="none" w:sz="0" w:space="0" w:color="auto"/>
          </w:divBdr>
          <w:divsChild>
            <w:div w:id="2137603275">
              <w:marLeft w:val="0"/>
              <w:marRight w:val="0"/>
              <w:marTop w:val="0"/>
              <w:marBottom w:val="0"/>
              <w:divBdr>
                <w:top w:val="none" w:sz="0" w:space="0" w:color="auto"/>
                <w:left w:val="none" w:sz="0" w:space="0" w:color="auto"/>
                <w:bottom w:val="none" w:sz="0" w:space="0" w:color="auto"/>
                <w:right w:val="none" w:sz="0" w:space="0" w:color="auto"/>
              </w:divBdr>
            </w:div>
          </w:divsChild>
        </w:div>
        <w:div w:id="1084374455">
          <w:marLeft w:val="0"/>
          <w:marRight w:val="0"/>
          <w:marTop w:val="0"/>
          <w:marBottom w:val="0"/>
          <w:divBdr>
            <w:top w:val="none" w:sz="0" w:space="0" w:color="auto"/>
            <w:left w:val="none" w:sz="0" w:space="0" w:color="auto"/>
            <w:bottom w:val="none" w:sz="0" w:space="0" w:color="auto"/>
            <w:right w:val="none" w:sz="0" w:space="0" w:color="auto"/>
          </w:divBdr>
          <w:divsChild>
            <w:div w:id="1330519761">
              <w:marLeft w:val="0"/>
              <w:marRight w:val="0"/>
              <w:marTop w:val="0"/>
              <w:marBottom w:val="0"/>
              <w:divBdr>
                <w:top w:val="none" w:sz="0" w:space="0" w:color="auto"/>
                <w:left w:val="none" w:sz="0" w:space="0" w:color="auto"/>
                <w:bottom w:val="none" w:sz="0" w:space="0" w:color="auto"/>
                <w:right w:val="none" w:sz="0" w:space="0" w:color="auto"/>
              </w:divBdr>
            </w:div>
          </w:divsChild>
        </w:div>
        <w:div w:id="1162622599">
          <w:marLeft w:val="0"/>
          <w:marRight w:val="0"/>
          <w:marTop w:val="0"/>
          <w:marBottom w:val="0"/>
          <w:divBdr>
            <w:top w:val="none" w:sz="0" w:space="0" w:color="auto"/>
            <w:left w:val="none" w:sz="0" w:space="0" w:color="auto"/>
            <w:bottom w:val="none" w:sz="0" w:space="0" w:color="auto"/>
            <w:right w:val="none" w:sz="0" w:space="0" w:color="auto"/>
          </w:divBdr>
          <w:divsChild>
            <w:div w:id="786043377">
              <w:marLeft w:val="0"/>
              <w:marRight w:val="0"/>
              <w:marTop w:val="0"/>
              <w:marBottom w:val="0"/>
              <w:divBdr>
                <w:top w:val="none" w:sz="0" w:space="0" w:color="auto"/>
                <w:left w:val="none" w:sz="0" w:space="0" w:color="auto"/>
                <w:bottom w:val="none" w:sz="0" w:space="0" w:color="auto"/>
                <w:right w:val="none" w:sz="0" w:space="0" w:color="auto"/>
              </w:divBdr>
            </w:div>
          </w:divsChild>
        </w:div>
        <w:div w:id="1168056790">
          <w:marLeft w:val="0"/>
          <w:marRight w:val="0"/>
          <w:marTop w:val="0"/>
          <w:marBottom w:val="0"/>
          <w:divBdr>
            <w:top w:val="none" w:sz="0" w:space="0" w:color="auto"/>
            <w:left w:val="none" w:sz="0" w:space="0" w:color="auto"/>
            <w:bottom w:val="none" w:sz="0" w:space="0" w:color="auto"/>
            <w:right w:val="none" w:sz="0" w:space="0" w:color="auto"/>
          </w:divBdr>
          <w:divsChild>
            <w:div w:id="1429427291">
              <w:marLeft w:val="0"/>
              <w:marRight w:val="0"/>
              <w:marTop w:val="0"/>
              <w:marBottom w:val="0"/>
              <w:divBdr>
                <w:top w:val="none" w:sz="0" w:space="0" w:color="auto"/>
                <w:left w:val="none" w:sz="0" w:space="0" w:color="auto"/>
                <w:bottom w:val="none" w:sz="0" w:space="0" w:color="auto"/>
                <w:right w:val="none" w:sz="0" w:space="0" w:color="auto"/>
              </w:divBdr>
            </w:div>
          </w:divsChild>
        </w:div>
        <w:div w:id="1174418766">
          <w:marLeft w:val="0"/>
          <w:marRight w:val="0"/>
          <w:marTop w:val="0"/>
          <w:marBottom w:val="0"/>
          <w:divBdr>
            <w:top w:val="none" w:sz="0" w:space="0" w:color="auto"/>
            <w:left w:val="none" w:sz="0" w:space="0" w:color="auto"/>
            <w:bottom w:val="none" w:sz="0" w:space="0" w:color="auto"/>
            <w:right w:val="none" w:sz="0" w:space="0" w:color="auto"/>
          </w:divBdr>
          <w:divsChild>
            <w:div w:id="210306098">
              <w:marLeft w:val="0"/>
              <w:marRight w:val="0"/>
              <w:marTop w:val="0"/>
              <w:marBottom w:val="0"/>
              <w:divBdr>
                <w:top w:val="none" w:sz="0" w:space="0" w:color="auto"/>
                <w:left w:val="none" w:sz="0" w:space="0" w:color="auto"/>
                <w:bottom w:val="none" w:sz="0" w:space="0" w:color="auto"/>
                <w:right w:val="none" w:sz="0" w:space="0" w:color="auto"/>
              </w:divBdr>
            </w:div>
            <w:div w:id="551037306">
              <w:marLeft w:val="0"/>
              <w:marRight w:val="0"/>
              <w:marTop w:val="0"/>
              <w:marBottom w:val="0"/>
              <w:divBdr>
                <w:top w:val="none" w:sz="0" w:space="0" w:color="auto"/>
                <w:left w:val="none" w:sz="0" w:space="0" w:color="auto"/>
                <w:bottom w:val="none" w:sz="0" w:space="0" w:color="auto"/>
                <w:right w:val="none" w:sz="0" w:space="0" w:color="auto"/>
              </w:divBdr>
            </w:div>
            <w:div w:id="860779445">
              <w:marLeft w:val="0"/>
              <w:marRight w:val="0"/>
              <w:marTop w:val="0"/>
              <w:marBottom w:val="0"/>
              <w:divBdr>
                <w:top w:val="none" w:sz="0" w:space="0" w:color="auto"/>
                <w:left w:val="none" w:sz="0" w:space="0" w:color="auto"/>
                <w:bottom w:val="none" w:sz="0" w:space="0" w:color="auto"/>
                <w:right w:val="none" w:sz="0" w:space="0" w:color="auto"/>
              </w:divBdr>
            </w:div>
            <w:div w:id="868033559">
              <w:marLeft w:val="0"/>
              <w:marRight w:val="0"/>
              <w:marTop w:val="0"/>
              <w:marBottom w:val="0"/>
              <w:divBdr>
                <w:top w:val="none" w:sz="0" w:space="0" w:color="auto"/>
                <w:left w:val="none" w:sz="0" w:space="0" w:color="auto"/>
                <w:bottom w:val="none" w:sz="0" w:space="0" w:color="auto"/>
                <w:right w:val="none" w:sz="0" w:space="0" w:color="auto"/>
              </w:divBdr>
            </w:div>
            <w:div w:id="1092704998">
              <w:marLeft w:val="0"/>
              <w:marRight w:val="0"/>
              <w:marTop w:val="0"/>
              <w:marBottom w:val="0"/>
              <w:divBdr>
                <w:top w:val="none" w:sz="0" w:space="0" w:color="auto"/>
                <w:left w:val="none" w:sz="0" w:space="0" w:color="auto"/>
                <w:bottom w:val="none" w:sz="0" w:space="0" w:color="auto"/>
                <w:right w:val="none" w:sz="0" w:space="0" w:color="auto"/>
              </w:divBdr>
            </w:div>
            <w:div w:id="1212039227">
              <w:marLeft w:val="0"/>
              <w:marRight w:val="0"/>
              <w:marTop w:val="0"/>
              <w:marBottom w:val="0"/>
              <w:divBdr>
                <w:top w:val="none" w:sz="0" w:space="0" w:color="auto"/>
                <w:left w:val="none" w:sz="0" w:space="0" w:color="auto"/>
                <w:bottom w:val="none" w:sz="0" w:space="0" w:color="auto"/>
                <w:right w:val="none" w:sz="0" w:space="0" w:color="auto"/>
              </w:divBdr>
            </w:div>
            <w:div w:id="1463158840">
              <w:marLeft w:val="0"/>
              <w:marRight w:val="0"/>
              <w:marTop w:val="0"/>
              <w:marBottom w:val="0"/>
              <w:divBdr>
                <w:top w:val="none" w:sz="0" w:space="0" w:color="auto"/>
                <w:left w:val="none" w:sz="0" w:space="0" w:color="auto"/>
                <w:bottom w:val="none" w:sz="0" w:space="0" w:color="auto"/>
                <w:right w:val="none" w:sz="0" w:space="0" w:color="auto"/>
              </w:divBdr>
            </w:div>
            <w:div w:id="1626430145">
              <w:marLeft w:val="0"/>
              <w:marRight w:val="0"/>
              <w:marTop w:val="0"/>
              <w:marBottom w:val="0"/>
              <w:divBdr>
                <w:top w:val="none" w:sz="0" w:space="0" w:color="auto"/>
                <w:left w:val="none" w:sz="0" w:space="0" w:color="auto"/>
                <w:bottom w:val="none" w:sz="0" w:space="0" w:color="auto"/>
                <w:right w:val="none" w:sz="0" w:space="0" w:color="auto"/>
              </w:divBdr>
            </w:div>
            <w:div w:id="2006779869">
              <w:marLeft w:val="0"/>
              <w:marRight w:val="0"/>
              <w:marTop w:val="0"/>
              <w:marBottom w:val="0"/>
              <w:divBdr>
                <w:top w:val="none" w:sz="0" w:space="0" w:color="auto"/>
                <w:left w:val="none" w:sz="0" w:space="0" w:color="auto"/>
                <w:bottom w:val="none" w:sz="0" w:space="0" w:color="auto"/>
                <w:right w:val="none" w:sz="0" w:space="0" w:color="auto"/>
              </w:divBdr>
            </w:div>
          </w:divsChild>
        </w:div>
        <w:div w:id="1188833911">
          <w:marLeft w:val="0"/>
          <w:marRight w:val="0"/>
          <w:marTop w:val="0"/>
          <w:marBottom w:val="0"/>
          <w:divBdr>
            <w:top w:val="none" w:sz="0" w:space="0" w:color="auto"/>
            <w:left w:val="none" w:sz="0" w:space="0" w:color="auto"/>
            <w:bottom w:val="none" w:sz="0" w:space="0" w:color="auto"/>
            <w:right w:val="none" w:sz="0" w:space="0" w:color="auto"/>
          </w:divBdr>
          <w:divsChild>
            <w:div w:id="1684472657">
              <w:marLeft w:val="0"/>
              <w:marRight w:val="0"/>
              <w:marTop w:val="0"/>
              <w:marBottom w:val="0"/>
              <w:divBdr>
                <w:top w:val="none" w:sz="0" w:space="0" w:color="auto"/>
                <w:left w:val="none" w:sz="0" w:space="0" w:color="auto"/>
                <w:bottom w:val="none" w:sz="0" w:space="0" w:color="auto"/>
                <w:right w:val="none" w:sz="0" w:space="0" w:color="auto"/>
              </w:divBdr>
            </w:div>
          </w:divsChild>
        </w:div>
        <w:div w:id="1204829453">
          <w:marLeft w:val="0"/>
          <w:marRight w:val="0"/>
          <w:marTop w:val="0"/>
          <w:marBottom w:val="0"/>
          <w:divBdr>
            <w:top w:val="none" w:sz="0" w:space="0" w:color="auto"/>
            <w:left w:val="none" w:sz="0" w:space="0" w:color="auto"/>
            <w:bottom w:val="none" w:sz="0" w:space="0" w:color="auto"/>
            <w:right w:val="none" w:sz="0" w:space="0" w:color="auto"/>
          </w:divBdr>
          <w:divsChild>
            <w:div w:id="1492136051">
              <w:marLeft w:val="0"/>
              <w:marRight w:val="0"/>
              <w:marTop w:val="0"/>
              <w:marBottom w:val="0"/>
              <w:divBdr>
                <w:top w:val="none" w:sz="0" w:space="0" w:color="auto"/>
                <w:left w:val="none" w:sz="0" w:space="0" w:color="auto"/>
                <w:bottom w:val="none" w:sz="0" w:space="0" w:color="auto"/>
                <w:right w:val="none" w:sz="0" w:space="0" w:color="auto"/>
              </w:divBdr>
            </w:div>
          </w:divsChild>
        </w:div>
        <w:div w:id="1206023328">
          <w:marLeft w:val="0"/>
          <w:marRight w:val="0"/>
          <w:marTop w:val="0"/>
          <w:marBottom w:val="0"/>
          <w:divBdr>
            <w:top w:val="none" w:sz="0" w:space="0" w:color="auto"/>
            <w:left w:val="none" w:sz="0" w:space="0" w:color="auto"/>
            <w:bottom w:val="none" w:sz="0" w:space="0" w:color="auto"/>
            <w:right w:val="none" w:sz="0" w:space="0" w:color="auto"/>
          </w:divBdr>
          <w:divsChild>
            <w:div w:id="1143735171">
              <w:marLeft w:val="0"/>
              <w:marRight w:val="0"/>
              <w:marTop w:val="0"/>
              <w:marBottom w:val="0"/>
              <w:divBdr>
                <w:top w:val="none" w:sz="0" w:space="0" w:color="auto"/>
                <w:left w:val="none" w:sz="0" w:space="0" w:color="auto"/>
                <w:bottom w:val="none" w:sz="0" w:space="0" w:color="auto"/>
                <w:right w:val="none" w:sz="0" w:space="0" w:color="auto"/>
              </w:divBdr>
            </w:div>
            <w:div w:id="1392849458">
              <w:marLeft w:val="0"/>
              <w:marRight w:val="0"/>
              <w:marTop w:val="0"/>
              <w:marBottom w:val="0"/>
              <w:divBdr>
                <w:top w:val="none" w:sz="0" w:space="0" w:color="auto"/>
                <w:left w:val="none" w:sz="0" w:space="0" w:color="auto"/>
                <w:bottom w:val="none" w:sz="0" w:space="0" w:color="auto"/>
                <w:right w:val="none" w:sz="0" w:space="0" w:color="auto"/>
              </w:divBdr>
            </w:div>
            <w:div w:id="1657565232">
              <w:marLeft w:val="0"/>
              <w:marRight w:val="0"/>
              <w:marTop w:val="0"/>
              <w:marBottom w:val="0"/>
              <w:divBdr>
                <w:top w:val="none" w:sz="0" w:space="0" w:color="auto"/>
                <w:left w:val="none" w:sz="0" w:space="0" w:color="auto"/>
                <w:bottom w:val="none" w:sz="0" w:space="0" w:color="auto"/>
                <w:right w:val="none" w:sz="0" w:space="0" w:color="auto"/>
              </w:divBdr>
            </w:div>
            <w:div w:id="2053532024">
              <w:marLeft w:val="0"/>
              <w:marRight w:val="0"/>
              <w:marTop w:val="0"/>
              <w:marBottom w:val="0"/>
              <w:divBdr>
                <w:top w:val="none" w:sz="0" w:space="0" w:color="auto"/>
                <w:left w:val="none" w:sz="0" w:space="0" w:color="auto"/>
                <w:bottom w:val="none" w:sz="0" w:space="0" w:color="auto"/>
                <w:right w:val="none" w:sz="0" w:space="0" w:color="auto"/>
              </w:divBdr>
            </w:div>
            <w:div w:id="2137136330">
              <w:marLeft w:val="0"/>
              <w:marRight w:val="0"/>
              <w:marTop w:val="0"/>
              <w:marBottom w:val="0"/>
              <w:divBdr>
                <w:top w:val="none" w:sz="0" w:space="0" w:color="auto"/>
                <w:left w:val="none" w:sz="0" w:space="0" w:color="auto"/>
                <w:bottom w:val="none" w:sz="0" w:space="0" w:color="auto"/>
                <w:right w:val="none" w:sz="0" w:space="0" w:color="auto"/>
              </w:divBdr>
            </w:div>
          </w:divsChild>
        </w:div>
        <w:div w:id="1241863413">
          <w:marLeft w:val="0"/>
          <w:marRight w:val="0"/>
          <w:marTop w:val="0"/>
          <w:marBottom w:val="0"/>
          <w:divBdr>
            <w:top w:val="none" w:sz="0" w:space="0" w:color="auto"/>
            <w:left w:val="none" w:sz="0" w:space="0" w:color="auto"/>
            <w:bottom w:val="none" w:sz="0" w:space="0" w:color="auto"/>
            <w:right w:val="none" w:sz="0" w:space="0" w:color="auto"/>
          </w:divBdr>
          <w:divsChild>
            <w:div w:id="713190880">
              <w:marLeft w:val="0"/>
              <w:marRight w:val="0"/>
              <w:marTop w:val="0"/>
              <w:marBottom w:val="0"/>
              <w:divBdr>
                <w:top w:val="none" w:sz="0" w:space="0" w:color="auto"/>
                <w:left w:val="none" w:sz="0" w:space="0" w:color="auto"/>
                <w:bottom w:val="none" w:sz="0" w:space="0" w:color="auto"/>
                <w:right w:val="none" w:sz="0" w:space="0" w:color="auto"/>
              </w:divBdr>
            </w:div>
          </w:divsChild>
        </w:div>
        <w:div w:id="1268736659">
          <w:marLeft w:val="0"/>
          <w:marRight w:val="0"/>
          <w:marTop w:val="0"/>
          <w:marBottom w:val="0"/>
          <w:divBdr>
            <w:top w:val="none" w:sz="0" w:space="0" w:color="auto"/>
            <w:left w:val="none" w:sz="0" w:space="0" w:color="auto"/>
            <w:bottom w:val="none" w:sz="0" w:space="0" w:color="auto"/>
            <w:right w:val="none" w:sz="0" w:space="0" w:color="auto"/>
          </w:divBdr>
          <w:divsChild>
            <w:div w:id="979117237">
              <w:marLeft w:val="0"/>
              <w:marRight w:val="0"/>
              <w:marTop w:val="0"/>
              <w:marBottom w:val="0"/>
              <w:divBdr>
                <w:top w:val="none" w:sz="0" w:space="0" w:color="auto"/>
                <w:left w:val="none" w:sz="0" w:space="0" w:color="auto"/>
                <w:bottom w:val="none" w:sz="0" w:space="0" w:color="auto"/>
                <w:right w:val="none" w:sz="0" w:space="0" w:color="auto"/>
              </w:divBdr>
            </w:div>
          </w:divsChild>
        </w:div>
        <w:div w:id="1292052150">
          <w:marLeft w:val="0"/>
          <w:marRight w:val="0"/>
          <w:marTop w:val="0"/>
          <w:marBottom w:val="0"/>
          <w:divBdr>
            <w:top w:val="none" w:sz="0" w:space="0" w:color="auto"/>
            <w:left w:val="none" w:sz="0" w:space="0" w:color="auto"/>
            <w:bottom w:val="none" w:sz="0" w:space="0" w:color="auto"/>
            <w:right w:val="none" w:sz="0" w:space="0" w:color="auto"/>
          </w:divBdr>
          <w:divsChild>
            <w:div w:id="436146559">
              <w:marLeft w:val="0"/>
              <w:marRight w:val="0"/>
              <w:marTop w:val="0"/>
              <w:marBottom w:val="0"/>
              <w:divBdr>
                <w:top w:val="none" w:sz="0" w:space="0" w:color="auto"/>
                <w:left w:val="none" w:sz="0" w:space="0" w:color="auto"/>
                <w:bottom w:val="none" w:sz="0" w:space="0" w:color="auto"/>
                <w:right w:val="none" w:sz="0" w:space="0" w:color="auto"/>
              </w:divBdr>
            </w:div>
          </w:divsChild>
        </w:div>
        <w:div w:id="1296449223">
          <w:marLeft w:val="0"/>
          <w:marRight w:val="0"/>
          <w:marTop w:val="0"/>
          <w:marBottom w:val="0"/>
          <w:divBdr>
            <w:top w:val="none" w:sz="0" w:space="0" w:color="auto"/>
            <w:left w:val="none" w:sz="0" w:space="0" w:color="auto"/>
            <w:bottom w:val="none" w:sz="0" w:space="0" w:color="auto"/>
            <w:right w:val="none" w:sz="0" w:space="0" w:color="auto"/>
          </w:divBdr>
          <w:divsChild>
            <w:div w:id="90513849">
              <w:marLeft w:val="0"/>
              <w:marRight w:val="0"/>
              <w:marTop w:val="0"/>
              <w:marBottom w:val="0"/>
              <w:divBdr>
                <w:top w:val="none" w:sz="0" w:space="0" w:color="auto"/>
                <w:left w:val="none" w:sz="0" w:space="0" w:color="auto"/>
                <w:bottom w:val="none" w:sz="0" w:space="0" w:color="auto"/>
                <w:right w:val="none" w:sz="0" w:space="0" w:color="auto"/>
              </w:divBdr>
            </w:div>
          </w:divsChild>
        </w:div>
        <w:div w:id="1333796652">
          <w:marLeft w:val="0"/>
          <w:marRight w:val="0"/>
          <w:marTop w:val="0"/>
          <w:marBottom w:val="0"/>
          <w:divBdr>
            <w:top w:val="none" w:sz="0" w:space="0" w:color="auto"/>
            <w:left w:val="none" w:sz="0" w:space="0" w:color="auto"/>
            <w:bottom w:val="none" w:sz="0" w:space="0" w:color="auto"/>
            <w:right w:val="none" w:sz="0" w:space="0" w:color="auto"/>
          </w:divBdr>
          <w:divsChild>
            <w:div w:id="1163467399">
              <w:marLeft w:val="0"/>
              <w:marRight w:val="0"/>
              <w:marTop w:val="0"/>
              <w:marBottom w:val="0"/>
              <w:divBdr>
                <w:top w:val="none" w:sz="0" w:space="0" w:color="auto"/>
                <w:left w:val="none" w:sz="0" w:space="0" w:color="auto"/>
                <w:bottom w:val="none" w:sz="0" w:space="0" w:color="auto"/>
                <w:right w:val="none" w:sz="0" w:space="0" w:color="auto"/>
              </w:divBdr>
            </w:div>
          </w:divsChild>
        </w:div>
        <w:div w:id="1334989716">
          <w:marLeft w:val="0"/>
          <w:marRight w:val="0"/>
          <w:marTop w:val="0"/>
          <w:marBottom w:val="0"/>
          <w:divBdr>
            <w:top w:val="none" w:sz="0" w:space="0" w:color="auto"/>
            <w:left w:val="none" w:sz="0" w:space="0" w:color="auto"/>
            <w:bottom w:val="none" w:sz="0" w:space="0" w:color="auto"/>
            <w:right w:val="none" w:sz="0" w:space="0" w:color="auto"/>
          </w:divBdr>
          <w:divsChild>
            <w:div w:id="1812362614">
              <w:marLeft w:val="0"/>
              <w:marRight w:val="0"/>
              <w:marTop w:val="0"/>
              <w:marBottom w:val="0"/>
              <w:divBdr>
                <w:top w:val="none" w:sz="0" w:space="0" w:color="auto"/>
                <w:left w:val="none" w:sz="0" w:space="0" w:color="auto"/>
                <w:bottom w:val="none" w:sz="0" w:space="0" w:color="auto"/>
                <w:right w:val="none" w:sz="0" w:space="0" w:color="auto"/>
              </w:divBdr>
            </w:div>
          </w:divsChild>
        </w:div>
        <w:div w:id="1346714400">
          <w:marLeft w:val="0"/>
          <w:marRight w:val="0"/>
          <w:marTop w:val="0"/>
          <w:marBottom w:val="0"/>
          <w:divBdr>
            <w:top w:val="none" w:sz="0" w:space="0" w:color="auto"/>
            <w:left w:val="none" w:sz="0" w:space="0" w:color="auto"/>
            <w:bottom w:val="none" w:sz="0" w:space="0" w:color="auto"/>
            <w:right w:val="none" w:sz="0" w:space="0" w:color="auto"/>
          </w:divBdr>
          <w:divsChild>
            <w:div w:id="22368797">
              <w:marLeft w:val="0"/>
              <w:marRight w:val="0"/>
              <w:marTop w:val="0"/>
              <w:marBottom w:val="0"/>
              <w:divBdr>
                <w:top w:val="none" w:sz="0" w:space="0" w:color="auto"/>
                <w:left w:val="none" w:sz="0" w:space="0" w:color="auto"/>
                <w:bottom w:val="none" w:sz="0" w:space="0" w:color="auto"/>
                <w:right w:val="none" w:sz="0" w:space="0" w:color="auto"/>
              </w:divBdr>
            </w:div>
            <w:div w:id="194344846">
              <w:marLeft w:val="0"/>
              <w:marRight w:val="0"/>
              <w:marTop w:val="0"/>
              <w:marBottom w:val="0"/>
              <w:divBdr>
                <w:top w:val="none" w:sz="0" w:space="0" w:color="auto"/>
                <w:left w:val="none" w:sz="0" w:space="0" w:color="auto"/>
                <w:bottom w:val="none" w:sz="0" w:space="0" w:color="auto"/>
                <w:right w:val="none" w:sz="0" w:space="0" w:color="auto"/>
              </w:divBdr>
            </w:div>
            <w:div w:id="452288379">
              <w:marLeft w:val="0"/>
              <w:marRight w:val="0"/>
              <w:marTop w:val="0"/>
              <w:marBottom w:val="0"/>
              <w:divBdr>
                <w:top w:val="none" w:sz="0" w:space="0" w:color="auto"/>
                <w:left w:val="none" w:sz="0" w:space="0" w:color="auto"/>
                <w:bottom w:val="none" w:sz="0" w:space="0" w:color="auto"/>
                <w:right w:val="none" w:sz="0" w:space="0" w:color="auto"/>
              </w:divBdr>
            </w:div>
            <w:div w:id="461003453">
              <w:marLeft w:val="0"/>
              <w:marRight w:val="0"/>
              <w:marTop w:val="0"/>
              <w:marBottom w:val="0"/>
              <w:divBdr>
                <w:top w:val="none" w:sz="0" w:space="0" w:color="auto"/>
                <w:left w:val="none" w:sz="0" w:space="0" w:color="auto"/>
                <w:bottom w:val="none" w:sz="0" w:space="0" w:color="auto"/>
                <w:right w:val="none" w:sz="0" w:space="0" w:color="auto"/>
              </w:divBdr>
            </w:div>
            <w:div w:id="514928956">
              <w:marLeft w:val="0"/>
              <w:marRight w:val="0"/>
              <w:marTop w:val="0"/>
              <w:marBottom w:val="0"/>
              <w:divBdr>
                <w:top w:val="none" w:sz="0" w:space="0" w:color="auto"/>
                <w:left w:val="none" w:sz="0" w:space="0" w:color="auto"/>
                <w:bottom w:val="none" w:sz="0" w:space="0" w:color="auto"/>
                <w:right w:val="none" w:sz="0" w:space="0" w:color="auto"/>
              </w:divBdr>
            </w:div>
            <w:div w:id="527987722">
              <w:marLeft w:val="0"/>
              <w:marRight w:val="0"/>
              <w:marTop w:val="0"/>
              <w:marBottom w:val="0"/>
              <w:divBdr>
                <w:top w:val="none" w:sz="0" w:space="0" w:color="auto"/>
                <w:left w:val="none" w:sz="0" w:space="0" w:color="auto"/>
                <w:bottom w:val="none" w:sz="0" w:space="0" w:color="auto"/>
                <w:right w:val="none" w:sz="0" w:space="0" w:color="auto"/>
              </w:divBdr>
            </w:div>
            <w:div w:id="587157969">
              <w:marLeft w:val="0"/>
              <w:marRight w:val="0"/>
              <w:marTop w:val="0"/>
              <w:marBottom w:val="0"/>
              <w:divBdr>
                <w:top w:val="none" w:sz="0" w:space="0" w:color="auto"/>
                <w:left w:val="none" w:sz="0" w:space="0" w:color="auto"/>
                <w:bottom w:val="none" w:sz="0" w:space="0" w:color="auto"/>
                <w:right w:val="none" w:sz="0" w:space="0" w:color="auto"/>
              </w:divBdr>
            </w:div>
            <w:div w:id="660087718">
              <w:marLeft w:val="0"/>
              <w:marRight w:val="0"/>
              <w:marTop w:val="0"/>
              <w:marBottom w:val="0"/>
              <w:divBdr>
                <w:top w:val="none" w:sz="0" w:space="0" w:color="auto"/>
                <w:left w:val="none" w:sz="0" w:space="0" w:color="auto"/>
                <w:bottom w:val="none" w:sz="0" w:space="0" w:color="auto"/>
                <w:right w:val="none" w:sz="0" w:space="0" w:color="auto"/>
              </w:divBdr>
            </w:div>
            <w:div w:id="829298176">
              <w:marLeft w:val="0"/>
              <w:marRight w:val="0"/>
              <w:marTop w:val="0"/>
              <w:marBottom w:val="0"/>
              <w:divBdr>
                <w:top w:val="none" w:sz="0" w:space="0" w:color="auto"/>
                <w:left w:val="none" w:sz="0" w:space="0" w:color="auto"/>
                <w:bottom w:val="none" w:sz="0" w:space="0" w:color="auto"/>
                <w:right w:val="none" w:sz="0" w:space="0" w:color="auto"/>
              </w:divBdr>
            </w:div>
            <w:div w:id="1008407447">
              <w:marLeft w:val="0"/>
              <w:marRight w:val="0"/>
              <w:marTop w:val="0"/>
              <w:marBottom w:val="0"/>
              <w:divBdr>
                <w:top w:val="none" w:sz="0" w:space="0" w:color="auto"/>
                <w:left w:val="none" w:sz="0" w:space="0" w:color="auto"/>
                <w:bottom w:val="none" w:sz="0" w:space="0" w:color="auto"/>
                <w:right w:val="none" w:sz="0" w:space="0" w:color="auto"/>
              </w:divBdr>
            </w:div>
            <w:div w:id="1217014331">
              <w:marLeft w:val="0"/>
              <w:marRight w:val="0"/>
              <w:marTop w:val="0"/>
              <w:marBottom w:val="0"/>
              <w:divBdr>
                <w:top w:val="none" w:sz="0" w:space="0" w:color="auto"/>
                <w:left w:val="none" w:sz="0" w:space="0" w:color="auto"/>
                <w:bottom w:val="none" w:sz="0" w:space="0" w:color="auto"/>
                <w:right w:val="none" w:sz="0" w:space="0" w:color="auto"/>
              </w:divBdr>
            </w:div>
            <w:div w:id="1222863479">
              <w:marLeft w:val="0"/>
              <w:marRight w:val="0"/>
              <w:marTop w:val="0"/>
              <w:marBottom w:val="0"/>
              <w:divBdr>
                <w:top w:val="none" w:sz="0" w:space="0" w:color="auto"/>
                <w:left w:val="none" w:sz="0" w:space="0" w:color="auto"/>
                <w:bottom w:val="none" w:sz="0" w:space="0" w:color="auto"/>
                <w:right w:val="none" w:sz="0" w:space="0" w:color="auto"/>
              </w:divBdr>
            </w:div>
            <w:div w:id="1356728826">
              <w:marLeft w:val="0"/>
              <w:marRight w:val="0"/>
              <w:marTop w:val="0"/>
              <w:marBottom w:val="0"/>
              <w:divBdr>
                <w:top w:val="none" w:sz="0" w:space="0" w:color="auto"/>
                <w:left w:val="none" w:sz="0" w:space="0" w:color="auto"/>
                <w:bottom w:val="none" w:sz="0" w:space="0" w:color="auto"/>
                <w:right w:val="none" w:sz="0" w:space="0" w:color="auto"/>
              </w:divBdr>
            </w:div>
            <w:div w:id="1413314231">
              <w:marLeft w:val="0"/>
              <w:marRight w:val="0"/>
              <w:marTop w:val="0"/>
              <w:marBottom w:val="0"/>
              <w:divBdr>
                <w:top w:val="none" w:sz="0" w:space="0" w:color="auto"/>
                <w:left w:val="none" w:sz="0" w:space="0" w:color="auto"/>
                <w:bottom w:val="none" w:sz="0" w:space="0" w:color="auto"/>
                <w:right w:val="none" w:sz="0" w:space="0" w:color="auto"/>
              </w:divBdr>
            </w:div>
            <w:div w:id="1718384992">
              <w:marLeft w:val="0"/>
              <w:marRight w:val="0"/>
              <w:marTop w:val="0"/>
              <w:marBottom w:val="0"/>
              <w:divBdr>
                <w:top w:val="none" w:sz="0" w:space="0" w:color="auto"/>
                <w:left w:val="none" w:sz="0" w:space="0" w:color="auto"/>
                <w:bottom w:val="none" w:sz="0" w:space="0" w:color="auto"/>
                <w:right w:val="none" w:sz="0" w:space="0" w:color="auto"/>
              </w:divBdr>
            </w:div>
            <w:div w:id="1786073446">
              <w:marLeft w:val="0"/>
              <w:marRight w:val="0"/>
              <w:marTop w:val="0"/>
              <w:marBottom w:val="0"/>
              <w:divBdr>
                <w:top w:val="none" w:sz="0" w:space="0" w:color="auto"/>
                <w:left w:val="none" w:sz="0" w:space="0" w:color="auto"/>
                <w:bottom w:val="none" w:sz="0" w:space="0" w:color="auto"/>
                <w:right w:val="none" w:sz="0" w:space="0" w:color="auto"/>
              </w:divBdr>
            </w:div>
            <w:div w:id="1913931581">
              <w:marLeft w:val="0"/>
              <w:marRight w:val="0"/>
              <w:marTop w:val="0"/>
              <w:marBottom w:val="0"/>
              <w:divBdr>
                <w:top w:val="none" w:sz="0" w:space="0" w:color="auto"/>
                <w:left w:val="none" w:sz="0" w:space="0" w:color="auto"/>
                <w:bottom w:val="none" w:sz="0" w:space="0" w:color="auto"/>
                <w:right w:val="none" w:sz="0" w:space="0" w:color="auto"/>
              </w:divBdr>
            </w:div>
          </w:divsChild>
        </w:div>
        <w:div w:id="1354381459">
          <w:marLeft w:val="0"/>
          <w:marRight w:val="0"/>
          <w:marTop w:val="0"/>
          <w:marBottom w:val="0"/>
          <w:divBdr>
            <w:top w:val="none" w:sz="0" w:space="0" w:color="auto"/>
            <w:left w:val="none" w:sz="0" w:space="0" w:color="auto"/>
            <w:bottom w:val="none" w:sz="0" w:space="0" w:color="auto"/>
            <w:right w:val="none" w:sz="0" w:space="0" w:color="auto"/>
          </w:divBdr>
          <w:divsChild>
            <w:div w:id="223834919">
              <w:marLeft w:val="0"/>
              <w:marRight w:val="0"/>
              <w:marTop w:val="0"/>
              <w:marBottom w:val="0"/>
              <w:divBdr>
                <w:top w:val="none" w:sz="0" w:space="0" w:color="auto"/>
                <w:left w:val="none" w:sz="0" w:space="0" w:color="auto"/>
                <w:bottom w:val="none" w:sz="0" w:space="0" w:color="auto"/>
                <w:right w:val="none" w:sz="0" w:space="0" w:color="auto"/>
              </w:divBdr>
            </w:div>
          </w:divsChild>
        </w:div>
        <w:div w:id="1371758437">
          <w:marLeft w:val="0"/>
          <w:marRight w:val="0"/>
          <w:marTop w:val="0"/>
          <w:marBottom w:val="0"/>
          <w:divBdr>
            <w:top w:val="none" w:sz="0" w:space="0" w:color="auto"/>
            <w:left w:val="none" w:sz="0" w:space="0" w:color="auto"/>
            <w:bottom w:val="none" w:sz="0" w:space="0" w:color="auto"/>
            <w:right w:val="none" w:sz="0" w:space="0" w:color="auto"/>
          </w:divBdr>
          <w:divsChild>
            <w:div w:id="288434618">
              <w:marLeft w:val="0"/>
              <w:marRight w:val="0"/>
              <w:marTop w:val="0"/>
              <w:marBottom w:val="0"/>
              <w:divBdr>
                <w:top w:val="none" w:sz="0" w:space="0" w:color="auto"/>
                <w:left w:val="none" w:sz="0" w:space="0" w:color="auto"/>
                <w:bottom w:val="none" w:sz="0" w:space="0" w:color="auto"/>
                <w:right w:val="none" w:sz="0" w:space="0" w:color="auto"/>
              </w:divBdr>
            </w:div>
          </w:divsChild>
        </w:div>
        <w:div w:id="1373531988">
          <w:marLeft w:val="0"/>
          <w:marRight w:val="0"/>
          <w:marTop w:val="0"/>
          <w:marBottom w:val="0"/>
          <w:divBdr>
            <w:top w:val="none" w:sz="0" w:space="0" w:color="auto"/>
            <w:left w:val="none" w:sz="0" w:space="0" w:color="auto"/>
            <w:bottom w:val="none" w:sz="0" w:space="0" w:color="auto"/>
            <w:right w:val="none" w:sz="0" w:space="0" w:color="auto"/>
          </w:divBdr>
          <w:divsChild>
            <w:div w:id="525289546">
              <w:marLeft w:val="0"/>
              <w:marRight w:val="0"/>
              <w:marTop w:val="0"/>
              <w:marBottom w:val="0"/>
              <w:divBdr>
                <w:top w:val="none" w:sz="0" w:space="0" w:color="auto"/>
                <w:left w:val="none" w:sz="0" w:space="0" w:color="auto"/>
                <w:bottom w:val="none" w:sz="0" w:space="0" w:color="auto"/>
                <w:right w:val="none" w:sz="0" w:space="0" w:color="auto"/>
              </w:divBdr>
            </w:div>
            <w:div w:id="1517572189">
              <w:marLeft w:val="0"/>
              <w:marRight w:val="0"/>
              <w:marTop w:val="0"/>
              <w:marBottom w:val="0"/>
              <w:divBdr>
                <w:top w:val="none" w:sz="0" w:space="0" w:color="auto"/>
                <w:left w:val="none" w:sz="0" w:space="0" w:color="auto"/>
                <w:bottom w:val="none" w:sz="0" w:space="0" w:color="auto"/>
                <w:right w:val="none" w:sz="0" w:space="0" w:color="auto"/>
              </w:divBdr>
            </w:div>
            <w:div w:id="1730229517">
              <w:marLeft w:val="0"/>
              <w:marRight w:val="0"/>
              <w:marTop w:val="0"/>
              <w:marBottom w:val="0"/>
              <w:divBdr>
                <w:top w:val="none" w:sz="0" w:space="0" w:color="auto"/>
                <w:left w:val="none" w:sz="0" w:space="0" w:color="auto"/>
                <w:bottom w:val="none" w:sz="0" w:space="0" w:color="auto"/>
                <w:right w:val="none" w:sz="0" w:space="0" w:color="auto"/>
              </w:divBdr>
            </w:div>
          </w:divsChild>
        </w:div>
        <w:div w:id="1393583361">
          <w:marLeft w:val="0"/>
          <w:marRight w:val="0"/>
          <w:marTop w:val="0"/>
          <w:marBottom w:val="0"/>
          <w:divBdr>
            <w:top w:val="none" w:sz="0" w:space="0" w:color="auto"/>
            <w:left w:val="none" w:sz="0" w:space="0" w:color="auto"/>
            <w:bottom w:val="none" w:sz="0" w:space="0" w:color="auto"/>
            <w:right w:val="none" w:sz="0" w:space="0" w:color="auto"/>
          </w:divBdr>
          <w:divsChild>
            <w:div w:id="611548421">
              <w:marLeft w:val="0"/>
              <w:marRight w:val="0"/>
              <w:marTop w:val="0"/>
              <w:marBottom w:val="0"/>
              <w:divBdr>
                <w:top w:val="none" w:sz="0" w:space="0" w:color="auto"/>
                <w:left w:val="none" w:sz="0" w:space="0" w:color="auto"/>
                <w:bottom w:val="none" w:sz="0" w:space="0" w:color="auto"/>
                <w:right w:val="none" w:sz="0" w:space="0" w:color="auto"/>
              </w:divBdr>
            </w:div>
          </w:divsChild>
        </w:div>
        <w:div w:id="1414083724">
          <w:marLeft w:val="0"/>
          <w:marRight w:val="0"/>
          <w:marTop w:val="0"/>
          <w:marBottom w:val="0"/>
          <w:divBdr>
            <w:top w:val="none" w:sz="0" w:space="0" w:color="auto"/>
            <w:left w:val="none" w:sz="0" w:space="0" w:color="auto"/>
            <w:bottom w:val="none" w:sz="0" w:space="0" w:color="auto"/>
            <w:right w:val="none" w:sz="0" w:space="0" w:color="auto"/>
          </w:divBdr>
          <w:divsChild>
            <w:div w:id="1535537579">
              <w:marLeft w:val="0"/>
              <w:marRight w:val="0"/>
              <w:marTop w:val="0"/>
              <w:marBottom w:val="0"/>
              <w:divBdr>
                <w:top w:val="none" w:sz="0" w:space="0" w:color="auto"/>
                <w:left w:val="none" w:sz="0" w:space="0" w:color="auto"/>
                <w:bottom w:val="none" w:sz="0" w:space="0" w:color="auto"/>
                <w:right w:val="none" w:sz="0" w:space="0" w:color="auto"/>
              </w:divBdr>
            </w:div>
          </w:divsChild>
        </w:div>
        <w:div w:id="1425109756">
          <w:marLeft w:val="0"/>
          <w:marRight w:val="0"/>
          <w:marTop w:val="0"/>
          <w:marBottom w:val="0"/>
          <w:divBdr>
            <w:top w:val="none" w:sz="0" w:space="0" w:color="auto"/>
            <w:left w:val="none" w:sz="0" w:space="0" w:color="auto"/>
            <w:bottom w:val="none" w:sz="0" w:space="0" w:color="auto"/>
            <w:right w:val="none" w:sz="0" w:space="0" w:color="auto"/>
          </w:divBdr>
          <w:divsChild>
            <w:div w:id="915357356">
              <w:marLeft w:val="0"/>
              <w:marRight w:val="0"/>
              <w:marTop w:val="0"/>
              <w:marBottom w:val="0"/>
              <w:divBdr>
                <w:top w:val="none" w:sz="0" w:space="0" w:color="auto"/>
                <w:left w:val="none" w:sz="0" w:space="0" w:color="auto"/>
                <w:bottom w:val="none" w:sz="0" w:space="0" w:color="auto"/>
                <w:right w:val="none" w:sz="0" w:space="0" w:color="auto"/>
              </w:divBdr>
            </w:div>
          </w:divsChild>
        </w:div>
        <w:div w:id="1441686663">
          <w:marLeft w:val="0"/>
          <w:marRight w:val="0"/>
          <w:marTop w:val="0"/>
          <w:marBottom w:val="0"/>
          <w:divBdr>
            <w:top w:val="none" w:sz="0" w:space="0" w:color="auto"/>
            <w:left w:val="none" w:sz="0" w:space="0" w:color="auto"/>
            <w:bottom w:val="none" w:sz="0" w:space="0" w:color="auto"/>
            <w:right w:val="none" w:sz="0" w:space="0" w:color="auto"/>
          </w:divBdr>
          <w:divsChild>
            <w:div w:id="667484289">
              <w:marLeft w:val="0"/>
              <w:marRight w:val="0"/>
              <w:marTop w:val="0"/>
              <w:marBottom w:val="0"/>
              <w:divBdr>
                <w:top w:val="none" w:sz="0" w:space="0" w:color="auto"/>
                <w:left w:val="none" w:sz="0" w:space="0" w:color="auto"/>
                <w:bottom w:val="none" w:sz="0" w:space="0" w:color="auto"/>
                <w:right w:val="none" w:sz="0" w:space="0" w:color="auto"/>
              </w:divBdr>
            </w:div>
          </w:divsChild>
        </w:div>
        <w:div w:id="1462842211">
          <w:marLeft w:val="0"/>
          <w:marRight w:val="0"/>
          <w:marTop w:val="0"/>
          <w:marBottom w:val="0"/>
          <w:divBdr>
            <w:top w:val="none" w:sz="0" w:space="0" w:color="auto"/>
            <w:left w:val="none" w:sz="0" w:space="0" w:color="auto"/>
            <w:bottom w:val="none" w:sz="0" w:space="0" w:color="auto"/>
            <w:right w:val="none" w:sz="0" w:space="0" w:color="auto"/>
          </w:divBdr>
          <w:divsChild>
            <w:div w:id="1171532341">
              <w:marLeft w:val="0"/>
              <w:marRight w:val="0"/>
              <w:marTop w:val="0"/>
              <w:marBottom w:val="0"/>
              <w:divBdr>
                <w:top w:val="none" w:sz="0" w:space="0" w:color="auto"/>
                <w:left w:val="none" w:sz="0" w:space="0" w:color="auto"/>
                <w:bottom w:val="none" w:sz="0" w:space="0" w:color="auto"/>
                <w:right w:val="none" w:sz="0" w:space="0" w:color="auto"/>
              </w:divBdr>
            </w:div>
          </w:divsChild>
        </w:div>
        <w:div w:id="1499543345">
          <w:marLeft w:val="0"/>
          <w:marRight w:val="0"/>
          <w:marTop w:val="0"/>
          <w:marBottom w:val="0"/>
          <w:divBdr>
            <w:top w:val="none" w:sz="0" w:space="0" w:color="auto"/>
            <w:left w:val="none" w:sz="0" w:space="0" w:color="auto"/>
            <w:bottom w:val="none" w:sz="0" w:space="0" w:color="auto"/>
            <w:right w:val="none" w:sz="0" w:space="0" w:color="auto"/>
          </w:divBdr>
          <w:divsChild>
            <w:div w:id="381754182">
              <w:marLeft w:val="0"/>
              <w:marRight w:val="0"/>
              <w:marTop w:val="0"/>
              <w:marBottom w:val="0"/>
              <w:divBdr>
                <w:top w:val="none" w:sz="0" w:space="0" w:color="auto"/>
                <w:left w:val="none" w:sz="0" w:space="0" w:color="auto"/>
                <w:bottom w:val="none" w:sz="0" w:space="0" w:color="auto"/>
                <w:right w:val="none" w:sz="0" w:space="0" w:color="auto"/>
              </w:divBdr>
            </w:div>
          </w:divsChild>
        </w:div>
        <w:div w:id="1509059592">
          <w:marLeft w:val="0"/>
          <w:marRight w:val="0"/>
          <w:marTop w:val="0"/>
          <w:marBottom w:val="0"/>
          <w:divBdr>
            <w:top w:val="none" w:sz="0" w:space="0" w:color="auto"/>
            <w:left w:val="none" w:sz="0" w:space="0" w:color="auto"/>
            <w:bottom w:val="none" w:sz="0" w:space="0" w:color="auto"/>
            <w:right w:val="none" w:sz="0" w:space="0" w:color="auto"/>
          </w:divBdr>
          <w:divsChild>
            <w:div w:id="403450034">
              <w:marLeft w:val="0"/>
              <w:marRight w:val="0"/>
              <w:marTop w:val="0"/>
              <w:marBottom w:val="0"/>
              <w:divBdr>
                <w:top w:val="none" w:sz="0" w:space="0" w:color="auto"/>
                <w:left w:val="none" w:sz="0" w:space="0" w:color="auto"/>
                <w:bottom w:val="none" w:sz="0" w:space="0" w:color="auto"/>
                <w:right w:val="none" w:sz="0" w:space="0" w:color="auto"/>
              </w:divBdr>
            </w:div>
          </w:divsChild>
        </w:div>
        <w:div w:id="1523744187">
          <w:marLeft w:val="0"/>
          <w:marRight w:val="0"/>
          <w:marTop w:val="0"/>
          <w:marBottom w:val="0"/>
          <w:divBdr>
            <w:top w:val="none" w:sz="0" w:space="0" w:color="auto"/>
            <w:left w:val="none" w:sz="0" w:space="0" w:color="auto"/>
            <w:bottom w:val="none" w:sz="0" w:space="0" w:color="auto"/>
            <w:right w:val="none" w:sz="0" w:space="0" w:color="auto"/>
          </w:divBdr>
          <w:divsChild>
            <w:div w:id="1486584806">
              <w:marLeft w:val="0"/>
              <w:marRight w:val="0"/>
              <w:marTop w:val="0"/>
              <w:marBottom w:val="0"/>
              <w:divBdr>
                <w:top w:val="none" w:sz="0" w:space="0" w:color="auto"/>
                <w:left w:val="none" w:sz="0" w:space="0" w:color="auto"/>
                <w:bottom w:val="none" w:sz="0" w:space="0" w:color="auto"/>
                <w:right w:val="none" w:sz="0" w:space="0" w:color="auto"/>
              </w:divBdr>
            </w:div>
          </w:divsChild>
        </w:div>
        <w:div w:id="1551651919">
          <w:marLeft w:val="0"/>
          <w:marRight w:val="0"/>
          <w:marTop w:val="0"/>
          <w:marBottom w:val="0"/>
          <w:divBdr>
            <w:top w:val="none" w:sz="0" w:space="0" w:color="auto"/>
            <w:left w:val="none" w:sz="0" w:space="0" w:color="auto"/>
            <w:bottom w:val="none" w:sz="0" w:space="0" w:color="auto"/>
            <w:right w:val="none" w:sz="0" w:space="0" w:color="auto"/>
          </w:divBdr>
          <w:divsChild>
            <w:div w:id="1045561767">
              <w:marLeft w:val="0"/>
              <w:marRight w:val="0"/>
              <w:marTop w:val="0"/>
              <w:marBottom w:val="0"/>
              <w:divBdr>
                <w:top w:val="none" w:sz="0" w:space="0" w:color="auto"/>
                <w:left w:val="none" w:sz="0" w:space="0" w:color="auto"/>
                <w:bottom w:val="none" w:sz="0" w:space="0" w:color="auto"/>
                <w:right w:val="none" w:sz="0" w:space="0" w:color="auto"/>
              </w:divBdr>
            </w:div>
          </w:divsChild>
        </w:div>
        <w:div w:id="1559049268">
          <w:marLeft w:val="0"/>
          <w:marRight w:val="0"/>
          <w:marTop w:val="0"/>
          <w:marBottom w:val="0"/>
          <w:divBdr>
            <w:top w:val="none" w:sz="0" w:space="0" w:color="auto"/>
            <w:left w:val="none" w:sz="0" w:space="0" w:color="auto"/>
            <w:bottom w:val="none" w:sz="0" w:space="0" w:color="auto"/>
            <w:right w:val="none" w:sz="0" w:space="0" w:color="auto"/>
          </w:divBdr>
          <w:divsChild>
            <w:div w:id="1298757970">
              <w:marLeft w:val="0"/>
              <w:marRight w:val="0"/>
              <w:marTop w:val="0"/>
              <w:marBottom w:val="0"/>
              <w:divBdr>
                <w:top w:val="none" w:sz="0" w:space="0" w:color="auto"/>
                <w:left w:val="none" w:sz="0" w:space="0" w:color="auto"/>
                <w:bottom w:val="none" w:sz="0" w:space="0" w:color="auto"/>
                <w:right w:val="none" w:sz="0" w:space="0" w:color="auto"/>
              </w:divBdr>
            </w:div>
          </w:divsChild>
        </w:div>
        <w:div w:id="1569420050">
          <w:marLeft w:val="0"/>
          <w:marRight w:val="0"/>
          <w:marTop w:val="0"/>
          <w:marBottom w:val="0"/>
          <w:divBdr>
            <w:top w:val="none" w:sz="0" w:space="0" w:color="auto"/>
            <w:left w:val="none" w:sz="0" w:space="0" w:color="auto"/>
            <w:bottom w:val="none" w:sz="0" w:space="0" w:color="auto"/>
            <w:right w:val="none" w:sz="0" w:space="0" w:color="auto"/>
          </w:divBdr>
          <w:divsChild>
            <w:div w:id="2104493966">
              <w:marLeft w:val="0"/>
              <w:marRight w:val="0"/>
              <w:marTop w:val="0"/>
              <w:marBottom w:val="0"/>
              <w:divBdr>
                <w:top w:val="none" w:sz="0" w:space="0" w:color="auto"/>
                <w:left w:val="none" w:sz="0" w:space="0" w:color="auto"/>
                <w:bottom w:val="none" w:sz="0" w:space="0" w:color="auto"/>
                <w:right w:val="none" w:sz="0" w:space="0" w:color="auto"/>
              </w:divBdr>
            </w:div>
          </w:divsChild>
        </w:div>
        <w:div w:id="1573005040">
          <w:marLeft w:val="0"/>
          <w:marRight w:val="0"/>
          <w:marTop w:val="0"/>
          <w:marBottom w:val="0"/>
          <w:divBdr>
            <w:top w:val="none" w:sz="0" w:space="0" w:color="auto"/>
            <w:left w:val="none" w:sz="0" w:space="0" w:color="auto"/>
            <w:bottom w:val="none" w:sz="0" w:space="0" w:color="auto"/>
            <w:right w:val="none" w:sz="0" w:space="0" w:color="auto"/>
          </w:divBdr>
          <w:divsChild>
            <w:div w:id="1388340367">
              <w:marLeft w:val="0"/>
              <w:marRight w:val="0"/>
              <w:marTop w:val="0"/>
              <w:marBottom w:val="0"/>
              <w:divBdr>
                <w:top w:val="none" w:sz="0" w:space="0" w:color="auto"/>
                <w:left w:val="none" w:sz="0" w:space="0" w:color="auto"/>
                <w:bottom w:val="none" w:sz="0" w:space="0" w:color="auto"/>
                <w:right w:val="none" w:sz="0" w:space="0" w:color="auto"/>
              </w:divBdr>
            </w:div>
          </w:divsChild>
        </w:div>
        <w:div w:id="1581259244">
          <w:marLeft w:val="0"/>
          <w:marRight w:val="0"/>
          <w:marTop w:val="0"/>
          <w:marBottom w:val="0"/>
          <w:divBdr>
            <w:top w:val="none" w:sz="0" w:space="0" w:color="auto"/>
            <w:left w:val="none" w:sz="0" w:space="0" w:color="auto"/>
            <w:bottom w:val="none" w:sz="0" w:space="0" w:color="auto"/>
            <w:right w:val="none" w:sz="0" w:space="0" w:color="auto"/>
          </w:divBdr>
          <w:divsChild>
            <w:div w:id="116029471">
              <w:marLeft w:val="0"/>
              <w:marRight w:val="0"/>
              <w:marTop w:val="0"/>
              <w:marBottom w:val="0"/>
              <w:divBdr>
                <w:top w:val="none" w:sz="0" w:space="0" w:color="auto"/>
                <w:left w:val="none" w:sz="0" w:space="0" w:color="auto"/>
                <w:bottom w:val="none" w:sz="0" w:space="0" w:color="auto"/>
                <w:right w:val="none" w:sz="0" w:space="0" w:color="auto"/>
              </w:divBdr>
            </w:div>
          </w:divsChild>
        </w:div>
        <w:div w:id="1585063652">
          <w:marLeft w:val="0"/>
          <w:marRight w:val="0"/>
          <w:marTop w:val="0"/>
          <w:marBottom w:val="0"/>
          <w:divBdr>
            <w:top w:val="none" w:sz="0" w:space="0" w:color="auto"/>
            <w:left w:val="none" w:sz="0" w:space="0" w:color="auto"/>
            <w:bottom w:val="none" w:sz="0" w:space="0" w:color="auto"/>
            <w:right w:val="none" w:sz="0" w:space="0" w:color="auto"/>
          </w:divBdr>
          <w:divsChild>
            <w:div w:id="1150446325">
              <w:marLeft w:val="0"/>
              <w:marRight w:val="0"/>
              <w:marTop w:val="0"/>
              <w:marBottom w:val="0"/>
              <w:divBdr>
                <w:top w:val="none" w:sz="0" w:space="0" w:color="auto"/>
                <w:left w:val="none" w:sz="0" w:space="0" w:color="auto"/>
                <w:bottom w:val="none" w:sz="0" w:space="0" w:color="auto"/>
                <w:right w:val="none" w:sz="0" w:space="0" w:color="auto"/>
              </w:divBdr>
            </w:div>
          </w:divsChild>
        </w:div>
        <w:div w:id="1597861058">
          <w:marLeft w:val="0"/>
          <w:marRight w:val="0"/>
          <w:marTop w:val="0"/>
          <w:marBottom w:val="0"/>
          <w:divBdr>
            <w:top w:val="none" w:sz="0" w:space="0" w:color="auto"/>
            <w:left w:val="none" w:sz="0" w:space="0" w:color="auto"/>
            <w:bottom w:val="none" w:sz="0" w:space="0" w:color="auto"/>
            <w:right w:val="none" w:sz="0" w:space="0" w:color="auto"/>
          </w:divBdr>
          <w:divsChild>
            <w:div w:id="214972726">
              <w:marLeft w:val="0"/>
              <w:marRight w:val="0"/>
              <w:marTop w:val="0"/>
              <w:marBottom w:val="0"/>
              <w:divBdr>
                <w:top w:val="none" w:sz="0" w:space="0" w:color="auto"/>
                <w:left w:val="none" w:sz="0" w:space="0" w:color="auto"/>
                <w:bottom w:val="none" w:sz="0" w:space="0" w:color="auto"/>
                <w:right w:val="none" w:sz="0" w:space="0" w:color="auto"/>
              </w:divBdr>
            </w:div>
          </w:divsChild>
        </w:div>
        <w:div w:id="1602571798">
          <w:marLeft w:val="0"/>
          <w:marRight w:val="0"/>
          <w:marTop w:val="0"/>
          <w:marBottom w:val="0"/>
          <w:divBdr>
            <w:top w:val="none" w:sz="0" w:space="0" w:color="auto"/>
            <w:left w:val="none" w:sz="0" w:space="0" w:color="auto"/>
            <w:bottom w:val="none" w:sz="0" w:space="0" w:color="auto"/>
            <w:right w:val="none" w:sz="0" w:space="0" w:color="auto"/>
          </w:divBdr>
          <w:divsChild>
            <w:div w:id="1596015450">
              <w:marLeft w:val="0"/>
              <w:marRight w:val="0"/>
              <w:marTop w:val="0"/>
              <w:marBottom w:val="0"/>
              <w:divBdr>
                <w:top w:val="none" w:sz="0" w:space="0" w:color="auto"/>
                <w:left w:val="none" w:sz="0" w:space="0" w:color="auto"/>
                <w:bottom w:val="none" w:sz="0" w:space="0" w:color="auto"/>
                <w:right w:val="none" w:sz="0" w:space="0" w:color="auto"/>
              </w:divBdr>
            </w:div>
          </w:divsChild>
        </w:div>
        <w:div w:id="1609199717">
          <w:marLeft w:val="0"/>
          <w:marRight w:val="0"/>
          <w:marTop w:val="0"/>
          <w:marBottom w:val="0"/>
          <w:divBdr>
            <w:top w:val="none" w:sz="0" w:space="0" w:color="auto"/>
            <w:left w:val="none" w:sz="0" w:space="0" w:color="auto"/>
            <w:bottom w:val="none" w:sz="0" w:space="0" w:color="auto"/>
            <w:right w:val="none" w:sz="0" w:space="0" w:color="auto"/>
          </w:divBdr>
          <w:divsChild>
            <w:div w:id="936324642">
              <w:marLeft w:val="0"/>
              <w:marRight w:val="0"/>
              <w:marTop w:val="0"/>
              <w:marBottom w:val="0"/>
              <w:divBdr>
                <w:top w:val="none" w:sz="0" w:space="0" w:color="auto"/>
                <w:left w:val="none" w:sz="0" w:space="0" w:color="auto"/>
                <w:bottom w:val="none" w:sz="0" w:space="0" w:color="auto"/>
                <w:right w:val="none" w:sz="0" w:space="0" w:color="auto"/>
              </w:divBdr>
            </w:div>
          </w:divsChild>
        </w:div>
        <w:div w:id="1619336904">
          <w:marLeft w:val="0"/>
          <w:marRight w:val="0"/>
          <w:marTop w:val="0"/>
          <w:marBottom w:val="0"/>
          <w:divBdr>
            <w:top w:val="none" w:sz="0" w:space="0" w:color="auto"/>
            <w:left w:val="none" w:sz="0" w:space="0" w:color="auto"/>
            <w:bottom w:val="none" w:sz="0" w:space="0" w:color="auto"/>
            <w:right w:val="none" w:sz="0" w:space="0" w:color="auto"/>
          </w:divBdr>
          <w:divsChild>
            <w:div w:id="260528494">
              <w:marLeft w:val="0"/>
              <w:marRight w:val="0"/>
              <w:marTop w:val="0"/>
              <w:marBottom w:val="0"/>
              <w:divBdr>
                <w:top w:val="none" w:sz="0" w:space="0" w:color="auto"/>
                <w:left w:val="none" w:sz="0" w:space="0" w:color="auto"/>
                <w:bottom w:val="none" w:sz="0" w:space="0" w:color="auto"/>
                <w:right w:val="none" w:sz="0" w:space="0" w:color="auto"/>
              </w:divBdr>
            </w:div>
          </w:divsChild>
        </w:div>
        <w:div w:id="1621762933">
          <w:marLeft w:val="0"/>
          <w:marRight w:val="0"/>
          <w:marTop w:val="0"/>
          <w:marBottom w:val="0"/>
          <w:divBdr>
            <w:top w:val="none" w:sz="0" w:space="0" w:color="auto"/>
            <w:left w:val="none" w:sz="0" w:space="0" w:color="auto"/>
            <w:bottom w:val="none" w:sz="0" w:space="0" w:color="auto"/>
            <w:right w:val="none" w:sz="0" w:space="0" w:color="auto"/>
          </w:divBdr>
          <w:divsChild>
            <w:div w:id="919288415">
              <w:marLeft w:val="0"/>
              <w:marRight w:val="0"/>
              <w:marTop w:val="0"/>
              <w:marBottom w:val="0"/>
              <w:divBdr>
                <w:top w:val="none" w:sz="0" w:space="0" w:color="auto"/>
                <w:left w:val="none" w:sz="0" w:space="0" w:color="auto"/>
                <w:bottom w:val="none" w:sz="0" w:space="0" w:color="auto"/>
                <w:right w:val="none" w:sz="0" w:space="0" w:color="auto"/>
              </w:divBdr>
            </w:div>
            <w:div w:id="1533035693">
              <w:marLeft w:val="0"/>
              <w:marRight w:val="0"/>
              <w:marTop w:val="0"/>
              <w:marBottom w:val="0"/>
              <w:divBdr>
                <w:top w:val="none" w:sz="0" w:space="0" w:color="auto"/>
                <w:left w:val="none" w:sz="0" w:space="0" w:color="auto"/>
                <w:bottom w:val="none" w:sz="0" w:space="0" w:color="auto"/>
                <w:right w:val="none" w:sz="0" w:space="0" w:color="auto"/>
              </w:divBdr>
            </w:div>
            <w:div w:id="1915237112">
              <w:marLeft w:val="0"/>
              <w:marRight w:val="0"/>
              <w:marTop w:val="0"/>
              <w:marBottom w:val="0"/>
              <w:divBdr>
                <w:top w:val="none" w:sz="0" w:space="0" w:color="auto"/>
                <w:left w:val="none" w:sz="0" w:space="0" w:color="auto"/>
                <w:bottom w:val="none" w:sz="0" w:space="0" w:color="auto"/>
                <w:right w:val="none" w:sz="0" w:space="0" w:color="auto"/>
              </w:divBdr>
            </w:div>
          </w:divsChild>
        </w:div>
        <w:div w:id="1630041928">
          <w:marLeft w:val="0"/>
          <w:marRight w:val="0"/>
          <w:marTop w:val="0"/>
          <w:marBottom w:val="0"/>
          <w:divBdr>
            <w:top w:val="none" w:sz="0" w:space="0" w:color="auto"/>
            <w:left w:val="none" w:sz="0" w:space="0" w:color="auto"/>
            <w:bottom w:val="none" w:sz="0" w:space="0" w:color="auto"/>
            <w:right w:val="none" w:sz="0" w:space="0" w:color="auto"/>
          </w:divBdr>
          <w:divsChild>
            <w:div w:id="827357799">
              <w:marLeft w:val="0"/>
              <w:marRight w:val="0"/>
              <w:marTop w:val="0"/>
              <w:marBottom w:val="0"/>
              <w:divBdr>
                <w:top w:val="none" w:sz="0" w:space="0" w:color="auto"/>
                <w:left w:val="none" w:sz="0" w:space="0" w:color="auto"/>
                <w:bottom w:val="none" w:sz="0" w:space="0" w:color="auto"/>
                <w:right w:val="none" w:sz="0" w:space="0" w:color="auto"/>
              </w:divBdr>
            </w:div>
          </w:divsChild>
        </w:div>
        <w:div w:id="1630933928">
          <w:marLeft w:val="0"/>
          <w:marRight w:val="0"/>
          <w:marTop w:val="0"/>
          <w:marBottom w:val="0"/>
          <w:divBdr>
            <w:top w:val="none" w:sz="0" w:space="0" w:color="auto"/>
            <w:left w:val="none" w:sz="0" w:space="0" w:color="auto"/>
            <w:bottom w:val="none" w:sz="0" w:space="0" w:color="auto"/>
            <w:right w:val="none" w:sz="0" w:space="0" w:color="auto"/>
          </w:divBdr>
          <w:divsChild>
            <w:div w:id="295837140">
              <w:marLeft w:val="0"/>
              <w:marRight w:val="0"/>
              <w:marTop w:val="0"/>
              <w:marBottom w:val="0"/>
              <w:divBdr>
                <w:top w:val="none" w:sz="0" w:space="0" w:color="auto"/>
                <w:left w:val="none" w:sz="0" w:space="0" w:color="auto"/>
                <w:bottom w:val="none" w:sz="0" w:space="0" w:color="auto"/>
                <w:right w:val="none" w:sz="0" w:space="0" w:color="auto"/>
              </w:divBdr>
            </w:div>
          </w:divsChild>
        </w:div>
        <w:div w:id="1631126025">
          <w:marLeft w:val="0"/>
          <w:marRight w:val="0"/>
          <w:marTop w:val="0"/>
          <w:marBottom w:val="0"/>
          <w:divBdr>
            <w:top w:val="none" w:sz="0" w:space="0" w:color="auto"/>
            <w:left w:val="none" w:sz="0" w:space="0" w:color="auto"/>
            <w:bottom w:val="none" w:sz="0" w:space="0" w:color="auto"/>
            <w:right w:val="none" w:sz="0" w:space="0" w:color="auto"/>
          </w:divBdr>
          <w:divsChild>
            <w:div w:id="2035811985">
              <w:marLeft w:val="0"/>
              <w:marRight w:val="0"/>
              <w:marTop w:val="0"/>
              <w:marBottom w:val="0"/>
              <w:divBdr>
                <w:top w:val="none" w:sz="0" w:space="0" w:color="auto"/>
                <w:left w:val="none" w:sz="0" w:space="0" w:color="auto"/>
                <w:bottom w:val="none" w:sz="0" w:space="0" w:color="auto"/>
                <w:right w:val="none" w:sz="0" w:space="0" w:color="auto"/>
              </w:divBdr>
            </w:div>
          </w:divsChild>
        </w:div>
        <w:div w:id="1632788976">
          <w:marLeft w:val="0"/>
          <w:marRight w:val="0"/>
          <w:marTop w:val="0"/>
          <w:marBottom w:val="0"/>
          <w:divBdr>
            <w:top w:val="none" w:sz="0" w:space="0" w:color="auto"/>
            <w:left w:val="none" w:sz="0" w:space="0" w:color="auto"/>
            <w:bottom w:val="none" w:sz="0" w:space="0" w:color="auto"/>
            <w:right w:val="none" w:sz="0" w:space="0" w:color="auto"/>
          </w:divBdr>
          <w:divsChild>
            <w:div w:id="2011979325">
              <w:marLeft w:val="0"/>
              <w:marRight w:val="0"/>
              <w:marTop w:val="0"/>
              <w:marBottom w:val="0"/>
              <w:divBdr>
                <w:top w:val="none" w:sz="0" w:space="0" w:color="auto"/>
                <w:left w:val="none" w:sz="0" w:space="0" w:color="auto"/>
                <w:bottom w:val="none" w:sz="0" w:space="0" w:color="auto"/>
                <w:right w:val="none" w:sz="0" w:space="0" w:color="auto"/>
              </w:divBdr>
            </w:div>
          </w:divsChild>
        </w:div>
        <w:div w:id="1635669834">
          <w:marLeft w:val="0"/>
          <w:marRight w:val="0"/>
          <w:marTop w:val="0"/>
          <w:marBottom w:val="0"/>
          <w:divBdr>
            <w:top w:val="none" w:sz="0" w:space="0" w:color="auto"/>
            <w:left w:val="none" w:sz="0" w:space="0" w:color="auto"/>
            <w:bottom w:val="none" w:sz="0" w:space="0" w:color="auto"/>
            <w:right w:val="none" w:sz="0" w:space="0" w:color="auto"/>
          </w:divBdr>
          <w:divsChild>
            <w:div w:id="347878963">
              <w:marLeft w:val="0"/>
              <w:marRight w:val="0"/>
              <w:marTop w:val="0"/>
              <w:marBottom w:val="0"/>
              <w:divBdr>
                <w:top w:val="none" w:sz="0" w:space="0" w:color="auto"/>
                <w:left w:val="none" w:sz="0" w:space="0" w:color="auto"/>
                <w:bottom w:val="none" w:sz="0" w:space="0" w:color="auto"/>
                <w:right w:val="none" w:sz="0" w:space="0" w:color="auto"/>
              </w:divBdr>
            </w:div>
            <w:div w:id="397283931">
              <w:marLeft w:val="0"/>
              <w:marRight w:val="0"/>
              <w:marTop w:val="0"/>
              <w:marBottom w:val="0"/>
              <w:divBdr>
                <w:top w:val="none" w:sz="0" w:space="0" w:color="auto"/>
                <w:left w:val="none" w:sz="0" w:space="0" w:color="auto"/>
                <w:bottom w:val="none" w:sz="0" w:space="0" w:color="auto"/>
                <w:right w:val="none" w:sz="0" w:space="0" w:color="auto"/>
              </w:divBdr>
            </w:div>
            <w:div w:id="1011376697">
              <w:marLeft w:val="0"/>
              <w:marRight w:val="0"/>
              <w:marTop w:val="0"/>
              <w:marBottom w:val="0"/>
              <w:divBdr>
                <w:top w:val="none" w:sz="0" w:space="0" w:color="auto"/>
                <w:left w:val="none" w:sz="0" w:space="0" w:color="auto"/>
                <w:bottom w:val="none" w:sz="0" w:space="0" w:color="auto"/>
                <w:right w:val="none" w:sz="0" w:space="0" w:color="auto"/>
              </w:divBdr>
            </w:div>
            <w:div w:id="1453473376">
              <w:marLeft w:val="0"/>
              <w:marRight w:val="0"/>
              <w:marTop w:val="0"/>
              <w:marBottom w:val="0"/>
              <w:divBdr>
                <w:top w:val="none" w:sz="0" w:space="0" w:color="auto"/>
                <w:left w:val="none" w:sz="0" w:space="0" w:color="auto"/>
                <w:bottom w:val="none" w:sz="0" w:space="0" w:color="auto"/>
                <w:right w:val="none" w:sz="0" w:space="0" w:color="auto"/>
              </w:divBdr>
            </w:div>
          </w:divsChild>
        </w:div>
        <w:div w:id="1637221903">
          <w:marLeft w:val="0"/>
          <w:marRight w:val="0"/>
          <w:marTop w:val="0"/>
          <w:marBottom w:val="0"/>
          <w:divBdr>
            <w:top w:val="none" w:sz="0" w:space="0" w:color="auto"/>
            <w:left w:val="none" w:sz="0" w:space="0" w:color="auto"/>
            <w:bottom w:val="none" w:sz="0" w:space="0" w:color="auto"/>
            <w:right w:val="none" w:sz="0" w:space="0" w:color="auto"/>
          </w:divBdr>
          <w:divsChild>
            <w:div w:id="683046609">
              <w:marLeft w:val="0"/>
              <w:marRight w:val="0"/>
              <w:marTop w:val="0"/>
              <w:marBottom w:val="0"/>
              <w:divBdr>
                <w:top w:val="none" w:sz="0" w:space="0" w:color="auto"/>
                <w:left w:val="none" w:sz="0" w:space="0" w:color="auto"/>
                <w:bottom w:val="none" w:sz="0" w:space="0" w:color="auto"/>
                <w:right w:val="none" w:sz="0" w:space="0" w:color="auto"/>
              </w:divBdr>
            </w:div>
          </w:divsChild>
        </w:div>
        <w:div w:id="1642342369">
          <w:marLeft w:val="0"/>
          <w:marRight w:val="0"/>
          <w:marTop w:val="0"/>
          <w:marBottom w:val="0"/>
          <w:divBdr>
            <w:top w:val="none" w:sz="0" w:space="0" w:color="auto"/>
            <w:left w:val="none" w:sz="0" w:space="0" w:color="auto"/>
            <w:bottom w:val="none" w:sz="0" w:space="0" w:color="auto"/>
            <w:right w:val="none" w:sz="0" w:space="0" w:color="auto"/>
          </w:divBdr>
          <w:divsChild>
            <w:div w:id="92014074">
              <w:marLeft w:val="0"/>
              <w:marRight w:val="0"/>
              <w:marTop w:val="0"/>
              <w:marBottom w:val="0"/>
              <w:divBdr>
                <w:top w:val="none" w:sz="0" w:space="0" w:color="auto"/>
                <w:left w:val="none" w:sz="0" w:space="0" w:color="auto"/>
                <w:bottom w:val="none" w:sz="0" w:space="0" w:color="auto"/>
                <w:right w:val="none" w:sz="0" w:space="0" w:color="auto"/>
              </w:divBdr>
            </w:div>
            <w:div w:id="496114204">
              <w:marLeft w:val="0"/>
              <w:marRight w:val="0"/>
              <w:marTop w:val="0"/>
              <w:marBottom w:val="0"/>
              <w:divBdr>
                <w:top w:val="none" w:sz="0" w:space="0" w:color="auto"/>
                <w:left w:val="none" w:sz="0" w:space="0" w:color="auto"/>
                <w:bottom w:val="none" w:sz="0" w:space="0" w:color="auto"/>
                <w:right w:val="none" w:sz="0" w:space="0" w:color="auto"/>
              </w:divBdr>
            </w:div>
            <w:div w:id="981498132">
              <w:marLeft w:val="0"/>
              <w:marRight w:val="0"/>
              <w:marTop w:val="0"/>
              <w:marBottom w:val="0"/>
              <w:divBdr>
                <w:top w:val="none" w:sz="0" w:space="0" w:color="auto"/>
                <w:left w:val="none" w:sz="0" w:space="0" w:color="auto"/>
                <w:bottom w:val="none" w:sz="0" w:space="0" w:color="auto"/>
                <w:right w:val="none" w:sz="0" w:space="0" w:color="auto"/>
              </w:divBdr>
            </w:div>
            <w:div w:id="1067458322">
              <w:marLeft w:val="0"/>
              <w:marRight w:val="0"/>
              <w:marTop w:val="0"/>
              <w:marBottom w:val="0"/>
              <w:divBdr>
                <w:top w:val="none" w:sz="0" w:space="0" w:color="auto"/>
                <w:left w:val="none" w:sz="0" w:space="0" w:color="auto"/>
                <w:bottom w:val="none" w:sz="0" w:space="0" w:color="auto"/>
                <w:right w:val="none" w:sz="0" w:space="0" w:color="auto"/>
              </w:divBdr>
            </w:div>
            <w:div w:id="1295139776">
              <w:marLeft w:val="0"/>
              <w:marRight w:val="0"/>
              <w:marTop w:val="0"/>
              <w:marBottom w:val="0"/>
              <w:divBdr>
                <w:top w:val="none" w:sz="0" w:space="0" w:color="auto"/>
                <w:left w:val="none" w:sz="0" w:space="0" w:color="auto"/>
                <w:bottom w:val="none" w:sz="0" w:space="0" w:color="auto"/>
                <w:right w:val="none" w:sz="0" w:space="0" w:color="auto"/>
              </w:divBdr>
            </w:div>
            <w:div w:id="1392146380">
              <w:marLeft w:val="0"/>
              <w:marRight w:val="0"/>
              <w:marTop w:val="0"/>
              <w:marBottom w:val="0"/>
              <w:divBdr>
                <w:top w:val="none" w:sz="0" w:space="0" w:color="auto"/>
                <w:left w:val="none" w:sz="0" w:space="0" w:color="auto"/>
                <w:bottom w:val="none" w:sz="0" w:space="0" w:color="auto"/>
                <w:right w:val="none" w:sz="0" w:space="0" w:color="auto"/>
              </w:divBdr>
            </w:div>
            <w:div w:id="1512715407">
              <w:marLeft w:val="0"/>
              <w:marRight w:val="0"/>
              <w:marTop w:val="0"/>
              <w:marBottom w:val="0"/>
              <w:divBdr>
                <w:top w:val="none" w:sz="0" w:space="0" w:color="auto"/>
                <w:left w:val="none" w:sz="0" w:space="0" w:color="auto"/>
                <w:bottom w:val="none" w:sz="0" w:space="0" w:color="auto"/>
                <w:right w:val="none" w:sz="0" w:space="0" w:color="auto"/>
              </w:divBdr>
            </w:div>
            <w:div w:id="2101368253">
              <w:marLeft w:val="0"/>
              <w:marRight w:val="0"/>
              <w:marTop w:val="0"/>
              <w:marBottom w:val="0"/>
              <w:divBdr>
                <w:top w:val="none" w:sz="0" w:space="0" w:color="auto"/>
                <w:left w:val="none" w:sz="0" w:space="0" w:color="auto"/>
                <w:bottom w:val="none" w:sz="0" w:space="0" w:color="auto"/>
                <w:right w:val="none" w:sz="0" w:space="0" w:color="auto"/>
              </w:divBdr>
            </w:div>
          </w:divsChild>
        </w:div>
        <w:div w:id="1650095266">
          <w:marLeft w:val="0"/>
          <w:marRight w:val="0"/>
          <w:marTop w:val="0"/>
          <w:marBottom w:val="0"/>
          <w:divBdr>
            <w:top w:val="none" w:sz="0" w:space="0" w:color="auto"/>
            <w:left w:val="none" w:sz="0" w:space="0" w:color="auto"/>
            <w:bottom w:val="none" w:sz="0" w:space="0" w:color="auto"/>
            <w:right w:val="none" w:sz="0" w:space="0" w:color="auto"/>
          </w:divBdr>
          <w:divsChild>
            <w:div w:id="234970801">
              <w:marLeft w:val="0"/>
              <w:marRight w:val="0"/>
              <w:marTop w:val="0"/>
              <w:marBottom w:val="0"/>
              <w:divBdr>
                <w:top w:val="none" w:sz="0" w:space="0" w:color="auto"/>
                <w:left w:val="none" w:sz="0" w:space="0" w:color="auto"/>
                <w:bottom w:val="none" w:sz="0" w:space="0" w:color="auto"/>
                <w:right w:val="none" w:sz="0" w:space="0" w:color="auto"/>
              </w:divBdr>
            </w:div>
          </w:divsChild>
        </w:div>
        <w:div w:id="1666589477">
          <w:marLeft w:val="0"/>
          <w:marRight w:val="0"/>
          <w:marTop w:val="0"/>
          <w:marBottom w:val="0"/>
          <w:divBdr>
            <w:top w:val="none" w:sz="0" w:space="0" w:color="auto"/>
            <w:left w:val="none" w:sz="0" w:space="0" w:color="auto"/>
            <w:bottom w:val="none" w:sz="0" w:space="0" w:color="auto"/>
            <w:right w:val="none" w:sz="0" w:space="0" w:color="auto"/>
          </w:divBdr>
          <w:divsChild>
            <w:div w:id="1947692102">
              <w:marLeft w:val="0"/>
              <w:marRight w:val="0"/>
              <w:marTop w:val="0"/>
              <w:marBottom w:val="0"/>
              <w:divBdr>
                <w:top w:val="none" w:sz="0" w:space="0" w:color="auto"/>
                <w:left w:val="none" w:sz="0" w:space="0" w:color="auto"/>
                <w:bottom w:val="none" w:sz="0" w:space="0" w:color="auto"/>
                <w:right w:val="none" w:sz="0" w:space="0" w:color="auto"/>
              </w:divBdr>
            </w:div>
          </w:divsChild>
        </w:div>
        <w:div w:id="1671639963">
          <w:marLeft w:val="0"/>
          <w:marRight w:val="0"/>
          <w:marTop w:val="0"/>
          <w:marBottom w:val="0"/>
          <w:divBdr>
            <w:top w:val="none" w:sz="0" w:space="0" w:color="auto"/>
            <w:left w:val="none" w:sz="0" w:space="0" w:color="auto"/>
            <w:bottom w:val="none" w:sz="0" w:space="0" w:color="auto"/>
            <w:right w:val="none" w:sz="0" w:space="0" w:color="auto"/>
          </w:divBdr>
          <w:divsChild>
            <w:div w:id="1075084956">
              <w:marLeft w:val="0"/>
              <w:marRight w:val="0"/>
              <w:marTop w:val="0"/>
              <w:marBottom w:val="0"/>
              <w:divBdr>
                <w:top w:val="none" w:sz="0" w:space="0" w:color="auto"/>
                <w:left w:val="none" w:sz="0" w:space="0" w:color="auto"/>
                <w:bottom w:val="none" w:sz="0" w:space="0" w:color="auto"/>
                <w:right w:val="none" w:sz="0" w:space="0" w:color="auto"/>
              </w:divBdr>
            </w:div>
          </w:divsChild>
        </w:div>
        <w:div w:id="1677688136">
          <w:marLeft w:val="0"/>
          <w:marRight w:val="0"/>
          <w:marTop w:val="0"/>
          <w:marBottom w:val="0"/>
          <w:divBdr>
            <w:top w:val="none" w:sz="0" w:space="0" w:color="auto"/>
            <w:left w:val="none" w:sz="0" w:space="0" w:color="auto"/>
            <w:bottom w:val="none" w:sz="0" w:space="0" w:color="auto"/>
            <w:right w:val="none" w:sz="0" w:space="0" w:color="auto"/>
          </w:divBdr>
          <w:divsChild>
            <w:div w:id="114523554">
              <w:marLeft w:val="0"/>
              <w:marRight w:val="0"/>
              <w:marTop w:val="0"/>
              <w:marBottom w:val="0"/>
              <w:divBdr>
                <w:top w:val="none" w:sz="0" w:space="0" w:color="auto"/>
                <w:left w:val="none" w:sz="0" w:space="0" w:color="auto"/>
                <w:bottom w:val="none" w:sz="0" w:space="0" w:color="auto"/>
                <w:right w:val="none" w:sz="0" w:space="0" w:color="auto"/>
              </w:divBdr>
            </w:div>
          </w:divsChild>
        </w:div>
        <w:div w:id="1680964571">
          <w:marLeft w:val="0"/>
          <w:marRight w:val="0"/>
          <w:marTop w:val="0"/>
          <w:marBottom w:val="0"/>
          <w:divBdr>
            <w:top w:val="none" w:sz="0" w:space="0" w:color="auto"/>
            <w:left w:val="none" w:sz="0" w:space="0" w:color="auto"/>
            <w:bottom w:val="none" w:sz="0" w:space="0" w:color="auto"/>
            <w:right w:val="none" w:sz="0" w:space="0" w:color="auto"/>
          </w:divBdr>
          <w:divsChild>
            <w:div w:id="1711611218">
              <w:marLeft w:val="0"/>
              <w:marRight w:val="0"/>
              <w:marTop w:val="0"/>
              <w:marBottom w:val="0"/>
              <w:divBdr>
                <w:top w:val="none" w:sz="0" w:space="0" w:color="auto"/>
                <w:left w:val="none" w:sz="0" w:space="0" w:color="auto"/>
                <w:bottom w:val="none" w:sz="0" w:space="0" w:color="auto"/>
                <w:right w:val="none" w:sz="0" w:space="0" w:color="auto"/>
              </w:divBdr>
            </w:div>
          </w:divsChild>
        </w:div>
        <w:div w:id="1712143767">
          <w:marLeft w:val="0"/>
          <w:marRight w:val="0"/>
          <w:marTop w:val="0"/>
          <w:marBottom w:val="0"/>
          <w:divBdr>
            <w:top w:val="none" w:sz="0" w:space="0" w:color="auto"/>
            <w:left w:val="none" w:sz="0" w:space="0" w:color="auto"/>
            <w:bottom w:val="none" w:sz="0" w:space="0" w:color="auto"/>
            <w:right w:val="none" w:sz="0" w:space="0" w:color="auto"/>
          </w:divBdr>
          <w:divsChild>
            <w:div w:id="957494835">
              <w:marLeft w:val="0"/>
              <w:marRight w:val="0"/>
              <w:marTop w:val="0"/>
              <w:marBottom w:val="0"/>
              <w:divBdr>
                <w:top w:val="none" w:sz="0" w:space="0" w:color="auto"/>
                <w:left w:val="none" w:sz="0" w:space="0" w:color="auto"/>
                <w:bottom w:val="none" w:sz="0" w:space="0" w:color="auto"/>
                <w:right w:val="none" w:sz="0" w:space="0" w:color="auto"/>
              </w:divBdr>
            </w:div>
          </w:divsChild>
        </w:div>
        <w:div w:id="1720713359">
          <w:marLeft w:val="0"/>
          <w:marRight w:val="0"/>
          <w:marTop w:val="0"/>
          <w:marBottom w:val="0"/>
          <w:divBdr>
            <w:top w:val="none" w:sz="0" w:space="0" w:color="auto"/>
            <w:left w:val="none" w:sz="0" w:space="0" w:color="auto"/>
            <w:bottom w:val="none" w:sz="0" w:space="0" w:color="auto"/>
            <w:right w:val="none" w:sz="0" w:space="0" w:color="auto"/>
          </w:divBdr>
          <w:divsChild>
            <w:div w:id="1668049837">
              <w:marLeft w:val="0"/>
              <w:marRight w:val="0"/>
              <w:marTop w:val="0"/>
              <w:marBottom w:val="0"/>
              <w:divBdr>
                <w:top w:val="none" w:sz="0" w:space="0" w:color="auto"/>
                <w:left w:val="none" w:sz="0" w:space="0" w:color="auto"/>
                <w:bottom w:val="none" w:sz="0" w:space="0" w:color="auto"/>
                <w:right w:val="none" w:sz="0" w:space="0" w:color="auto"/>
              </w:divBdr>
            </w:div>
          </w:divsChild>
        </w:div>
        <w:div w:id="1724059227">
          <w:marLeft w:val="0"/>
          <w:marRight w:val="0"/>
          <w:marTop w:val="0"/>
          <w:marBottom w:val="0"/>
          <w:divBdr>
            <w:top w:val="none" w:sz="0" w:space="0" w:color="auto"/>
            <w:left w:val="none" w:sz="0" w:space="0" w:color="auto"/>
            <w:bottom w:val="none" w:sz="0" w:space="0" w:color="auto"/>
            <w:right w:val="none" w:sz="0" w:space="0" w:color="auto"/>
          </w:divBdr>
          <w:divsChild>
            <w:div w:id="1354501260">
              <w:marLeft w:val="0"/>
              <w:marRight w:val="0"/>
              <w:marTop w:val="0"/>
              <w:marBottom w:val="0"/>
              <w:divBdr>
                <w:top w:val="none" w:sz="0" w:space="0" w:color="auto"/>
                <w:left w:val="none" w:sz="0" w:space="0" w:color="auto"/>
                <w:bottom w:val="none" w:sz="0" w:space="0" w:color="auto"/>
                <w:right w:val="none" w:sz="0" w:space="0" w:color="auto"/>
              </w:divBdr>
            </w:div>
          </w:divsChild>
        </w:div>
        <w:div w:id="1746805090">
          <w:marLeft w:val="0"/>
          <w:marRight w:val="0"/>
          <w:marTop w:val="0"/>
          <w:marBottom w:val="0"/>
          <w:divBdr>
            <w:top w:val="none" w:sz="0" w:space="0" w:color="auto"/>
            <w:left w:val="none" w:sz="0" w:space="0" w:color="auto"/>
            <w:bottom w:val="none" w:sz="0" w:space="0" w:color="auto"/>
            <w:right w:val="none" w:sz="0" w:space="0" w:color="auto"/>
          </w:divBdr>
          <w:divsChild>
            <w:div w:id="901408417">
              <w:marLeft w:val="0"/>
              <w:marRight w:val="0"/>
              <w:marTop w:val="0"/>
              <w:marBottom w:val="0"/>
              <w:divBdr>
                <w:top w:val="none" w:sz="0" w:space="0" w:color="auto"/>
                <w:left w:val="none" w:sz="0" w:space="0" w:color="auto"/>
                <w:bottom w:val="none" w:sz="0" w:space="0" w:color="auto"/>
                <w:right w:val="none" w:sz="0" w:space="0" w:color="auto"/>
              </w:divBdr>
            </w:div>
          </w:divsChild>
        </w:div>
        <w:div w:id="1783301791">
          <w:marLeft w:val="0"/>
          <w:marRight w:val="0"/>
          <w:marTop w:val="0"/>
          <w:marBottom w:val="0"/>
          <w:divBdr>
            <w:top w:val="none" w:sz="0" w:space="0" w:color="auto"/>
            <w:left w:val="none" w:sz="0" w:space="0" w:color="auto"/>
            <w:bottom w:val="none" w:sz="0" w:space="0" w:color="auto"/>
            <w:right w:val="none" w:sz="0" w:space="0" w:color="auto"/>
          </w:divBdr>
          <w:divsChild>
            <w:div w:id="512496752">
              <w:marLeft w:val="0"/>
              <w:marRight w:val="0"/>
              <w:marTop w:val="0"/>
              <w:marBottom w:val="0"/>
              <w:divBdr>
                <w:top w:val="none" w:sz="0" w:space="0" w:color="auto"/>
                <w:left w:val="none" w:sz="0" w:space="0" w:color="auto"/>
                <w:bottom w:val="none" w:sz="0" w:space="0" w:color="auto"/>
                <w:right w:val="none" w:sz="0" w:space="0" w:color="auto"/>
              </w:divBdr>
            </w:div>
            <w:div w:id="534269320">
              <w:marLeft w:val="0"/>
              <w:marRight w:val="0"/>
              <w:marTop w:val="0"/>
              <w:marBottom w:val="0"/>
              <w:divBdr>
                <w:top w:val="none" w:sz="0" w:space="0" w:color="auto"/>
                <w:left w:val="none" w:sz="0" w:space="0" w:color="auto"/>
                <w:bottom w:val="none" w:sz="0" w:space="0" w:color="auto"/>
                <w:right w:val="none" w:sz="0" w:space="0" w:color="auto"/>
              </w:divBdr>
            </w:div>
            <w:div w:id="1718122809">
              <w:marLeft w:val="0"/>
              <w:marRight w:val="0"/>
              <w:marTop w:val="0"/>
              <w:marBottom w:val="0"/>
              <w:divBdr>
                <w:top w:val="none" w:sz="0" w:space="0" w:color="auto"/>
                <w:left w:val="none" w:sz="0" w:space="0" w:color="auto"/>
                <w:bottom w:val="none" w:sz="0" w:space="0" w:color="auto"/>
                <w:right w:val="none" w:sz="0" w:space="0" w:color="auto"/>
              </w:divBdr>
            </w:div>
          </w:divsChild>
        </w:div>
        <w:div w:id="1833325361">
          <w:marLeft w:val="0"/>
          <w:marRight w:val="0"/>
          <w:marTop w:val="0"/>
          <w:marBottom w:val="0"/>
          <w:divBdr>
            <w:top w:val="none" w:sz="0" w:space="0" w:color="auto"/>
            <w:left w:val="none" w:sz="0" w:space="0" w:color="auto"/>
            <w:bottom w:val="none" w:sz="0" w:space="0" w:color="auto"/>
            <w:right w:val="none" w:sz="0" w:space="0" w:color="auto"/>
          </w:divBdr>
          <w:divsChild>
            <w:div w:id="1165851759">
              <w:marLeft w:val="0"/>
              <w:marRight w:val="0"/>
              <w:marTop w:val="0"/>
              <w:marBottom w:val="0"/>
              <w:divBdr>
                <w:top w:val="none" w:sz="0" w:space="0" w:color="auto"/>
                <w:left w:val="none" w:sz="0" w:space="0" w:color="auto"/>
                <w:bottom w:val="none" w:sz="0" w:space="0" w:color="auto"/>
                <w:right w:val="none" w:sz="0" w:space="0" w:color="auto"/>
              </w:divBdr>
            </w:div>
          </w:divsChild>
        </w:div>
        <w:div w:id="1836872645">
          <w:marLeft w:val="0"/>
          <w:marRight w:val="0"/>
          <w:marTop w:val="0"/>
          <w:marBottom w:val="0"/>
          <w:divBdr>
            <w:top w:val="none" w:sz="0" w:space="0" w:color="auto"/>
            <w:left w:val="none" w:sz="0" w:space="0" w:color="auto"/>
            <w:bottom w:val="none" w:sz="0" w:space="0" w:color="auto"/>
            <w:right w:val="none" w:sz="0" w:space="0" w:color="auto"/>
          </w:divBdr>
          <w:divsChild>
            <w:div w:id="1751806997">
              <w:marLeft w:val="0"/>
              <w:marRight w:val="0"/>
              <w:marTop w:val="0"/>
              <w:marBottom w:val="0"/>
              <w:divBdr>
                <w:top w:val="none" w:sz="0" w:space="0" w:color="auto"/>
                <w:left w:val="none" w:sz="0" w:space="0" w:color="auto"/>
                <w:bottom w:val="none" w:sz="0" w:space="0" w:color="auto"/>
                <w:right w:val="none" w:sz="0" w:space="0" w:color="auto"/>
              </w:divBdr>
            </w:div>
          </w:divsChild>
        </w:div>
        <w:div w:id="1932809233">
          <w:marLeft w:val="0"/>
          <w:marRight w:val="0"/>
          <w:marTop w:val="0"/>
          <w:marBottom w:val="0"/>
          <w:divBdr>
            <w:top w:val="none" w:sz="0" w:space="0" w:color="auto"/>
            <w:left w:val="none" w:sz="0" w:space="0" w:color="auto"/>
            <w:bottom w:val="none" w:sz="0" w:space="0" w:color="auto"/>
            <w:right w:val="none" w:sz="0" w:space="0" w:color="auto"/>
          </w:divBdr>
          <w:divsChild>
            <w:div w:id="1914659379">
              <w:marLeft w:val="0"/>
              <w:marRight w:val="0"/>
              <w:marTop w:val="0"/>
              <w:marBottom w:val="0"/>
              <w:divBdr>
                <w:top w:val="none" w:sz="0" w:space="0" w:color="auto"/>
                <w:left w:val="none" w:sz="0" w:space="0" w:color="auto"/>
                <w:bottom w:val="none" w:sz="0" w:space="0" w:color="auto"/>
                <w:right w:val="none" w:sz="0" w:space="0" w:color="auto"/>
              </w:divBdr>
            </w:div>
          </w:divsChild>
        </w:div>
        <w:div w:id="1933396107">
          <w:marLeft w:val="0"/>
          <w:marRight w:val="0"/>
          <w:marTop w:val="0"/>
          <w:marBottom w:val="0"/>
          <w:divBdr>
            <w:top w:val="none" w:sz="0" w:space="0" w:color="auto"/>
            <w:left w:val="none" w:sz="0" w:space="0" w:color="auto"/>
            <w:bottom w:val="none" w:sz="0" w:space="0" w:color="auto"/>
            <w:right w:val="none" w:sz="0" w:space="0" w:color="auto"/>
          </w:divBdr>
          <w:divsChild>
            <w:div w:id="1488980228">
              <w:marLeft w:val="0"/>
              <w:marRight w:val="0"/>
              <w:marTop w:val="0"/>
              <w:marBottom w:val="0"/>
              <w:divBdr>
                <w:top w:val="none" w:sz="0" w:space="0" w:color="auto"/>
                <w:left w:val="none" w:sz="0" w:space="0" w:color="auto"/>
                <w:bottom w:val="none" w:sz="0" w:space="0" w:color="auto"/>
                <w:right w:val="none" w:sz="0" w:space="0" w:color="auto"/>
              </w:divBdr>
            </w:div>
          </w:divsChild>
        </w:div>
        <w:div w:id="1935820693">
          <w:marLeft w:val="0"/>
          <w:marRight w:val="0"/>
          <w:marTop w:val="0"/>
          <w:marBottom w:val="0"/>
          <w:divBdr>
            <w:top w:val="none" w:sz="0" w:space="0" w:color="auto"/>
            <w:left w:val="none" w:sz="0" w:space="0" w:color="auto"/>
            <w:bottom w:val="none" w:sz="0" w:space="0" w:color="auto"/>
            <w:right w:val="none" w:sz="0" w:space="0" w:color="auto"/>
          </w:divBdr>
          <w:divsChild>
            <w:div w:id="801071481">
              <w:marLeft w:val="0"/>
              <w:marRight w:val="0"/>
              <w:marTop w:val="0"/>
              <w:marBottom w:val="0"/>
              <w:divBdr>
                <w:top w:val="none" w:sz="0" w:space="0" w:color="auto"/>
                <w:left w:val="none" w:sz="0" w:space="0" w:color="auto"/>
                <w:bottom w:val="none" w:sz="0" w:space="0" w:color="auto"/>
                <w:right w:val="none" w:sz="0" w:space="0" w:color="auto"/>
              </w:divBdr>
            </w:div>
          </w:divsChild>
        </w:div>
        <w:div w:id="1945847655">
          <w:marLeft w:val="0"/>
          <w:marRight w:val="0"/>
          <w:marTop w:val="0"/>
          <w:marBottom w:val="0"/>
          <w:divBdr>
            <w:top w:val="none" w:sz="0" w:space="0" w:color="auto"/>
            <w:left w:val="none" w:sz="0" w:space="0" w:color="auto"/>
            <w:bottom w:val="none" w:sz="0" w:space="0" w:color="auto"/>
            <w:right w:val="none" w:sz="0" w:space="0" w:color="auto"/>
          </w:divBdr>
          <w:divsChild>
            <w:div w:id="1546453268">
              <w:marLeft w:val="0"/>
              <w:marRight w:val="0"/>
              <w:marTop w:val="0"/>
              <w:marBottom w:val="0"/>
              <w:divBdr>
                <w:top w:val="none" w:sz="0" w:space="0" w:color="auto"/>
                <w:left w:val="none" w:sz="0" w:space="0" w:color="auto"/>
                <w:bottom w:val="none" w:sz="0" w:space="0" w:color="auto"/>
                <w:right w:val="none" w:sz="0" w:space="0" w:color="auto"/>
              </w:divBdr>
            </w:div>
          </w:divsChild>
        </w:div>
        <w:div w:id="1946226236">
          <w:marLeft w:val="0"/>
          <w:marRight w:val="0"/>
          <w:marTop w:val="0"/>
          <w:marBottom w:val="0"/>
          <w:divBdr>
            <w:top w:val="none" w:sz="0" w:space="0" w:color="auto"/>
            <w:left w:val="none" w:sz="0" w:space="0" w:color="auto"/>
            <w:bottom w:val="none" w:sz="0" w:space="0" w:color="auto"/>
            <w:right w:val="none" w:sz="0" w:space="0" w:color="auto"/>
          </w:divBdr>
          <w:divsChild>
            <w:div w:id="87777223">
              <w:marLeft w:val="0"/>
              <w:marRight w:val="0"/>
              <w:marTop w:val="0"/>
              <w:marBottom w:val="0"/>
              <w:divBdr>
                <w:top w:val="none" w:sz="0" w:space="0" w:color="auto"/>
                <w:left w:val="none" w:sz="0" w:space="0" w:color="auto"/>
                <w:bottom w:val="none" w:sz="0" w:space="0" w:color="auto"/>
                <w:right w:val="none" w:sz="0" w:space="0" w:color="auto"/>
              </w:divBdr>
            </w:div>
          </w:divsChild>
        </w:div>
        <w:div w:id="1968511145">
          <w:marLeft w:val="0"/>
          <w:marRight w:val="0"/>
          <w:marTop w:val="0"/>
          <w:marBottom w:val="0"/>
          <w:divBdr>
            <w:top w:val="none" w:sz="0" w:space="0" w:color="auto"/>
            <w:left w:val="none" w:sz="0" w:space="0" w:color="auto"/>
            <w:bottom w:val="none" w:sz="0" w:space="0" w:color="auto"/>
            <w:right w:val="none" w:sz="0" w:space="0" w:color="auto"/>
          </w:divBdr>
          <w:divsChild>
            <w:div w:id="1905338304">
              <w:marLeft w:val="0"/>
              <w:marRight w:val="0"/>
              <w:marTop w:val="0"/>
              <w:marBottom w:val="0"/>
              <w:divBdr>
                <w:top w:val="none" w:sz="0" w:space="0" w:color="auto"/>
                <w:left w:val="none" w:sz="0" w:space="0" w:color="auto"/>
                <w:bottom w:val="none" w:sz="0" w:space="0" w:color="auto"/>
                <w:right w:val="none" w:sz="0" w:space="0" w:color="auto"/>
              </w:divBdr>
            </w:div>
          </w:divsChild>
        </w:div>
        <w:div w:id="1995990735">
          <w:marLeft w:val="0"/>
          <w:marRight w:val="0"/>
          <w:marTop w:val="0"/>
          <w:marBottom w:val="0"/>
          <w:divBdr>
            <w:top w:val="none" w:sz="0" w:space="0" w:color="auto"/>
            <w:left w:val="none" w:sz="0" w:space="0" w:color="auto"/>
            <w:bottom w:val="none" w:sz="0" w:space="0" w:color="auto"/>
            <w:right w:val="none" w:sz="0" w:space="0" w:color="auto"/>
          </w:divBdr>
          <w:divsChild>
            <w:div w:id="502824238">
              <w:marLeft w:val="0"/>
              <w:marRight w:val="0"/>
              <w:marTop w:val="0"/>
              <w:marBottom w:val="0"/>
              <w:divBdr>
                <w:top w:val="none" w:sz="0" w:space="0" w:color="auto"/>
                <w:left w:val="none" w:sz="0" w:space="0" w:color="auto"/>
                <w:bottom w:val="none" w:sz="0" w:space="0" w:color="auto"/>
                <w:right w:val="none" w:sz="0" w:space="0" w:color="auto"/>
              </w:divBdr>
            </w:div>
          </w:divsChild>
        </w:div>
        <w:div w:id="2005547779">
          <w:marLeft w:val="0"/>
          <w:marRight w:val="0"/>
          <w:marTop w:val="0"/>
          <w:marBottom w:val="0"/>
          <w:divBdr>
            <w:top w:val="none" w:sz="0" w:space="0" w:color="auto"/>
            <w:left w:val="none" w:sz="0" w:space="0" w:color="auto"/>
            <w:bottom w:val="none" w:sz="0" w:space="0" w:color="auto"/>
            <w:right w:val="none" w:sz="0" w:space="0" w:color="auto"/>
          </w:divBdr>
          <w:divsChild>
            <w:div w:id="2120174934">
              <w:marLeft w:val="0"/>
              <w:marRight w:val="0"/>
              <w:marTop w:val="0"/>
              <w:marBottom w:val="0"/>
              <w:divBdr>
                <w:top w:val="none" w:sz="0" w:space="0" w:color="auto"/>
                <w:left w:val="none" w:sz="0" w:space="0" w:color="auto"/>
                <w:bottom w:val="none" w:sz="0" w:space="0" w:color="auto"/>
                <w:right w:val="none" w:sz="0" w:space="0" w:color="auto"/>
              </w:divBdr>
            </w:div>
          </w:divsChild>
        </w:div>
        <w:div w:id="2008164186">
          <w:marLeft w:val="0"/>
          <w:marRight w:val="0"/>
          <w:marTop w:val="0"/>
          <w:marBottom w:val="0"/>
          <w:divBdr>
            <w:top w:val="none" w:sz="0" w:space="0" w:color="auto"/>
            <w:left w:val="none" w:sz="0" w:space="0" w:color="auto"/>
            <w:bottom w:val="none" w:sz="0" w:space="0" w:color="auto"/>
            <w:right w:val="none" w:sz="0" w:space="0" w:color="auto"/>
          </w:divBdr>
          <w:divsChild>
            <w:div w:id="1219632029">
              <w:marLeft w:val="0"/>
              <w:marRight w:val="0"/>
              <w:marTop w:val="0"/>
              <w:marBottom w:val="0"/>
              <w:divBdr>
                <w:top w:val="none" w:sz="0" w:space="0" w:color="auto"/>
                <w:left w:val="none" w:sz="0" w:space="0" w:color="auto"/>
                <w:bottom w:val="none" w:sz="0" w:space="0" w:color="auto"/>
                <w:right w:val="none" w:sz="0" w:space="0" w:color="auto"/>
              </w:divBdr>
            </w:div>
          </w:divsChild>
        </w:div>
        <w:div w:id="2008436158">
          <w:marLeft w:val="0"/>
          <w:marRight w:val="0"/>
          <w:marTop w:val="0"/>
          <w:marBottom w:val="0"/>
          <w:divBdr>
            <w:top w:val="none" w:sz="0" w:space="0" w:color="auto"/>
            <w:left w:val="none" w:sz="0" w:space="0" w:color="auto"/>
            <w:bottom w:val="none" w:sz="0" w:space="0" w:color="auto"/>
            <w:right w:val="none" w:sz="0" w:space="0" w:color="auto"/>
          </w:divBdr>
          <w:divsChild>
            <w:div w:id="790131451">
              <w:marLeft w:val="0"/>
              <w:marRight w:val="0"/>
              <w:marTop w:val="0"/>
              <w:marBottom w:val="0"/>
              <w:divBdr>
                <w:top w:val="none" w:sz="0" w:space="0" w:color="auto"/>
                <w:left w:val="none" w:sz="0" w:space="0" w:color="auto"/>
                <w:bottom w:val="none" w:sz="0" w:space="0" w:color="auto"/>
                <w:right w:val="none" w:sz="0" w:space="0" w:color="auto"/>
              </w:divBdr>
            </w:div>
            <w:div w:id="878516559">
              <w:marLeft w:val="0"/>
              <w:marRight w:val="0"/>
              <w:marTop w:val="0"/>
              <w:marBottom w:val="0"/>
              <w:divBdr>
                <w:top w:val="none" w:sz="0" w:space="0" w:color="auto"/>
                <w:left w:val="none" w:sz="0" w:space="0" w:color="auto"/>
                <w:bottom w:val="none" w:sz="0" w:space="0" w:color="auto"/>
                <w:right w:val="none" w:sz="0" w:space="0" w:color="auto"/>
              </w:divBdr>
            </w:div>
            <w:div w:id="1855268361">
              <w:marLeft w:val="0"/>
              <w:marRight w:val="0"/>
              <w:marTop w:val="0"/>
              <w:marBottom w:val="0"/>
              <w:divBdr>
                <w:top w:val="none" w:sz="0" w:space="0" w:color="auto"/>
                <w:left w:val="none" w:sz="0" w:space="0" w:color="auto"/>
                <w:bottom w:val="none" w:sz="0" w:space="0" w:color="auto"/>
                <w:right w:val="none" w:sz="0" w:space="0" w:color="auto"/>
              </w:divBdr>
            </w:div>
          </w:divsChild>
        </w:div>
        <w:div w:id="2088185028">
          <w:marLeft w:val="0"/>
          <w:marRight w:val="0"/>
          <w:marTop w:val="0"/>
          <w:marBottom w:val="0"/>
          <w:divBdr>
            <w:top w:val="none" w:sz="0" w:space="0" w:color="auto"/>
            <w:left w:val="none" w:sz="0" w:space="0" w:color="auto"/>
            <w:bottom w:val="none" w:sz="0" w:space="0" w:color="auto"/>
            <w:right w:val="none" w:sz="0" w:space="0" w:color="auto"/>
          </w:divBdr>
          <w:divsChild>
            <w:div w:id="632716837">
              <w:marLeft w:val="0"/>
              <w:marRight w:val="0"/>
              <w:marTop w:val="0"/>
              <w:marBottom w:val="0"/>
              <w:divBdr>
                <w:top w:val="none" w:sz="0" w:space="0" w:color="auto"/>
                <w:left w:val="none" w:sz="0" w:space="0" w:color="auto"/>
                <w:bottom w:val="none" w:sz="0" w:space="0" w:color="auto"/>
                <w:right w:val="none" w:sz="0" w:space="0" w:color="auto"/>
              </w:divBdr>
            </w:div>
          </w:divsChild>
        </w:div>
        <w:div w:id="2095517365">
          <w:marLeft w:val="0"/>
          <w:marRight w:val="0"/>
          <w:marTop w:val="0"/>
          <w:marBottom w:val="0"/>
          <w:divBdr>
            <w:top w:val="none" w:sz="0" w:space="0" w:color="auto"/>
            <w:left w:val="none" w:sz="0" w:space="0" w:color="auto"/>
            <w:bottom w:val="none" w:sz="0" w:space="0" w:color="auto"/>
            <w:right w:val="none" w:sz="0" w:space="0" w:color="auto"/>
          </w:divBdr>
          <w:divsChild>
            <w:div w:id="1669400827">
              <w:marLeft w:val="0"/>
              <w:marRight w:val="0"/>
              <w:marTop w:val="0"/>
              <w:marBottom w:val="0"/>
              <w:divBdr>
                <w:top w:val="none" w:sz="0" w:space="0" w:color="auto"/>
                <w:left w:val="none" w:sz="0" w:space="0" w:color="auto"/>
                <w:bottom w:val="none" w:sz="0" w:space="0" w:color="auto"/>
                <w:right w:val="none" w:sz="0" w:space="0" w:color="auto"/>
              </w:divBdr>
            </w:div>
          </w:divsChild>
        </w:div>
        <w:div w:id="2126271141">
          <w:marLeft w:val="0"/>
          <w:marRight w:val="0"/>
          <w:marTop w:val="0"/>
          <w:marBottom w:val="0"/>
          <w:divBdr>
            <w:top w:val="none" w:sz="0" w:space="0" w:color="auto"/>
            <w:left w:val="none" w:sz="0" w:space="0" w:color="auto"/>
            <w:bottom w:val="none" w:sz="0" w:space="0" w:color="auto"/>
            <w:right w:val="none" w:sz="0" w:space="0" w:color="auto"/>
          </w:divBdr>
          <w:divsChild>
            <w:div w:id="2092657765">
              <w:marLeft w:val="0"/>
              <w:marRight w:val="0"/>
              <w:marTop w:val="0"/>
              <w:marBottom w:val="0"/>
              <w:divBdr>
                <w:top w:val="none" w:sz="0" w:space="0" w:color="auto"/>
                <w:left w:val="none" w:sz="0" w:space="0" w:color="auto"/>
                <w:bottom w:val="none" w:sz="0" w:space="0" w:color="auto"/>
                <w:right w:val="none" w:sz="0" w:space="0" w:color="auto"/>
              </w:divBdr>
            </w:div>
          </w:divsChild>
        </w:div>
        <w:div w:id="2136630172">
          <w:marLeft w:val="0"/>
          <w:marRight w:val="0"/>
          <w:marTop w:val="0"/>
          <w:marBottom w:val="0"/>
          <w:divBdr>
            <w:top w:val="none" w:sz="0" w:space="0" w:color="auto"/>
            <w:left w:val="none" w:sz="0" w:space="0" w:color="auto"/>
            <w:bottom w:val="none" w:sz="0" w:space="0" w:color="auto"/>
            <w:right w:val="none" w:sz="0" w:space="0" w:color="auto"/>
          </w:divBdr>
          <w:divsChild>
            <w:div w:id="111439252">
              <w:marLeft w:val="0"/>
              <w:marRight w:val="0"/>
              <w:marTop w:val="0"/>
              <w:marBottom w:val="0"/>
              <w:divBdr>
                <w:top w:val="none" w:sz="0" w:space="0" w:color="auto"/>
                <w:left w:val="none" w:sz="0" w:space="0" w:color="auto"/>
                <w:bottom w:val="none" w:sz="0" w:space="0" w:color="auto"/>
                <w:right w:val="none" w:sz="0" w:space="0" w:color="auto"/>
              </w:divBdr>
            </w:div>
          </w:divsChild>
        </w:div>
        <w:div w:id="2143158507">
          <w:marLeft w:val="0"/>
          <w:marRight w:val="0"/>
          <w:marTop w:val="0"/>
          <w:marBottom w:val="0"/>
          <w:divBdr>
            <w:top w:val="none" w:sz="0" w:space="0" w:color="auto"/>
            <w:left w:val="none" w:sz="0" w:space="0" w:color="auto"/>
            <w:bottom w:val="none" w:sz="0" w:space="0" w:color="auto"/>
            <w:right w:val="none" w:sz="0" w:space="0" w:color="auto"/>
          </w:divBdr>
          <w:divsChild>
            <w:div w:id="87904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meetings.wcpfc.int/node/27323" TargetMode="External"/><Relationship Id="rId18" Type="http://schemas.openxmlformats.org/officeDocument/2006/relationships/hyperlink" Target="https://cmm.wcpfc.int/measure/cmm-2017-04/obl/cmm-2017-04-02" TargetMode="External"/><Relationship Id="rId26" Type="http://schemas.openxmlformats.org/officeDocument/2006/relationships/hyperlink" Target="https://cmm.wcpfc.int/measure/cmm-2019-05/obl/cmm-2019-05-04-06-08-10" TargetMode="External"/><Relationship Id="rId21" Type="http://schemas.openxmlformats.org/officeDocument/2006/relationships/hyperlink" Target="https://cmm.wcpfc.int/measure/cmm-2023-01/obl/cmm-2023-01-14" TargetMode="External"/><Relationship Id="rId34" Type="http://schemas.openxmlformats.org/officeDocument/2006/relationships/hyperlink" Target="https://cmm.wcpfc.int/measure/cmm-2024-05/obl/cmm-2024-05-25-01-07" TargetMode="Externa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cmm.wcpfc.int/measure/cmm-2008-04/obl/cmm-2008-04-02" TargetMode="External"/><Relationship Id="rId25" Type="http://schemas.openxmlformats.org/officeDocument/2006/relationships/hyperlink" Target="https://cmm.wcpfc.int/measure/cmm-2018-04/obl/cmm-2018-04-07-b" TargetMode="External"/><Relationship Id="rId33" Type="http://schemas.openxmlformats.org/officeDocument/2006/relationships/hyperlink" Target="https://cmm.wcpfc.int/measure/cmm-2024-05/obl/cmm-2024-05-24-01-03" TargetMode="External"/><Relationship Id="rId2" Type="http://schemas.openxmlformats.org/officeDocument/2006/relationships/customXml" Target="../customXml/item2.xml"/><Relationship Id="rId16" Type="http://schemas.openxmlformats.org/officeDocument/2006/relationships/hyperlink" Target="https://cmm.wcpfc.int/measure/cmm-2018-05/obl/cmm-2018-05-15-g" TargetMode="External"/><Relationship Id="rId20" Type="http://schemas.openxmlformats.org/officeDocument/2006/relationships/hyperlink" Target="https://cmm.wcpfc.int/measure/cmm-2023-01/obl/cmm-2023-01-13" TargetMode="External"/><Relationship Id="rId29" Type="http://schemas.openxmlformats.org/officeDocument/2006/relationships/hyperlink" Target="https://cmm.wcpfc.int/measure/cmm-2024-05/obl/cmm-2024-05-14"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cmm.wcpfc.int/measure/cmm-2018-04/obl/cmm-2018-04-06" TargetMode="External"/><Relationship Id="rId32" Type="http://schemas.openxmlformats.org/officeDocument/2006/relationships/hyperlink" Target="https://cmm.wcpfc.int/measure/cmm-2024-05/obl/cmm-2024-05-21" TargetMode="External"/><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hyperlink" Target="https://cmm.wcpfc.int/measure/cmm-2018-04/obl/cmm-2018-04-04" TargetMode="External"/><Relationship Id="rId28" Type="http://schemas.openxmlformats.org/officeDocument/2006/relationships/hyperlink" Target="https://cmm.wcpfc.int/measure/cmm-2024-05/obl/cmm-2024-05-07-09" TargetMode="External"/><Relationship Id="rId36"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cmm.wcpfc.int/measure/cmm-2017-04/obl/cmm-2017-04-05" TargetMode="External"/><Relationship Id="rId31" Type="http://schemas.openxmlformats.org/officeDocument/2006/relationships/hyperlink" Target="https://cmm.wcpfc.int/measure/cmm-2024-05/obl/cmm-2024-05-18"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yperlink" Target="https://cmm.wcpfc.int/measure/cmm-2018-03/obl/cmm-2018-03-01-02-06" TargetMode="External"/><Relationship Id="rId27" Type="http://schemas.openxmlformats.org/officeDocument/2006/relationships/hyperlink" Target="https://cmm.wcpfc.int/measure/cmm-2019-05/obl/cmm-2019-05-03" TargetMode="External"/><Relationship Id="rId30" Type="http://schemas.openxmlformats.org/officeDocument/2006/relationships/hyperlink" Target="https://cmm.wcpfc.int/measure/cmm-2024-05/obl/cmm-2024-05-15" TargetMode="External"/><Relationship Id="rId35" Type="http://schemas.openxmlformats.org/officeDocument/2006/relationships/fontTable" Target="fontTable.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B3FC9AED01C2C4FA79478106CEFB345" ma:contentTypeVersion="14" ma:contentTypeDescription="Create a new document." ma:contentTypeScope="" ma:versionID="36ba3614226c2d63057891a53087e5c4">
  <xsd:schema xmlns:xsd="http://www.w3.org/2001/XMLSchema" xmlns:xs="http://www.w3.org/2001/XMLSchema" xmlns:p="http://schemas.microsoft.com/office/2006/metadata/properties" xmlns:ns2="bc261124-a7d1-4933-a581-0b9b977d34a5" xmlns:ns3="b8a27d95-57c2-43e3-b476-b594a7140c79" targetNamespace="http://schemas.microsoft.com/office/2006/metadata/properties" ma:root="true" ma:fieldsID="107a9abf68e8852a280d94af83da43f9" ns2:_="" ns3:_="">
    <xsd:import namespace="bc261124-a7d1-4933-a581-0b9b977d34a5"/>
    <xsd:import namespace="b8a27d95-57c2-43e3-b476-b594a7140c79"/>
    <xsd:element name="properties">
      <xsd:complexType>
        <xsd:sequence>
          <xsd:element name="documentManagement">
            <xsd:complexType>
              <xsd:all>
                <xsd:element ref="ns2:MediaServiceMetadata" minOccurs="0"/>
                <xsd:element ref="ns2:MediaServiceFastMetadata" minOccurs="0"/>
                <xsd:element ref="ns2:planningtopic"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61124-a7d1-4933-a581-0b9b977d34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lanningtopic" ma:index="10" nillable="true" ma:displayName="planning topic" ma:format="Dropdown" ma:internalName="planningtopic">
      <xsd:complexType>
        <xsd:complexContent>
          <xsd:extension base="dms:MultiChoiceFillIn">
            <xsd:sequence>
              <xsd:element name="Value" maxOccurs="unbounded" minOccurs="0" nillable="true">
                <xsd:simpleType>
                  <xsd:union memberTypes="dms:Text">
                    <xsd:simpleType>
                      <xsd:restriction base="dms:Choice">
                        <xsd:enumeration value="post-WCPFC19 updates"/>
                        <xsd:enumeration value="dCMR RY 2021 and RY 2022"/>
                        <xsd:enumeration value="Analytical work"/>
                        <xsd:enumeration value="IMS upgrades and streamlining"/>
                        <xsd:enumeration value="2023 IWG support"/>
                        <xsd:enumeration value="2023 Additional info to support CMS"/>
                      </xsd:restriction>
                    </xsd:simpleType>
                  </xsd:union>
                </xsd:simpleType>
              </xsd:element>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c3206a9-ba80-4caf-8b0d-9c8108546b7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7d95-57c2-43e3-b476-b594a7140c7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ae31d97e-b712-4ead-b042-c98b7961487a}" ma:internalName="TaxCatchAll" ma:showField="CatchAllData" ma:web="b8a27d95-57c2-43e3-b476-b594a7140c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bc261124-a7d1-4933-a581-0b9b977d34a5">
      <Terms xmlns="http://schemas.microsoft.com/office/infopath/2007/PartnerControls"/>
    </lcf76f155ced4ddcb4097134ff3c332f>
    <planningtopic xmlns="bc261124-a7d1-4933-a581-0b9b977d34a5" xsi:nil="true"/>
    <TaxCatchAll xmlns="b8a27d95-57c2-43e3-b476-b594a7140c79" xsi:nil="true"/>
  </documentManagement>
</p:properties>
</file>

<file path=customXml/itemProps1.xml><?xml version="1.0" encoding="utf-8"?>
<ds:datastoreItem xmlns:ds="http://schemas.openxmlformats.org/officeDocument/2006/customXml" ds:itemID="{0AC3C429-10DA-4F8D-B7D7-694DFDCC5A1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61124-a7d1-4933-a581-0b9b977d34a5"/>
    <ds:schemaRef ds:uri="b8a27d95-57c2-43e3-b476-b594a7140c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6FFADB9-0756-4D82-A19B-BBB64D6D8580}">
  <ds:schemaRefs>
    <ds:schemaRef ds:uri="http://schemas.openxmlformats.org/officeDocument/2006/bibliography"/>
  </ds:schemaRefs>
</ds:datastoreItem>
</file>

<file path=customXml/itemProps3.xml><?xml version="1.0" encoding="utf-8"?>
<ds:datastoreItem xmlns:ds="http://schemas.openxmlformats.org/officeDocument/2006/customXml" ds:itemID="{2085E59C-009E-4A20-8C23-E8BBA5B37AAE}">
  <ds:schemaRefs>
    <ds:schemaRef ds:uri="http://schemas.microsoft.com/sharepoint/v3/contenttype/forms"/>
  </ds:schemaRefs>
</ds:datastoreItem>
</file>

<file path=customXml/itemProps4.xml><?xml version="1.0" encoding="utf-8"?>
<ds:datastoreItem xmlns:ds="http://schemas.openxmlformats.org/officeDocument/2006/customXml" ds:itemID="{55904EA5-881E-4B21-BDE7-E53C985AA37F}">
  <ds:schemaRefs>
    <ds:schemaRef ds:uri="http://schemas.microsoft.com/office/2006/metadata/properties"/>
    <ds:schemaRef ds:uri="http://schemas.microsoft.com/office/infopath/2007/PartnerControls"/>
    <ds:schemaRef ds:uri="bc261124-a7d1-4933-a581-0b9b977d34a5"/>
    <ds:schemaRef ds:uri="b8a27d95-57c2-43e3-b476-b594a7140c79"/>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32</Pages>
  <Words>8431</Words>
  <Characters>45112</Characters>
  <Application>Microsoft Office Word</Application>
  <DocSecurity>0</DocSecurity>
  <Lines>2050</Lines>
  <Paragraphs>431</Paragraphs>
  <ScaleCrop>false</ScaleCrop>
  <Company/>
  <LinksUpToDate>false</LinksUpToDate>
  <CharactersWithSpaces>53112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SungKwon Soh</dc:creator>
  <cp:keywords/>
  <dc:description/>
  <cp:lastModifiedBy>Eidre Sharp</cp:lastModifiedBy>
  <cp:revision>15</cp:revision>
  <cp:lastPrinted>2026-02-16T05:44:00Z</cp:lastPrinted>
  <dcterms:created xsi:type="dcterms:W3CDTF">2025-11-15T09:18:00Z</dcterms:created>
  <dcterms:modified xsi:type="dcterms:W3CDTF">2026-02-16T05:45:00Z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412266eb-3723-4851-a243-97a415f7c97d</vt:lpwstr>
  </property>
  <property fmtid="{D5CDD505-2E9C-101B-9397-08002B2CF9AE}" pid="3" name="ContentTypeId">
    <vt:lpwstr>0x0101002B3FC9AED01C2C4FA79478106CEFB345</vt:lpwstr>
  </property>
  <property fmtid="{D5CDD505-2E9C-101B-9397-08002B2CF9AE}" pid="4" name="MediaServiceImageTags">
    <vt:lpwstr/>
  </property>
  <property fmtid="{D5CDD505-2E9C-101B-9397-08002B2CF9AE}" pid="5" name="docLang">
    <vt:lpwstr>en</vt:lpwstr>
  </property>
  <property fmtid="{D5CDD505-2E9C-101B-9397-08002B2CF9AE}" pid="6" name="xd_ProgID">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xd_Signature">
    <vt:bool>false</vt:bool>
  </property>
</Properties>
</file>